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38E43" w14:textId="1C906DF5" w:rsidR="00271186" w:rsidRPr="002010CA" w:rsidRDefault="000D469E" w:rsidP="004572CA">
      <w:pPr>
        <w:pStyle w:val="TextNOK"/>
      </w:pPr>
      <w:r w:rsidRPr="002010CA">
        <w:t xml:space="preserve">                                                </w:t>
      </w:r>
    </w:p>
    <w:p w14:paraId="65959E98" w14:textId="77777777" w:rsidR="00271186" w:rsidRPr="002010CA" w:rsidRDefault="00271186" w:rsidP="004572CA">
      <w:pPr>
        <w:pStyle w:val="TextNOK"/>
      </w:pPr>
    </w:p>
    <w:p w14:paraId="29AFC971" w14:textId="77777777" w:rsidR="00D75650" w:rsidRPr="003451FC" w:rsidRDefault="00D75650" w:rsidP="00D75650">
      <w:pPr>
        <w:pStyle w:val="Zkladnodstavec"/>
        <w:jc w:val="center"/>
        <w:rPr>
          <w:rFonts w:asciiTheme="majorHAnsi" w:hAnsiTheme="majorHAnsi" w:cs="MyriadPro-Black"/>
          <w:caps/>
          <w:sz w:val="40"/>
          <w:szCs w:val="60"/>
        </w:rPr>
      </w:pPr>
      <w:r w:rsidRPr="003451FC">
        <w:rPr>
          <w:rFonts w:asciiTheme="majorHAnsi" w:hAnsiTheme="majorHAnsi" w:cs="MyriadPro-Black"/>
          <w:caps/>
          <w:sz w:val="40"/>
          <w:szCs w:val="60"/>
        </w:rPr>
        <w:t>INTEGROVANÝ REGIONÁLNÍ OPERAČNÍ PROGRAM</w:t>
      </w:r>
    </w:p>
    <w:p w14:paraId="57CFB756" w14:textId="77777777" w:rsidR="00D75650" w:rsidRPr="003451FC" w:rsidRDefault="00D75650" w:rsidP="00D75650">
      <w:pPr>
        <w:spacing w:after="200" w:line="276" w:lineRule="auto"/>
        <w:rPr>
          <w:b/>
          <w:sz w:val="40"/>
          <w:szCs w:val="40"/>
        </w:rPr>
      </w:pPr>
    </w:p>
    <w:p w14:paraId="56B93C6D" w14:textId="77777777" w:rsidR="00D75650" w:rsidRPr="003451FC" w:rsidRDefault="00D75650" w:rsidP="00D75650">
      <w:pPr>
        <w:spacing w:after="200" w:line="276" w:lineRule="auto"/>
        <w:rPr>
          <w:b/>
          <w:sz w:val="40"/>
          <w:szCs w:val="40"/>
        </w:rPr>
      </w:pPr>
    </w:p>
    <w:p w14:paraId="1B5007CD" w14:textId="77777777" w:rsidR="00D75650" w:rsidRPr="003451FC" w:rsidRDefault="00D75650" w:rsidP="00D75650">
      <w:pPr>
        <w:pStyle w:val="Zkladnodstavec"/>
        <w:rPr>
          <w:rFonts w:asciiTheme="majorHAnsi" w:hAnsiTheme="majorHAnsi" w:cs="MyriadPro-Black"/>
          <w:caps/>
          <w:sz w:val="40"/>
          <w:szCs w:val="40"/>
        </w:rPr>
      </w:pPr>
    </w:p>
    <w:p w14:paraId="3034E7C6" w14:textId="77777777" w:rsidR="00D75650" w:rsidRPr="003451FC" w:rsidRDefault="00D75650" w:rsidP="00D75650"/>
    <w:p w14:paraId="78AC563E" w14:textId="77777777" w:rsidR="00D75650" w:rsidRPr="003451FC" w:rsidRDefault="00D75650" w:rsidP="00D75650">
      <w:pPr>
        <w:pStyle w:val="Zkladnodstavec"/>
        <w:rPr>
          <w:rFonts w:asciiTheme="majorHAnsi" w:hAnsiTheme="majorHAnsi" w:cs="MyriadPro-Black"/>
          <w:caps/>
          <w:sz w:val="60"/>
          <w:szCs w:val="60"/>
        </w:rPr>
      </w:pPr>
      <w:r w:rsidRPr="003451FC">
        <w:rPr>
          <w:rFonts w:asciiTheme="majorHAnsi" w:hAnsiTheme="majorHAnsi" w:cs="MyriadPro-Black"/>
          <w:caps/>
          <w:sz w:val="60"/>
          <w:szCs w:val="60"/>
        </w:rPr>
        <w:t>Obecná PRAVIDLA</w:t>
      </w:r>
    </w:p>
    <w:p w14:paraId="06757506" w14:textId="77777777" w:rsidR="00D75650" w:rsidRPr="003451FC" w:rsidRDefault="00D75650" w:rsidP="00D75650">
      <w:pPr>
        <w:pStyle w:val="Zkladnodstavec"/>
        <w:rPr>
          <w:rFonts w:asciiTheme="majorHAnsi" w:hAnsiTheme="majorHAnsi" w:cs="MyriadPro-Black"/>
          <w:caps/>
          <w:sz w:val="60"/>
          <w:szCs w:val="60"/>
        </w:rPr>
      </w:pPr>
      <w:r w:rsidRPr="003451FC">
        <w:rPr>
          <w:rFonts w:asciiTheme="majorHAnsi" w:hAnsiTheme="majorHAnsi" w:cs="MyriadPro-Black"/>
          <w:caps/>
          <w:sz w:val="60"/>
          <w:szCs w:val="60"/>
        </w:rPr>
        <w:t xml:space="preserve">PRO ŽADATELE A PŘÍJEMCE </w:t>
      </w:r>
    </w:p>
    <w:p w14:paraId="63171B41" w14:textId="77777777" w:rsidR="00D75650" w:rsidRPr="003451FC" w:rsidRDefault="00D75650" w:rsidP="00D75650">
      <w:pPr>
        <w:spacing w:after="200" w:line="276" w:lineRule="auto"/>
        <w:rPr>
          <w:b/>
          <w:sz w:val="40"/>
          <w:szCs w:val="40"/>
        </w:rPr>
      </w:pPr>
    </w:p>
    <w:p w14:paraId="087D6FAC" w14:textId="0004DBEB" w:rsidR="00D75650" w:rsidRPr="003451FC" w:rsidRDefault="00F13CA7" w:rsidP="00D75650">
      <w:pPr>
        <w:pStyle w:val="Zkladnodstavec"/>
        <w:rPr>
          <w:rFonts w:asciiTheme="majorHAnsi" w:hAnsiTheme="majorHAnsi" w:cs="MyriadPro-Black"/>
          <w:caps/>
          <w:sz w:val="40"/>
          <w:szCs w:val="40"/>
        </w:rPr>
      </w:pPr>
      <w:r>
        <w:rPr>
          <w:rFonts w:asciiTheme="majorHAnsi" w:hAnsiTheme="majorHAnsi" w:cs="MyriadPro-Black"/>
          <w:caps/>
          <w:sz w:val="40"/>
          <w:szCs w:val="40"/>
        </w:rPr>
        <w:t>PŘÍLOHA Č. 3</w:t>
      </w:r>
    </w:p>
    <w:p w14:paraId="4F31D1E8" w14:textId="77777777" w:rsidR="00D75650" w:rsidRPr="003451FC" w:rsidRDefault="00D75650" w:rsidP="00D75650">
      <w:pPr>
        <w:pStyle w:val="Zkladnodstavec"/>
        <w:rPr>
          <w:rFonts w:asciiTheme="majorHAnsi" w:hAnsiTheme="majorHAnsi" w:cs="MyriadPro-Black"/>
          <w:b/>
          <w:caps/>
          <w:sz w:val="46"/>
          <w:szCs w:val="40"/>
        </w:rPr>
      </w:pPr>
    </w:p>
    <w:p w14:paraId="454E8281" w14:textId="2E43E140" w:rsidR="00D75650" w:rsidRPr="003451FC" w:rsidRDefault="00F13CA7" w:rsidP="00F13CA7">
      <w:pPr>
        <w:pStyle w:val="Zkladnodstavec"/>
        <w:rPr>
          <w:rFonts w:asciiTheme="majorHAnsi" w:hAnsiTheme="majorHAnsi" w:cs="MyriadPro-Black"/>
          <w:b/>
          <w:caps/>
          <w:sz w:val="46"/>
          <w:szCs w:val="40"/>
        </w:rPr>
      </w:pPr>
      <w:r>
        <w:rPr>
          <w:rFonts w:asciiTheme="majorHAnsi" w:hAnsiTheme="majorHAnsi" w:cs="MyriadPro-Black"/>
          <w:b/>
          <w:sz w:val="46"/>
          <w:szCs w:val="40"/>
        </w:rPr>
        <w:t>M</w:t>
      </w:r>
      <w:r w:rsidRPr="00F13CA7">
        <w:rPr>
          <w:rFonts w:asciiTheme="majorHAnsi" w:hAnsiTheme="majorHAnsi" w:cs="MyriadPro-Black"/>
          <w:b/>
          <w:sz w:val="46"/>
          <w:szCs w:val="40"/>
        </w:rPr>
        <w:t>etodický pokyn</w:t>
      </w:r>
      <w:r>
        <w:rPr>
          <w:rFonts w:asciiTheme="majorHAnsi" w:hAnsiTheme="majorHAnsi" w:cs="MyriadPro-Black"/>
          <w:b/>
          <w:sz w:val="46"/>
          <w:szCs w:val="40"/>
        </w:rPr>
        <w:t xml:space="preserve"> </w:t>
      </w:r>
      <w:r w:rsidRPr="00F13CA7">
        <w:rPr>
          <w:rFonts w:asciiTheme="majorHAnsi" w:hAnsiTheme="majorHAnsi" w:cs="MyriadPro-Black"/>
          <w:b/>
          <w:sz w:val="46"/>
          <w:szCs w:val="40"/>
        </w:rPr>
        <w:t xml:space="preserve">pro oblast </w:t>
      </w:r>
      <w:r>
        <w:rPr>
          <w:rFonts w:asciiTheme="majorHAnsi" w:hAnsiTheme="majorHAnsi" w:cs="MyriadPro-Black"/>
          <w:b/>
          <w:sz w:val="46"/>
          <w:szCs w:val="40"/>
        </w:rPr>
        <w:t>z</w:t>
      </w:r>
      <w:r w:rsidRPr="00F13CA7">
        <w:rPr>
          <w:rFonts w:asciiTheme="majorHAnsi" w:hAnsiTheme="majorHAnsi" w:cs="MyriadPro-Black"/>
          <w:b/>
          <w:sz w:val="46"/>
          <w:szCs w:val="40"/>
        </w:rPr>
        <w:t>adávání zakázek</w:t>
      </w:r>
      <w:r>
        <w:rPr>
          <w:rFonts w:asciiTheme="majorHAnsi" w:hAnsiTheme="majorHAnsi" w:cs="MyriadPro-Black"/>
          <w:b/>
          <w:sz w:val="46"/>
          <w:szCs w:val="40"/>
        </w:rPr>
        <w:t xml:space="preserve"> </w:t>
      </w:r>
      <w:r w:rsidRPr="00F13CA7">
        <w:rPr>
          <w:rFonts w:asciiTheme="majorHAnsi" w:hAnsiTheme="majorHAnsi" w:cs="MyriadPro-Black"/>
          <w:b/>
          <w:sz w:val="46"/>
          <w:szCs w:val="40"/>
        </w:rPr>
        <w:t>pro programové období 2014-2020</w:t>
      </w:r>
    </w:p>
    <w:p w14:paraId="6FF164CE" w14:textId="77777777" w:rsidR="00D75650" w:rsidRPr="003451FC" w:rsidRDefault="00D75650" w:rsidP="00D75650">
      <w:pPr>
        <w:tabs>
          <w:tab w:val="left" w:pos="5055"/>
        </w:tabs>
        <w:jc w:val="center"/>
      </w:pPr>
    </w:p>
    <w:p w14:paraId="1AB519CA" w14:textId="77777777" w:rsidR="00D75650" w:rsidRPr="003451FC" w:rsidRDefault="00D75650" w:rsidP="00D75650">
      <w:pPr>
        <w:tabs>
          <w:tab w:val="left" w:pos="5055"/>
        </w:tabs>
        <w:jc w:val="center"/>
      </w:pPr>
    </w:p>
    <w:p w14:paraId="30AB240A" w14:textId="77777777" w:rsidR="00D75650" w:rsidRDefault="00D75650" w:rsidP="00D75650">
      <w:pPr>
        <w:pStyle w:val="Zkladnodstavec"/>
        <w:rPr>
          <w:rFonts w:asciiTheme="majorHAnsi" w:hAnsiTheme="majorHAnsi" w:cs="MyriadPro-Black"/>
          <w:caps/>
          <w:color w:val="A6A6A6" w:themeColor="background1" w:themeShade="A6"/>
          <w:sz w:val="32"/>
          <w:szCs w:val="40"/>
        </w:rPr>
      </w:pPr>
    </w:p>
    <w:p w14:paraId="22072888" w14:textId="77777777" w:rsidR="00D75650" w:rsidRDefault="00D75650" w:rsidP="00D75650">
      <w:pPr>
        <w:pStyle w:val="Zkladnodstavec"/>
        <w:rPr>
          <w:rFonts w:asciiTheme="majorHAnsi" w:hAnsiTheme="majorHAnsi" w:cs="MyriadPro-Black"/>
          <w:caps/>
          <w:color w:val="A6A6A6" w:themeColor="background1" w:themeShade="A6"/>
          <w:sz w:val="32"/>
          <w:szCs w:val="40"/>
        </w:rPr>
      </w:pPr>
    </w:p>
    <w:p w14:paraId="07AAB610" w14:textId="77777777" w:rsidR="00D75650" w:rsidRDefault="00D75650" w:rsidP="00D75650">
      <w:pPr>
        <w:pStyle w:val="Zkladnodstavec"/>
        <w:rPr>
          <w:rFonts w:asciiTheme="majorHAnsi" w:hAnsiTheme="majorHAnsi" w:cs="MyriadPro-Black"/>
          <w:caps/>
          <w:color w:val="A6A6A6" w:themeColor="background1" w:themeShade="A6"/>
          <w:sz w:val="32"/>
          <w:szCs w:val="40"/>
        </w:rPr>
      </w:pPr>
    </w:p>
    <w:p w14:paraId="449CEBD4" w14:textId="77777777" w:rsidR="00E83D4F" w:rsidRDefault="00E83D4F" w:rsidP="00D75650">
      <w:pPr>
        <w:pStyle w:val="Zkladnodstavec"/>
        <w:rPr>
          <w:rFonts w:asciiTheme="majorHAnsi" w:hAnsiTheme="majorHAnsi" w:cs="MyriadPro-Black"/>
          <w:caps/>
          <w:color w:val="A6A6A6" w:themeColor="background1" w:themeShade="A6"/>
          <w:sz w:val="32"/>
          <w:szCs w:val="40"/>
        </w:rPr>
      </w:pPr>
    </w:p>
    <w:p w14:paraId="3B173052" w14:textId="5989112F" w:rsidR="00D75650" w:rsidRPr="000C3CC7" w:rsidRDefault="00D75650" w:rsidP="00D75650">
      <w:pPr>
        <w:pStyle w:val="Zkladnodstavec"/>
        <w:rPr>
          <w:rFonts w:asciiTheme="majorHAnsi" w:hAnsiTheme="majorHAnsi" w:cs="MyriadPro-Black"/>
          <w:caps/>
          <w:color w:val="A6A6A6" w:themeColor="background1" w:themeShade="A6"/>
          <w:sz w:val="32"/>
          <w:szCs w:val="40"/>
          <w:highlight w:val="yellow"/>
        </w:rPr>
      </w:pPr>
      <w:r w:rsidRPr="000C3CC7">
        <w:rPr>
          <w:rFonts w:asciiTheme="majorHAnsi" w:hAnsiTheme="majorHAnsi" w:cs="MyriadPro-Black"/>
          <w:caps/>
          <w:color w:val="A6A6A6" w:themeColor="background1" w:themeShade="A6"/>
          <w:sz w:val="32"/>
          <w:szCs w:val="40"/>
          <w:highlight w:val="yellow"/>
        </w:rPr>
        <w:t xml:space="preserve">VYDÁNÍ </w:t>
      </w:r>
      <w:r w:rsidR="009772E8" w:rsidRPr="000C3CC7">
        <w:rPr>
          <w:rFonts w:asciiTheme="majorHAnsi" w:hAnsiTheme="majorHAnsi" w:cs="MyriadPro-Black"/>
          <w:caps/>
          <w:color w:val="A6A6A6" w:themeColor="background1" w:themeShade="A6"/>
          <w:sz w:val="32"/>
          <w:szCs w:val="40"/>
          <w:highlight w:val="yellow"/>
        </w:rPr>
        <w:t>1</w:t>
      </w:r>
      <w:r w:rsidRPr="000C3CC7">
        <w:rPr>
          <w:rFonts w:asciiTheme="majorHAnsi" w:hAnsiTheme="majorHAnsi" w:cs="MyriadPro-Black"/>
          <w:caps/>
          <w:color w:val="A6A6A6" w:themeColor="background1" w:themeShade="A6"/>
          <w:sz w:val="32"/>
          <w:szCs w:val="40"/>
          <w:highlight w:val="yellow"/>
        </w:rPr>
        <w:t>.</w:t>
      </w:r>
      <w:r w:rsidR="009772E8" w:rsidRPr="000C3CC7">
        <w:rPr>
          <w:rFonts w:asciiTheme="majorHAnsi" w:hAnsiTheme="majorHAnsi" w:cs="MyriadPro-Black"/>
          <w:caps/>
          <w:color w:val="A6A6A6" w:themeColor="background1" w:themeShade="A6"/>
          <w:sz w:val="32"/>
          <w:szCs w:val="40"/>
          <w:highlight w:val="yellow"/>
        </w:rPr>
        <w:t>1</w:t>
      </w:r>
      <w:r w:rsidR="004C4973" w:rsidRPr="000C3CC7">
        <w:rPr>
          <w:rFonts w:asciiTheme="majorHAnsi" w:hAnsiTheme="majorHAnsi" w:cs="MyriadPro-Black"/>
          <w:caps/>
          <w:color w:val="A6A6A6" w:themeColor="background1" w:themeShade="A6"/>
          <w:sz w:val="32"/>
          <w:szCs w:val="40"/>
          <w:highlight w:val="yellow"/>
        </w:rPr>
        <w:t>5</w:t>
      </w:r>
    </w:p>
    <w:p w14:paraId="1835F760" w14:textId="3E95CCE3" w:rsidR="00D75650" w:rsidRDefault="00D75650" w:rsidP="00D75650">
      <w:pPr>
        <w:spacing w:line="240" w:lineRule="auto"/>
        <w:jc w:val="left"/>
        <w:rPr>
          <w:b/>
          <w:bCs/>
          <w:caps/>
          <w:noProof/>
          <w:sz w:val="26"/>
          <w:szCs w:val="26"/>
        </w:rPr>
      </w:pPr>
      <w:r w:rsidRPr="000C3CC7">
        <w:rPr>
          <w:rFonts w:asciiTheme="majorHAnsi" w:hAnsiTheme="majorHAnsi" w:cs="MyriadPro-Black"/>
          <w:caps/>
          <w:color w:val="A6A6A6" w:themeColor="background1" w:themeShade="A6"/>
          <w:sz w:val="32"/>
          <w:szCs w:val="40"/>
          <w:highlight w:val="yellow"/>
        </w:rPr>
        <w:t xml:space="preserve">PLATNOST OD </w:t>
      </w:r>
      <w:r w:rsidR="004C4973" w:rsidRPr="000C3CC7">
        <w:rPr>
          <w:rFonts w:asciiTheme="majorHAnsi" w:hAnsiTheme="majorHAnsi" w:cs="MyriadPro-Black"/>
          <w:caps/>
          <w:color w:val="A6A6A6" w:themeColor="background1" w:themeShade="A6"/>
          <w:sz w:val="32"/>
          <w:szCs w:val="40"/>
          <w:highlight w:val="yellow"/>
        </w:rPr>
        <w:t>30</w:t>
      </w:r>
      <w:r w:rsidR="00904D90" w:rsidRPr="000C3CC7">
        <w:rPr>
          <w:rFonts w:asciiTheme="majorHAnsi" w:hAnsiTheme="majorHAnsi" w:cs="MyriadPro-Black"/>
          <w:caps/>
          <w:color w:val="A6A6A6" w:themeColor="background1" w:themeShade="A6"/>
          <w:sz w:val="32"/>
          <w:szCs w:val="40"/>
          <w:highlight w:val="yellow"/>
        </w:rPr>
        <w:t>. 3. 20</w:t>
      </w:r>
      <w:r w:rsidR="00B0047F" w:rsidRPr="000C3CC7">
        <w:rPr>
          <w:rFonts w:asciiTheme="majorHAnsi" w:hAnsiTheme="majorHAnsi" w:cs="MyriadPro-Black"/>
          <w:caps/>
          <w:color w:val="A6A6A6" w:themeColor="background1" w:themeShade="A6"/>
          <w:sz w:val="32"/>
          <w:szCs w:val="40"/>
          <w:highlight w:val="yellow"/>
        </w:rPr>
        <w:t>2</w:t>
      </w:r>
      <w:r w:rsidR="004C4973" w:rsidRPr="000C3CC7">
        <w:rPr>
          <w:rFonts w:asciiTheme="majorHAnsi" w:hAnsiTheme="majorHAnsi" w:cs="MyriadPro-Black"/>
          <w:caps/>
          <w:color w:val="A6A6A6" w:themeColor="background1" w:themeShade="A6"/>
          <w:sz w:val="32"/>
          <w:szCs w:val="40"/>
          <w:highlight w:val="yellow"/>
        </w:rPr>
        <w:t>3</w:t>
      </w:r>
      <w:r>
        <w:rPr>
          <w:sz w:val="26"/>
          <w:szCs w:val="26"/>
        </w:rPr>
        <w:br w:type="page"/>
      </w:r>
    </w:p>
    <w:p w14:paraId="1303E24A" w14:textId="6C97D792" w:rsidR="005A6855" w:rsidRPr="002010CA" w:rsidRDefault="005A6855" w:rsidP="005A6855">
      <w:pPr>
        <w:pStyle w:val="Obsah1"/>
        <w:rPr>
          <w:sz w:val="26"/>
          <w:szCs w:val="26"/>
        </w:rPr>
      </w:pPr>
      <w:r w:rsidRPr="002010CA">
        <w:rPr>
          <w:sz w:val="26"/>
          <w:szCs w:val="26"/>
        </w:rPr>
        <w:lastRenderedPageBreak/>
        <w:t>OBSAH</w:t>
      </w:r>
    </w:p>
    <w:p w14:paraId="7BB676DC" w14:textId="332B64AF" w:rsidR="0033699A" w:rsidRDefault="004C3EC8">
      <w:pPr>
        <w:pStyle w:val="Obsah1"/>
        <w:rPr>
          <w:rFonts w:asciiTheme="minorHAnsi" w:eastAsiaTheme="minorEastAsia" w:hAnsiTheme="minorHAnsi" w:cstheme="minorBidi"/>
          <w:b w:val="0"/>
          <w:bCs w:val="0"/>
          <w:caps w:val="0"/>
        </w:rPr>
      </w:pPr>
      <w:r w:rsidRPr="00D75650">
        <w:rPr>
          <w:b w:val="0"/>
          <w:bCs w:val="0"/>
          <w:caps w:val="0"/>
          <w:noProof w:val="0"/>
          <w:color w:val="000000" w:themeColor="text1"/>
          <w:sz w:val="20"/>
          <w:szCs w:val="20"/>
        </w:rPr>
        <w:fldChar w:fldCharType="begin"/>
      </w:r>
      <w:r w:rsidR="00A815B8" w:rsidRPr="00D75650">
        <w:rPr>
          <w:b w:val="0"/>
          <w:color w:val="000000" w:themeColor="text1"/>
          <w:sz w:val="20"/>
          <w:szCs w:val="20"/>
        </w:rPr>
        <w:instrText xml:space="preserve"> TOC \h \z \u \t "Nadpis 2;1;Nadpis 3;2" </w:instrText>
      </w:r>
      <w:r w:rsidRPr="00D75650">
        <w:rPr>
          <w:b w:val="0"/>
          <w:bCs w:val="0"/>
          <w:caps w:val="0"/>
          <w:noProof w:val="0"/>
          <w:color w:val="000000" w:themeColor="text1"/>
          <w:sz w:val="20"/>
          <w:szCs w:val="20"/>
        </w:rPr>
        <w:fldChar w:fldCharType="separate"/>
      </w:r>
      <w:hyperlink w:anchor="_Toc21959527" w:history="1">
        <w:r w:rsidR="0033699A" w:rsidRPr="00B65E91">
          <w:rPr>
            <w:rStyle w:val="Hypertextovodkaz"/>
          </w:rPr>
          <w:t>ČÁST PRVNÍ - OBECNÁ USTANOVENÍ</w:t>
        </w:r>
        <w:r w:rsidR="0033699A">
          <w:rPr>
            <w:webHidden/>
          </w:rPr>
          <w:tab/>
        </w:r>
        <w:r w:rsidR="0033699A">
          <w:rPr>
            <w:webHidden/>
          </w:rPr>
          <w:fldChar w:fldCharType="begin"/>
        </w:r>
        <w:r w:rsidR="0033699A">
          <w:rPr>
            <w:webHidden/>
          </w:rPr>
          <w:instrText xml:space="preserve"> PAGEREF _Toc21959527 \h </w:instrText>
        </w:r>
        <w:r w:rsidR="0033699A">
          <w:rPr>
            <w:webHidden/>
          </w:rPr>
        </w:r>
        <w:r w:rsidR="0033699A">
          <w:rPr>
            <w:webHidden/>
          </w:rPr>
          <w:fldChar w:fldCharType="separate"/>
        </w:r>
        <w:r w:rsidR="00A46DD4">
          <w:rPr>
            <w:webHidden/>
          </w:rPr>
          <w:t>3</w:t>
        </w:r>
        <w:r w:rsidR="0033699A">
          <w:rPr>
            <w:webHidden/>
          </w:rPr>
          <w:fldChar w:fldCharType="end"/>
        </w:r>
      </w:hyperlink>
    </w:p>
    <w:p w14:paraId="21FAD77A" w14:textId="764FEB82" w:rsidR="0033699A" w:rsidRDefault="00627079">
      <w:pPr>
        <w:pStyle w:val="Obsah1"/>
        <w:rPr>
          <w:rFonts w:asciiTheme="minorHAnsi" w:eastAsiaTheme="minorEastAsia" w:hAnsiTheme="minorHAnsi" w:cstheme="minorBidi"/>
          <w:b w:val="0"/>
          <w:bCs w:val="0"/>
          <w:caps w:val="0"/>
        </w:rPr>
      </w:pPr>
      <w:hyperlink w:anchor="_Toc21959528" w:history="1">
        <w:r w:rsidR="0033699A" w:rsidRPr="00B65E91">
          <w:rPr>
            <w:rStyle w:val="Hypertextovodkaz"/>
          </w:rPr>
          <w:t>1. Úvod</w:t>
        </w:r>
        <w:r w:rsidR="0033699A">
          <w:rPr>
            <w:webHidden/>
          </w:rPr>
          <w:tab/>
        </w:r>
        <w:r w:rsidR="0033699A">
          <w:rPr>
            <w:webHidden/>
          </w:rPr>
          <w:fldChar w:fldCharType="begin"/>
        </w:r>
        <w:r w:rsidR="0033699A">
          <w:rPr>
            <w:webHidden/>
          </w:rPr>
          <w:instrText xml:space="preserve"> PAGEREF _Toc21959528 \h </w:instrText>
        </w:r>
        <w:r w:rsidR="0033699A">
          <w:rPr>
            <w:webHidden/>
          </w:rPr>
        </w:r>
        <w:r w:rsidR="0033699A">
          <w:rPr>
            <w:webHidden/>
          </w:rPr>
          <w:fldChar w:fldCharType="separate"/>
        </w:r>
        <w:r w:rsidR="00A46DD4">
          <w:rPr>
            <w:webHidden/>
          </w:rPr>
          <w:t>3</w:t>
        </w:r>
        <w:r w:rsidR="0033699A">
          <w:rPr>
            <w:webHidden/>
          </w:rPr>
          <w:fldChar w:fldCharType="end"/>
        </w:r>
      </w:hyperlink>
    </w:p>
    <w:p w14:paraId="2F29190C" w14:textId="7F84E112" w:rsidR="0033699A" w:rsidRDefault="00627079">
      <w:pPr>
        <w:pStyle w:val="Obsah1"/>
        <w:rPr>
          <w:rFonts w:asciiTheme="minorHAnsi" w:eastAsiaTheme="minorEastAsia" w:hAnsiTheme="minorHAnsi" w:cstheme="minorBidi"/>
          <w:b w:val="0"/>
          <w:bCs w:val="0"/>
          <w:caps w:val="0"/>
        </w:rPr>
      </w:pPr>
      <w:hyperlink w:anchor="_Toc21959529" w:history="1">
        <w:r w:rsidR="0033699A" w:rsidRPr="00B65E91">
          <w:rPr>
            <w:rStyle w:val="Hypertextovodkaz"/>
          </w:rPr>
          <w:t>2. ZÁVAZNOST A ÚČINNOST</w:t>
        </w:r>
        <w:r w:rsidR="0033699A">
          <w:rPr>
            <w:webHidden/>
          </w:rPr>
          <w:tab/>
        </w:r>
        <w:r w:rsidR="0033699A">
          <w:rPr>
            <w:webHidden/>
          </w:rPr>
          <w:fldChar w:fldCharType="begin"/>
        </w:r>
        <w:r w:rsidR="0033699A">
          <w:rPr>
            <w:webHidden/>
          </w:rPr>
          <w:instrText xml:space="preserve"> PAGEREF _Toc21959529 \h </w:instrText>
        </w:r>
        <w:r w:rsidR="0033699A">
          <w:rPr>
            <w:webHidden/>
          </w:rPr>
        </w:r>
        <w:r w:rsidR="0033699A">
          <w:rPr>
            <w:webHidden/>
          </w:rPr>
          <w:fldChar w:fldCharType="separate"/>
        </w:r>
        <w:r w:rsidR="00A46DD4">
          <w:rPr>
            <w:webHidden/>
          </w:rPr>
          <w:t>3</w:t>
        </w:r>
        <w:r w:rsidR="0033699A">
          <w:rPr>
            <w:webHidden/>
          </w:rPr>
          <w:fldChar w:fldCharType="end"/>
        </w:r>
      </w:hyperlink>
    </w:p>
    <w:p w14:paraId="56B29DE6" w14:textId="5C13E545" w:rsidR="0033699A" w:rsidRDefault="00627079">
      <w:pPr>
        <w:pStyle w:val="Obsah1"/>
        <w:rPr>
          <w:rFonts w:asciiTheme="minorHAnsi" w:eastAsiaTheme="minorEastAsia" w:hAnsiTheme="minorHAnsi" w:cstheme="minorBidi"/>
          <w:b w:val="0"/>
          <w:bCs w:val="0"/>
          <w:caps w:val="0"/>
        </w:rPr>
      </w:pPr>
      <w:hyperlink w:anchor="_Toc21959530" w:history="1">
        <w:r w:rsidR="0033699A" w:rsidRPr="00B65E91">
          <w:rPr>
            <w:rStyle w:val="Hypertextovodkaz"/>
          </w:rPr>
          <w:t>3. POUŽÍVANÉ POJMY</w:t>
        </w:r>
        <w:r w:rsidR="0033699A">
          <w:rPr>
            <w:webHidden/>
          </w:rPr>
          <w:tab/>
        </w:r>
        <w:r w:rsidR="0033699A">
          <w:rPr>
            <w:webHidden/>
          </w:rPr>
          <w:fldChar w:fldCharType="begin"/>
        </w:r>
        <w:r w:rsidR="0033699A">
          <w:rPr>
            <w:webHidden/>
          </w:rPr>
          <w:instrText xml:space="preserve"> PAGEREF _Toc21959530 \h </w:instrText>
        </w:r>
        <w:r w:rsidR="0033699A">
          <w:rPr>
            <w:webHidden/>
          </w:rPr>
        </w:r>
        <w:r w:rsidR="0033699A">
          <w:rPr>
            <w:webHidden/>
          </w:rPr>
          <w:fldChar w:fldCharType="separate"/>
        </w:r>
        <w:r w:rsidR="00A46DD4">
          <w:rPr>
            <w:webHidden/>
          </w:rPr>
          <w:t>3</w:t>
        </w:r>
        <w:r w:rsidR="0033699A">
          <w:rPr>
            <w:webHidden/>
          </w:rPr>
          <w:fldChar w:fldCharType="end"/>
        </w:r>
      </w:hyperlink>
    </w:p>
    <w:p w14:paraId="1D6077C5" w14:textId="3CB91871" w:rsidR="0033699A" w:rsidRDefault="00627079">
      <w:pPr>
        <w:pStyle w:val="Obsah1"/>
        <w:rPr>
          <w:rFonts w:asciiTheme="minorHAnsi" w:eastAsiaTheme="minorEastAsia" w:hAnsiTheme="minorHAnsi" w:cstheme="minorBidi"/>
          <w:b w:val="0"/>
          <w:bCs w:val="0"/>
          <w:caps w:val="0"/>
        </w:rPr>
      </w:pPr>
      <w:hyperlink w:anchor="_Toc21959531" w:history="1">
        <w:r w:rsidR="0033699A" w:rsidRPr="00B65E91">
          <w:rPr>
            <w:rStyle w:val="Hypertextovodkaz"/>
          </w:rPr>
          <w:t>4. PRÁVNÍ ZÁKLAD</w:t>
        </w:r>
        <w:r w:rsidR="0033699A">
          <w:rPr>
            <w:webHidden/>
          </w:rPr>
          <w:tab/>
        </w:r>
        <w:r w:rsidR="0033699A">
          <w:rPr>
            <w:webHidden/>
          </w:rPr>
          <w:fldChar w:fldCharType="begin"/>
        </w:r>
        <w:r w:rsidR="0033699A">
          <w:rPr>
            <w:webHidden/>
          </w:rPr>
          <w:instrText xml:space="preserve"> PAGEREF _Toc21959531 \h </w:instrText>
        </w:r>
        <w:r w:rsidR="0033699A">
          <w:rPr>
            <w:webHidden/>
          </w:rPr>
        </w:r>
        <w:r w:rsidR="0033699A">
          <w:rPr>
            <w:webHidden/>
          </w:rPr>
          <w:fldChar w:fldCharType="separate"/>
        </w:r>
        <w:r w:rsidR="00A46DD4">
          <w:rPr>
            <w:webHidden/>
          </w:rPr>
          <w:t>6</w:t>
        </w:r>
        <w:r w:rsidR="0033699A">
          <w:rPr>
            <w:webHidden/>
          </w:rPr>
          <w:fldChar w:fldCharType="end"/>
        </w:r>
      </w:hyperlink>
    </w:p>
    <w:p w14:paraId="18DF73AC" w14:textId="1C8BB5B4" w:rsidR="0033699A" w:rsidRDefault="00627079">
      <w:pPr>
        <w:pStyle w:val="Obsah2"/>
        <w:tabs>
          <w:tab w:val="left" w:pos="660"/>
        </w:tabs>
        <w:rPr>
          <w:rFonts w:asciiTheme="minorHAnsi" w:eastAsiaTheme="minorEastAsia" w:hAnsiTheme="minorHAnsi" w:cstheme="minorBidi"/>
          <w:smallCaps w:val="0"/>
          <w:sz w:val="22"/>
          <w:szCs w:val="22"/>
        </w:rPr>
      </w:pPr>
      <w:hyperlink w:anchor="_Toc21959532" w:history="1">
        <w:r w:rsidR="0033699A" w:rsidRPr="00B65E91">
          <w:rPr>
            <w:rStyle w:val="Hypertextovodkaz"/>
          </w:rPr>
          <w:t>4.1</w:t>
        </w:r>
        <w:r w:rsidR="0033699A">
          <w:rPr>
            <w:rFonts w:asciiTheme="minorHAnsi" w:eastAsiaTheme="minorEastAsia" w:hAnsiTheme="minorHAnsi" w:cstheme="minorBidi"/>
            <w:smallCaps w:val="0"/>
            <w:sz w:val="22"/>
            <w:szCs w:val="22"/>
          </w:rPr>
          <w:tab/>
        </w:r>
        <w:r w:rsidR="0033699A" w:rsidRPr="00B65E91">
          <w:rPr>
            <w:rStyle w:val="Hypertextovodkaz"/>
          </w:rPr>
          <w:t>Právní předpisy EU</w:t>
        </w:r>
        <w:r w:rsidR="0033699A">
          <w:rPr>
            <w:webHidden/>
          </w:rPr>
          <w:tab/>
        </w:r>
        <w:r w:rsidR="0033699A">
          <w:rPr>
            <w:webHidden/>
          </w:rPr>
          <w:fldChar w:fldCharType="begin"/>
        </w:r>
        <w:r w:rsidR="0033699A">
          <w:rPr>
            <w:webHidden/>
          </w:rPr>
          <w:instrText xml:space="preserve"> PAGEREF _Toc21959532 \h </w:instrText>
        </w:r>
        <w:r w:rsidR="0033699A">
          <w:rPr>
            <w:webHidden/>
          </w:rPr>
        </w:r>
        <w:r w:rsidR="0033699A">
          <w:rPr>
            <w:webHidden/>
          </w:rPr>
          <w:fldChar w:fldCharType="separate"/>
        </w:r>
        <w:r w:rsidR="00A46DD4">
          <w:rPr>
            <w:webHidden/>
          </w:rPr>
          <w:t>6</w:t>
        </w:r>
        <w:r w:rsidR="0033699A">
          <w:rPr>
            <w:webHidden/>
          </w:rPr>
          <w:fldChar w:fldCharType="end"/>
        </w:r>
      </w:hyperlink>
    </w:p>
    <w:p w14:paraId="4F653C50" w14:textId="78C48909" w:rsidR="0033699A" w:rsidRDefault="00627079">
      <w:pPr>
        <w:pStyle w:val="Obsah2"/>
        <w:tabs>
          <w:tab w:val="left" w:pos="660"/>
        </w:tabs>
        <w:rPr>
          <w:rFonts w:asciiTheme="minorHAnsi" w:eastAsiaTheme="minorEastAsia" w:hAnsiTheme="minorHAnsi" w:cstheme="minorBidi"/>
          <w:smallCaps w:val="0"/>
          <w:sz w:val="22"/>
          <w:szCs w:val="22"/>
        </w:rPr>
      </w:pPr>
      <w:hyperlink w:anchor="_Toc21959533" w:history="1">
        <w:r w:rsidR="0033699A" w:rsidRPr="00B65E91">
          <w:rPr>
            <w:rStyle w:val="Hypertextovodkaz"/>
          </w:rPr>
          <w:t>4.2</w:t>
        </w:r>
        <w:r w:rsidR="0033699A">
          <w:rPr>
            <w:rFonts w:asciiTheme="minorHAnsi" w:eastAsiaTheme="minorEastAsia" w:hAnsiTheme="minorHAnsi" w:cstheme="minorBidi"/>
            <w:smallCaps w:val="0"/>
            <w:sz w:val="22"/>
            <w:szCs w:val="22"/>
          </w:rPr>
          <w:tab/>
        </w:r>
        <w:r w:rsidR="0033699A" w:rsidRPr="00B65E91">
          <w:rPr>
            <w:rStyle w:val="Hypertextovodkaz"/>
          </w:rPr>
          <w:t>Právní předpisy ČR</w:t>
        </w:r>
        <w:r w:rsidR="0033699A">
          <w:rPr>
            <w:webHidden/>
          </w:rPr>
          <w:tab/>
        </w:r>
        <w:r w:rsidR="0033699A">
          <w:rPr>
            <w:webHidden/>
          </w:rPr>
          <w:fldChar w:fldCharType="begin"/>
        </w:r>
        <w:r w:rsidR="0033699A">
          <w:rPr>
            <w:webHidden/>
          </w:rPr>
          <w:instrText xml:space="preserve"> PAGEREF _Toc21959533 \h </w:instrText>
        </w:r>
        <w:r w:rsidR="0033699A">
          <w:rPr>
            <w:webHidden/>
          </w:rPr>
        </w:r>
        <w:r w:rsidR="0033699A">
          <w:rPr>
            <w:webHidden/>
          </w:rPr>
          <w:fldChar w:fldCharType="separate"/>
        </w:r>
        <w:r w:rsidR="00A46DD4">
          <w:rPr>
            <w:webHidden/>
          </w:rPr>
          <w:t>7</w:t>
        </w:r>
        <w:r w:rsidR="0033699A">
          <w:rPr>
            <w:webHidden/>
          </w:rPr>
          <w:fldChar w:fldCharType="end"/>
        </w:r>
      </w:hyperlink>
    </w:p>
    <w:p w14:paraId="79C7B70E" w14:textId="34198D08" w:rsidR="0033699A" w:rsidRDefault="00627079">
      <w:pPr>
        <w:pStyle w:val="Obsah1"/>
        <w:rPr>
          <w:rFonts w:asciiTheme="minorHAnsi" w:eastAsiaTheme="minorEastAsia" w:hAnsiTheme="minorHAnsi" w:cstheme="minorBidi"/>
          <w:b w:val="0"/>
          <w:bCs w:val="0"/>
          <w:caps w:val="0"/>
        </w:rPr>
      </w:pPr>
      <w:hyperlink w:anchor="_Toc21959534" w:history="1">
        <w:r w:rsidR="0033699A" w:rsidRPr="00B65E91">
          <w:rPr>
            <w:rStyle w:val="Hypertextovodkaz"/>
          </w:rPr>
          <w:t>5. Působnost metodického pokynu</w:t>
        </w:r>
        <w:r w:rsidR="0033699A">
          <w:rPr>
            <w:webHidden/>
          </w:rPr>
          <w:tab/>
        </w:r>
        <w:r w:rsidR="0033699A">
          <w:rPr>
            <w:webHidden/>
          </w:rPr>
          <w:fldChar w:fldCharType="begin"/>
        </w:r>
        <w:r w:rsidR="0033699A">
          <w:rPr>
            <w:webHidden/>
          </w:rPr>
          <w:instrText xml:space="preserve"> PAGEREF _Toc21959534 \h </w:instrText>
        </w:r>
        <w:r w:rsidR="0033699A">
          <w:rPr>
            <w:webHidden/>
          </w:rPr>
        </w:r>
        <w:r w:rsidR="0033699A">
          <w:rPr>
            <w:webHidden/>
          </w:rPr>
          <w:fldChar w:fldCharType="separate"/>
        </w:r>
        <w:r w:rsidR="00A46DD4">
          <w:rPr>
            <w:webHidden/>
          </w:rPr>
          <w:t>7</w:t>
        </w:r>
        <w:r w:rsidR="0033699A">
          <w:rPr>
            <w:webHidden/>
          </w:rPr>
          <w:fldChar w:fldCharType="end"/>
        </w:r>
      </w:hyperlink>
    </w:p>
    <w:p w14:paraId="7DC686CC" w14:textId="7B2679B9" w:rsidR="0033699A" w:rsidRDefault="00627079">
      <w:pPr>
        <w:pStyle w:val="Obsah1"/>
        <w:rPr>
          <w:rFonts w:asciiTheme="minorHAnsi" w:eastAsiaTheme="minorEastAsia" w:hAnsiTheme="minorHAnsi" w:cstheme="minorBidi"/>
          <w:b w:val="0"/>
          <w:bCs w:val="0"/>
          <w:caps w:val="0"/>
        </w:rPr>
      </w:pPr>
      <w:hyperlink w:anchor="_Toc21959535" w:history="1">
        <w:r w:rsidR="0033699A" w:rsidRPr="00B65E91">
          <w:rPr>
            <w:rStyle w:val="Hypertextovodkaz"/>
          </w:rPr>
          <w:t>ČÁST DRUHÁ - ZADÁVÁNÍ ZAKÁZEK VE VÝBĚROVÉM ŘÍZENÍ</w:t>
        </w:r>
        <w:r w:rsidR="0033699A">
          <w:rPr>
            <w:webHidden/>
          </w:rPr>
          <w:tab/>
        </w:r>
        <w:r w:rsidR="0033699A">
          <w:rPr>
            <w:webHidden/>
          </w:rPr>
          <w:fldChar w:fldCharType="begin"/>
        </w:r>
        <w:r w:rsidR="0033699A">
          <w:rPr>
            <w:webHidden/>
          </w:rPr>
          <w:instrText xml:space="preserve"> PAGEREF _Toc21959535 \h </w:instrText>
        </w:r>
        <w:r w:rsidR="0033699A">
          <w:rPr>
            <w:webHidden/>
          </w:rPr>
        </w:r>
        <w:r w:rsidR="0033699A">
          <w:rPr>
            <w:webHidden/>
          </w:rPr>
          <w:fldChar w:fldCharType="separate"/>
        </w:r>
        <w:r w:rsidR="00A46DD4">
          <w:rPr>
            <w:webHidden/>
          </w:rPr>
          <w:t>8</w:t>
        </w:r>
        <w:r w:rsidR="0033699A">
          <w:rPr>
            <w:webHidden/>
          </w:rPr>
          <w:fldChar w:fldCharType="end"/>
        </w:r>
      </w:hyperlink>
    </w:p>
    <w:p w14:paraId="442E43E9" w14:textId="61DF7B5F" w:rsidR="0033699A" w:rsidRDefault="00627079">
      <w:pPr>
        <w:pStyle w:val="Obsah1"/>
        <w:rPr>
          <w:rFonts w:asciiTheme="minorHAnsi" w:eastAsiaTheme="minorEastAsia" w:hAnsiTheme="minorHAnsi" w:cstheme="minorBidi"/>
          <w:b w:val="0"/>
          <w:bCs w:val="0"/>
          <w:caps w:val="0"/>
        </w:rPr>
      </w:pPr>
      <w:hyperlink w:anchor="_Toc21959536" w:history="1">
        <w:r w:rsidR="0033699A" w:rsidRPr="00B65E91">
          <w:rPr>
            <w:rStyle w:val="Hypertextovodkaz"/>
          </w:rPr>
          <w:t>6.  ZÁSADY POSTUPU ZADAVATELE A PŘEDMĚT ZAKÁZKY</w:t>
        </w:r>
        <w:r w:rsidR="0033699A">
          <w:rPr>
            <w:webHidden/>
          </w:rPr>
          <w:tab/>
        </w:r>
        <w:r w:rsidR="0033699A">
          <w:rPr>
            <w:webHidden/>
          </w:rPr>
          <w:fldChar w:fldCharType="begin"/>
        </w:r>
        <w:r w:rsidR="0033699A">
          <w:rPr>
            <w:webHidden/>
          </w:rPr>
          <w:instrText xml:space="preserve"> PAGEREF _Toc21959536 \h </w:instrText>
        </w:r>
        <w:r w:rsidR="0033699A">
          <w:rPr>
            <w:webHidden/>
          </w:rPr>
        </w:r>
        <w:r w:rsidR="0033699A">
          <w:rPr>
            <w:webHidden/>
          </w:rPr>
          <w:fldChar w:fldCharType="separate"/>
        </w:r>
        <w:r w:rsidR="00A46DD4">
          <w:rPr>
            <w:webHidden/>
          </w:rPr>
          <w:t>8</w:t>
        </w:r>
        <w:r w:rsidR="0033699A">
          <w:rPr>
            <w:webHidden/>
          </w:rPr>
          <w:fldChar w:fldCharType="end"/>
        </w:r>
      </w:hyperlink>
    </w:p>
    <w:p w14:paraId="3DF0089A" w14:textId="190DCABC" w:rsidR="0033699A" w:rsidRDefault="00627079">
      <w:pPr>
        <w:pStyle w:val="Obsah1"/>
        <w:rPr>
          <w:rFonts w:asciiTheme="minorHAnsi" w:eastAsiaTheme="minorEastAsia" w:hAnsiTheme="minorHAnsi" w:cstheme="minorBidi"/>
          <w:b w:val="0"/>
          <w:bCs w:val="0"/>
          <w:caps w:val="0"/>
        </w:rPr>
      </w:pPr>
      <w:hyperlink w:anchor="_Toc21959537" w:history="1">
        <w:r w:rsidR="0033699A" w:rsidRPr="00B65E91">
          <w:rPr>
            <w:rStyle w:val="Hypertextovodkaz"/>
          </w:rPr>
          <w:t>7.  výběrové řízení</w:t>
        </w:r>
        <w:r w:rsidR="0033699A">
          <w:rPr>
            <w:webHidden/>
          </w:rPr>
          <w:tab/>
        </w:r>
        <w:r w:rsidR="0033699A">
          <w:rPr>
            <w:webHidden/>
          </w:rPr>
          <w:fldChar w:fldCharType="begin"/>
        </w:r>
        <w:r w:rsidR="0033699A">
          <w:rPr>
            <w:webHidden/>
          </w:rPr>
          <w:instrText xml:space="preserve"> PAGEREF _Toc21959537 \h </w:instrText>
        </w:r>
        <w:r w:rsidR="0033699A">
          <w:rPr>
            <w:webHidden/>
          </w:rPr>
        </w:r>
        <w:r w:rsidR="0033699A">
          <w:rPr>
            <w:webHidden/>
          </w:rPr>
          <w:fldChar w:fldCharType="separate"/>
        </w:r>
        <w:r w:rsidR="00A46DD4">
          <w:rPr>
            <w:webHidden/>
          </w:rPr>
          <w:t>12</w:t>
        </w:r>
        <w:r w:rsidR="0033699A">
          <w:rPr>
            <w:webHidden/>
          </w:rPr>
          <w:fldChar w:fldCharType="end"/>
        </w:r>
      </w:hyperlink>
    </w:p>
    <w:p w14:paraId="3C86D64F" w14:textId="1B9CE8E3" w:rsidR="0033699A" w:rsidRDefault="00627079">
      <w:pPr>
        <w:pStyle w:val="Obsah1"/>
        <w:tabs>
          <w:tab w:val="left" w:pos="440"/>
        </w:tabs>
        <w:rPr>
          <w:rFonts w:asciiTheme="minorHAnsi" w:eastAsiaTheme="minorEastAsia" w:hAnsiTheme="minorHAnsi" w:cstheme="minorBidi"/>
          <w:b w:val="0"/>
          <w:bCs w:val="0"/>
          <w:caps w:val="0"/>
        </w:rPr>
      </w:pPr>
      <w:hyperlink w:anchor="_Toc21959538" w:history="1">
        <w:r w:rsidR="0033699A" w:rsidRPr="00B65E91">
          <w:rPr>
            <w:rStyle w:val="Hypertextovodkaz"/>
          </w:rPr>
          <w:t>8</w:t>
        </w:r>
        <w:r w:rsidR="0033699A">
          <w:rPr>
            <w:rFonts w:asciiTheme="minorHAnsi" w:eastAsiaTheme="minorEastAsia" w:hAnsiTheme="minorHAnsi" w:cstheme="minorBidi"/>
            <w:b w:val="0"/>
            <w:bCs w:val="0"/>
            <w:caps w:val="0"/>
          </w:rPr>
          <w:tab/>
        </w:r>
        <w:r w:rsidR="0033699A" w:rsidRPr="00B65E91">
          <w:rPr>
            <w:rStyle w:val="Hypertextovodkaz"/>
          </w:rPr>
          <w:t>OTEVÍRÁNÍ, POSOUZENÍ A HODNOCENÍ NABÍDEK</w:t>
        </w:r>
        <w:r w:rsidR="0033699A">
          <w:rPr>
            <w:webHidden/>
          </w:rPr>
          <w:tab/>
        </w:r>
        <w:r w:rsidR="0033699A">
          <w:rPr>
            <w:webHidden/>
          </w:rPr>
          <w:fldChar w:fldCharType="begin"/>
        </w:r>
        <w:r w:rsidR="0033699A">
          <w:rPr>
            <w:webHidden/>
          </w:rPr>
          <w:instrText xml:space="preserve"> PAGEREF _Toc21959538 \h </w:instrText>
        </w:r>
        <w:r w:rsidR="0033699A">
          <w:rPr>
            <w:webHidden/>
          </w:rPr>
        </w:r>
        <w:r w:rsidR="0033699A">
          <w:rPr>
            <w:webHidden/>
          </w:rPr>
          <w:fldChar w:fldCharType="separate"/>
        </w:r>
        <w:r w:rsidR="00A46DD4">
          <w:rPr>
            <w:webHidden/>
          </w:rPr>
          <w:t>16</w:t>
        </w:r>
        <w:r w:rsidR="0033699A">
          <w:rPr>
            <w:webHidden/>
          </w:rPr>
          <w:fldChar w:fldCharType="end"/>
        </w:r>
      </w:hyperlink>
    </w:p>
    <w:p w14:paraId="1BD870CA" w14:textId="095D2040" w:rsidR="0033699A" w:rsidRDefault="00627079">
      <w:pPr>
        <w:pStyle w:val="Obsah1"/>
        <w:tabs>
          <w:tab w:val="left" w:pos="440"/>
        </w:tabs>
        <w:rPr>
          <w:rFonts w:asciiTheme="minorHAnsi" w:eastAsiaTheme="minorEastAsia" w:hAnsiTheme="minorHAnsi" w:cstheme="minorBidi"/>
          <w:b w:val="0"/>
          <w:bCs w:val="0"/>
          <w:caps w:val="0"/>
        </w:rPr>
      </w:pPr>
      <w:hyperlink w:anchor="_Toc21959539" w:history="1">
        <w:r w:rsidR="0033699A" w:rsidRPr="00B65E91">
          <w:rPr>
            <w:rStyle w:val="Hypertextovodkaz"/>
          </w:rPr>
          <w:t>9</w:t>
        </w:r>
        <w:r w:rsidR="0033699A">
          <w:rPr>
            <w:rFonts w:asciiTheme="minorHAnsi" w:eastAsiaTheme="minorEastAsia" w:hAnsiTheme="minorHAnsi" w:cstheme="minorBidi"/>
            <w:b w:val="0"/>
            <w:bCs w:val="0"/>
            <w:caps w:val="0"/>
          </w:rPr>
          <w:tab/>
        </w:r>
        <w:r w:rsidR="0033699A" w:rsidRPr="00B65E91">
          <w:rPr>
            <w:rStyle w:val="Hypertextovodkaz"/>
          </w:rPr>
          <w:t>UZAVŘENÍ SMLOUVY, ZMĚNA SMLOUVY</w:t>
        </w:r>
        <w:r w:rsidR="0033699A">
          <w:rPr>
            <w:webHidden/>
          </w:rPr>
          <w:tab/>
        </w:r>
        <w:r w:rsidR="0033699A">
          <w:rPr>
            <w:webHidden/>
          </w:rPr>
          <w:fldChar w:fldCharType="begin"/>
        </w:r>
        <w:r w:rsidR="0033699A">
          <w:rPr>
            <w:webHidden/>
          </w:rPr>
          <w:instrText xml:space="preserve"> PAGEREF _Toc21959539 \h </w:instrText>
        </w:r>
        <w:r w:rsidR="0033699A">
          <w:rPr>
            <w:webHidden/>
          </w:rPr>
        </w:r>
        <w:r w:rsidR="0033699A">
          <w:rPr>
            <w:webHidden/>
          </w:rPr>
          <w:fldChar w:fldCharType="separate"/>
        </w:r>
        <w:r w:rsidR="00A46DD4">
          <w:rPr>
            <w:webHidden/>
          </w:rPr>
          <w:t>19</w:t>
        </w:r>
        <w:r w:rsidR="0033699A">
          <w:rPr>
            <w:webHidden/>
          </w:rPr>
          <w:fldChar w:fldCharType="end"/>
        </w:r>
      </w:hyperlink>
    </w:p>
    <w:p w14:paraId="596BB1EC" w14:textId="3C51EF5D" w:rsidR="0033699A" w:rsidRDefault="00627079">
      <w:pPr>
        <w:pStyle w:val="Obsah1"/>
        <w:rPr>
          <w:rFonts w:asciiTheme="minorHAnsi" w:eastAsiaTheme="minorEastAsia" w:hAnsiTheme="minorHAnsi" w:cstheme="minorBidi"/>
          <w:b w:val="0"/>
          <w:bCs w:val="0"/>
          <w:caps w:val="0"/>
        </w:rPr>
      </w:pPr>
      <w:hyperlink w:anchor="_Toc21959540" w:history="1">
        <w:r w:rsidR="0033699A" w:rsidRPr="00B65E91">
          <w:rPr>
            <w:rStyle w:val="Hypertextovodkaz"/>
          </w:rPr>
          <w:t>ČÁST TŘETÍ - KONTROLA ZADÁNÍ ZAKÁZKY V ZADÁVACÍM A VÝBĚROVÉM ŘÍZENÍ</w:t>
        </w:r>
        <w:r w:rsidR="0033699A">
          <w:rPr>
            <w:webHidden/>
          </w:rPr>
          <w:tab/>
        </w:r>
        <w:r w:rsidR="0033699A">
          <w:rPr>
            <w:webHidden/>
          </w:rPr>
          <w:fldChar w:fldCharType="begin"/>
        </w:r>
        <w:r w:rsidR="0033699A">
          <w:rPr>
            <w:webHidden/>
          </w:rPr>
          <w:instrText xml:space="preserve"> PAGEREF _Toc21959540 \h </w:instrText>
        </w:r>
        <w:r w:rsidR="0033699A">
          <w:rPr>
            <w:webHidden/>
          </w:rPr>
        </w:r>
        <w:r w:rsidR="0033699A">
          <w:rPr>
            <w:webHidden/>
          </w:rPr>
          <w:fldChar w:fldCharType="separate"/>
        </w:r>
        <w:r w:rsidR="00A46DD4">
          <w:rPr>
            <w:webHidden/>
          </w:rPr>
          <w:t>22</w:t>
        </w:r>
        <w:r w:rsidR="0033699A">
          <w:rPr>
            <w:webHidden/>
          </w:rPr>
          <w:fldChar w:fldCharType="end"/>
        </w:r>
      </w:hyperlink>
    </w:p>
    <w:p w14:paraId="1395A1F3" w14:textId="17248752" w:rsidR="0033699A" w:rsidRDefault="00627079">
      <w:pPr>
        <w:pStyle w:val="Obsah1"/>
        <w:tabs>
          <w:tab w:val="left" w:pos="660"/>
        </w:tabs>
        <w:rPr>
          <w:rFonts w:asciiTheme="minorHAnsi" w:eastAsiaTheme="minorEastAsia" w:hAnsiTheme="minorHAnsi" w:cstheme="minorBidi"/>
          <w:b w:val="0"/>
          <w:bCs w:val="0"/>
          <w:caps w:val="0"/>
        </w:rPr>
      </w:pPr>
      <w:hyperlink w:anchor="_Toc21959541" w:history="1">
        <w:r w:rsidR="0033699A" w:rsidRPr="00B65E91">
          <w:rPr>
            <w:rStyle w:val="Hypertextovodkaz"/>
          </w:rPr>
          <w:t>10</w:t>
        </w:r>
        <w:r w:rsidR="0033699A">
          <w:rPr>
            <w:rFonts w:asciiTheme="minorHAnsi" w:eastAsiaTheme="minorEastAsia" w:hAnsiTheme="minorHAnsi" w:cstheme="minorBidi"/>
            <w:b w:val="0"/>
            <w:bCs w:val="0"/>
            <w:caps w:val="0"/>
          </w:rPr>
          <w:tab/>
        </w:r>
        <w:r w:rsidR="0033699A" w:rsidRPr="00B65E91">
          <w:rPr>
            <w:rStyle w:val="Hypertextovodkaz"/>
          </w:rPr>
          <w:t>Kontrola výběrových a zadávacích řízení</w:t>
        </w:r>
        <w:r w:rsidR="0033699A">
          <w:rPr>
            <w:webHidden/>
          </w:rPr>
          <w:tab/>
        </w:r>
        <w:r w:rsidR="0033699A">
          <w:rPr>
            <w:webHidden/>
          </w:rPr>
          <w:fldChar w:fldCharType="begin"/>
        </w:r>
        <w:r w:rsidR="0033699A">
          <w:rPr>
            <w:webHidden/>
          </w:rPr>
          <w:instrText xml:space="preserve"> PAGEREF _Toc21959541 \h </w:instrText>
        </w:r>
        <w:r w:rsidR="0033699A">
          <w:rPr>
            <w:webHidden/>
          </w:rPr>
        </w:r>
        <w:r w:rsidR="0033699A">
          <w:rPr>
            <w:webHidden/>
          </w:rPr>
          <w:fldChar w:fldCharType="separate"/>
        </w:r>
        <w:r w:rsidR="00A46DD4">
          <w:rPr>
            <w:webHidden/>
          </w:rPr>
          <w:t>22</w:t>
        </w:r>
        <w:r w:rsidR="0033699A">
          <w:rPr>
            <w:webHidden/>
          </w:rPr>
          <w:fldChar w:fldCharType="end"/>
        </w:r>
      </w:hyperlink>
    </w:p>
    <w:p w14:paraId="6E729A60" w14:textId="045FB266" w:rsidR="0033699A" w:rsidRDefault="00627079">
      <w:pPr>
        <w:pStyle w:val="Obsah1"/>
        <w:tabs>
          <w:tab w:val="left" w:pos="660"/>
        </w:tabs>
        <w:rPr>
          <w:rFonts w:asciiTheme="minorHAnsi" w:eastAsiaTheme="minorEastAsia" w:hAnsiTheme="minorHAnsi" w:cstheme="minorBidi"/>
          <w:b w:val="0"/>
          <w:bCs w:val="0"/>
          <w:caps w:val="0"/>
        </w:rPr>
      </w:pPr>
      <w:hyperlink w:anchor="_Toc21959542" w:history="1">
        <w:r w:rsidR="0033699A" w:rsidRPr="00B65E91">
          <w:rPr>
            <w:rStyle w:val="Hypertextovodkaz"/>
          </w:rPr>
          <w:t>11</w:t>
        </w:r>
        <w:r w:rsidR="0033699A">
          <w:rPr>
            <w:rFonts w:asciiTheme="minorHAnsi" w:eastAsiaTheme="minorEastAsia" w:hAnsiTheme="minorHAnsi" w:cstheme="minorBidi"/>
            <w:b w:val="0"/>
            <w:bCs w:val="0"/>
            <w:caps w:val="0"/>
          </w:rPr>
          <w:tab/>
        </w:r>
        <w:r w:rsidR="0033699A" w:rsidRPr="00B65E91">
          <w:rPr>
            <w:rStyle w:val="Hypertextovodkaz"/>
          </w:rPr>
          <w:t>Stanovení finančních oprav, které se použijí pro výdaje financované z ESI fondů v případě porušení ustanovení tohoto MP při zadávání zakázek malého rozsahu a zakázek vyšší hodnoty</w:t>
        </w:r>
        <w:r w:rsidR="0033699A">
          <w:rPr>
            <w:webHidden/>
          </w:rPr>
          <w:tab/>
        </w:r>
        <w:r w:rsidR="0033699A">
          <w:rPr>
            <w:webHidden/>
          </w:rPr>
          <w:fldChar w:fldCharType="begin"/>
        </w:r>
        <w:r w:rsidR="0033699A">
          <w:rPr>
            <w:webHidden/>
          </w:rPr>
          <w:instrText xml:space="preserve"> PAGEREF _Toc21959542 \h </w:instrText>
        </w:r>
        <w:r w:rsidR="0033699A">
          <w:rPr>
            <w:webHidden/>
          </w:rPr>
        </w:r>
        <w:r w:rsidR="0033699A">
          <w:rPr>
            <w:webHidden/>
          </w:rPr>
          <w:fldChar w:fldCharType="separate"/>
        </w:r>
        <w:r w:rsidR="00A46DD4">
          <w:rPr>
            <w:webHidden/>
          </w:rPr>
          <w:t>23</w:t>
        </w:r>
        <w:r w:rsidR="0033699A">
          <w:rPr>
            <w:webHidden/>
          </w:rPr>
          <w:fldChar w:fldCharType="end"/>
        </w:r>
      </w:hyperlink>
    </w:p>
    <w:p w14:paraId="3D99506F" w14:textId="7D3B185A" w:rsidR="0033699A" w:rsidRDefault="00627079">
      <w:pPr>
        <w:pStyle w:val="Obsah1"/>
        <w:rPr>
          <w:rFonts w:asciiTheme="minorHAnsi" w:eastAsiaTheme="minorEastAsia" w:hAnsiTheme="minorHAnsi" w:cstheme="minorBidi"/>
          <w:b w:val="0"/>
          <w:bCs w:val="0"/>
          <w:caps w:val="0"/>
        </w:rPr>
      </w:pPr>
      <w:hyperlink w:anchor="_Toc21959543" w:history="1">
        <w:r w:rsidR="0033699A" w:rsidRPr="00B65E91">
          <w:rPr>
            <w:rStyle w:val="Hypertextovodkaz"/>
          </w:rPr>
          <w:t>PŘÍLOHY</w:t>
        </w:r>
        <w:r w:rsidR="0033699A">
          <w:rPr>
            <w:webHidden/>
          </w:rPr>
          <w:tab/>
        </w:r>
        <w:r w:rsidR="0033699A">
          <w:rPr>
            <w:webHidden/>
          </w:rPr>
          <w:fldChar w:fldCharType="begin"/>
        </w:r>
        <w:r w:rsidR="0033699A">
          <w:rPr>
            <w:webHidden/>
          </w:rPr>
          <w:instrText xml:space="preserve"> PAGEREF _Toc21959543 \h </w:instrText>
        </w:r>
        <w:r w:rsidR="0033699A">
          <w:rPr>
            <w:webHidden/>
          </w:rPr>
        </w:r>
        <w:r w:rsidR="0033699A">
          <w:rPr>
            <w:webHidden/>
          </w:rPr>
          <w:fldChar w:fldCharType="separate"/>
        </w:r>
        <w:r w:rsidR="00A46DD4">
          <w:rPr>
            <w:webHidden/>
          </w:rPr>
          <w:t>23</w:t>
        </w:r>
        <w:r w:rsidR="0033699A">
          <w:rPr>
            <w:webHidden/>
          </w:rPr>
          <w:fldChar w:fldCharType="end"/>
        </w:r>
      </w:hyperlink>
    </w:p>
    <w:p w14:paraId="3DAF7A08" w14:textId="403157D5" w:rsidR="0033699A" w:rsidRDefault="00627079">
      <w:pPr>
        <w:pStyle w:val="Obsah1"/>
        <w:rPr>
          <w:rFonts w:asciiTheme="minorHAnsi" w:eastAsiaTheme="minorEastAsia" w:hAnsiTheme="minorHAnsi" w:cstheme="minorBidi"/>
          <w:b w:val="0"/>
          <w:bCs w:val="0"/>
          <w:caps w:val="0"/>
        </w:rPr>
      </w:pPr>
      <w:hyperlink w:anchor="_Toc21959544" w:history="1">
        <w:r w:rsidR="0033699A" w:rsidRPr="00B65E91">
          <w:rPr>
            <w:rStyle w:val="Hypertextovodkaz"/>
          </w:rPr>
          <w:t>Příloha č. 1 k Metodickému pokynu pro oblast zadávání zakázek pro programové období 2014-2020</w:t>
        </w:r>
        <w:r w:rsidR="0033699A">
          <w:rPr>
            <w:webHidden/>
          </w:rPr>
          <w:tab/>
        </w:r>
        <w:r w:rsidR="0033699A">
          <w:rPr>
            <w:webHidden/>
          </w:rPr>
          <w:fldChar w:fldCharType="begin"/>
        </w:r>
        <w:r w:rsidR="0033699A">
          <w:rPr>
            <w:webHidden/>
          </w:rPr>
          <w:instrText xml:space="preserve"> PAGEREF _Toc21959544 \h </w:instrText>
        </w:r>
        <w:r w:rsidR="0033699A">
          <w:rPr>
            <w:webHidden/>
          </w:rPr>
        </w:r>
        <w:r w:rsidR="0033699A">
          <w:rPr>
            <w:webHidden/>
          </w:rPr>
          <w:fldChar w:fldCharType="separate"/>
        </w:r>
        <w:r w:rsidR="00A46DD4">
          <w:rPr>
            <w:webHidden/>
          </w:rPr>
          <w:t>25</w:t>
        </w:r>
        <w:r w:rsidR="0033699A">
          <w:rPr>
            <w:webHidden/>
          </w:rPr>
          <w:fldChar w:fldCharType="end"/>
        </w:r>
      </w:hyperlink>
    </w:p>
    <w:p w14:paraId="0FE9583B" w14:textId="5E805FA4" w:rsidR="0033699A" w:rsidRDefault="00627079">
      <w:pPr>
        <w:pStyle w:val="Obsah1"/>
        <w:rPr>
          <w:rFonts w:asciiTheme="minorHAnsi" w:eastAsiaTheme="minorEastAsia" w:hAnsiTheme="minorHAnsi" w:cstheme="minorBidi"/>
          <w:b w:val="0"/>
          <w:bCs w:val="0"/>
          <w:caps w:val="0"/>
        </w:rPr>
      </w:pPr>
      <w:hyperlink w:anchor="_Toc21959545" w:history="1">
        <w:r w:rsidR="0033699A" w:rsidRPr="00B65E91">
          <w:rPr>
            <w:rStyle w:val="Hypertextovodkaz"/>
          </w:rPr>
          <w:t>obchodní podmínky zakázek na stavební práce</w:t>
        </w:r>
        <w:r w:rsidR="0033699A">
          <w:rPr>
            <w:webHidden/>
          </w:rPr>
          <w:tab/>
        </w:r>
        <w:r w:rsidR="0033699A">
          <w:rPr>
            <w:webHidden/>
          </w:rPr>
          <w:fldChar w:fldCharType="begin"/>
        </w:r>
        <w:r w:rsidR="0033699A">
          <w:rPr>
            <w:webHidden/>
          </w:rPr>
          <w:instrText xml:space="preserve"> PAGEREF _Toc21959545 \h </w:instrText>
        </w:r>
        <w:r w:rsidR="0033699A">
          <w:rPr>
            <w:webHidden/>
          </w:rPr>
        </w:r>
        <w:r w:rsidR="0033699A">
          <w:rPr>
            <w:webHidden/>
          </w:rPr>
          <w:fldChar w:fldCharType="separate"/>
        </w:r>
        <w:r w:rsidR="00A46DD4">
          <w:rPr>
            <w:webHidden/>
          </w:rPr>
          <w:t>25</w:t>
        </w:r>
        <w:r w:rsidR="0033699A">
          <w:rPr>
            <w:webHidden/>
          </w:rPr>
          <w:fldChar w:fldCharType="end"/>
        </w:r>
      </w:hyperlink>
    </w:p>
    <w:p w14:paraId="05EA8250" w14:textId="62240FC5" w:rsidR="0033699A" w:rsidRDefault="00627079">
      <w:pPr>
        <w:pStyle w:val="Obsah1"/>
        <w:rPr>
          <w:rFonts w:asciiTheme="minorHAnsi" w:eastAsiaTheme="minorEastAsia" w:hAnsiTheme="minorHAnsi" w:cstheme="minorBidi"/>
          <w:b w:val="0"/>
          <w:bCs w:val="0"/>
          <w:caps w:val="0"/>
        </w:rPr>
      </w:pPr>
      <w:hyperlink w:anchor="_Toc21959546" w:history="1">
        <w:r w:rsidR="0033699A" w:rsidRPr="00B65E91">
          <w:rPr>
            <w:rStyle w:val="Hypertextovodkaz"/>
          </w:rPr>
          <w:t>Příloha č. 2: Oznámení výběrového řízení – zadávací podmínky</w:t>
        </w:r>
        <w:r w:rsidR="0033699A">
          <w:rPr>
            <w:webHidden/>
          </w:rPr>
          <w:tab/>
        </w:r>
        <w:r w:rsidR="0033699A">
          <w:rPr>
            <w:webHidden/>
          </w:rPr>
          <w:fldChar w:fldCharType="begin"/>
        </w:r>
        <w:r w:rsidR="0033699A">
          <w:rPr>
            <w:webHidden/>
          </w:rPr>
          <w:instrText xml:space="preserve"> PAGEREF _Toc21959546 \h </w:instrText>
        </w:r>
        <w:r w:rsidR="0033699A">
          <w:rPr>
            <w:webHidden/>
          </w:rPr>
        </w:r>
        <w:r w:rsidR="0033699A">
          <w:rPr>
            <w:webHidden/>
          </w:rPr>
          <w:fldChar w:fldCharType="separate"/>
        </w:r>
        <w:r w:rsidR="00A46DD4">
          <w:rPr>
            <w:webHidden/>
          </w:rPr>
          <w:t>33</w:t>
        </w:r>
        <w:r w:rsidR="0033699A">
          <w:rPr>
            <w:webHidden/>
          </w:rPr>
          <w:fldChar w:fldCharType="end"/>
        </w:r>
      </w:hyperlink>
    </w:p>
    <w:p w14:paraId="1095F75B" w14:textId="26533F89" w:rsidR="0033699A" w:rsidRDefault="00627079">
      <w:pPr>
        <w:pStyle w:val="Obsah1"/>
        <w:rPr>
          <w:rFonts w:asciiTheme="minorHAnsi" w:eastAsiaTheme="minorEastAsia" w:hAnsiTheme="minorHAnsi" w:cstheme="minorBidi"/>
          <w:b w:val="0"/>
          <w:bCs w:val="0"/>
          <w:caps w:val="0"/>
        </w:rPr>
      </w:pPr>
      <w:hyperlink w:anchor="_Toc21959547" w:history="1">
        <w:r w:rsidR="0033699A" w:rsidRPr="00B65E91">
          <w:rPr>
            <w:rStyle w:val="Hypertextovodkaz"/>
          </w:rPr>
          <w:t>Příloha č. 3: Protokol o otevírání nabídek, posouzení a hodnocení nabídek</w:t>
        </w:r>
        <w:r w:rsidR="0033699A">
          <w:rPr>
            <w:webHidden/>
          </w:rPr>
          <w:tab/>
        </w:r>
        <w:r w:rsidR="0033699A">
          <w:rPr>
            <w:webHidden/>
          </w:rPr>
          <w:fldChar w:fldCharType="begin"/>
        </w:r>
        <w:r w:rsidR="0033699A">
          <w:rPr>
            <w:webHidden/>
          </w:rPr>
          <w:instrText xml:space="preserve"> PAGEREF _Toc21959547 \h </w:instrText>
        </w:r>
        <w:r w:rsidR="0033699A">
          <w:rPr>
            <w:webHidden/>
          </w:rPr>
        </w:r>
        <w:r w:rsidR="0033699A">
          <w:rPr>
            <w:webHidden/>
          </w:rPr>
          <w:fldChar w:fldCharType="separate"/>
        </w:r>
        <w:r w:rsidR="00A46DD4">
          <w:rPr>
            <w:webHidden/>
          </w:rPr>
          <w:t>35</w:t>
        </w:r>
        <w:r w:rsidR="0033699A">
          <w:rPr>
            <w:webHidden/>
          </w:rPr>
          <w:fldChar w:fldCharType="end"/>
        </w:r>
      </w:hyperlink>
    </w:p>
    <w:p w14:paraId="643F0BB0" w14:textId="75CC85E5" w:rsidR="0033699A" w:rsidRDefault="00627079">
      <w:pPr>
        <w:pStyle w:val="Obsah1"/>
        <w:rPr>
          <w:rFonts w:asciiTheme="minorHAnsi" w:eastAsiaTheme="minorEastAsia" w:hAnsiTheme="minorHAnsi" w:cstheme="minorBidi"/>
          <w:b w:val="0"/>
          <w:bCs w:val="0"/>
          <w:caps w:val="0"/>
        </w:rPr>
      </w:pPr>
      <w:hyperlink w:anchor="_Toc21959548" w:history="1">
        <w:r w:rsidR="0033699A" w:rsidRPr="00B65E91">
          <w:rPr>
            <w:rStyle w:val="Hypertextovodkaz"/>
          </w:rPr>
          <w:t>Příloha č. 4: Jmenování komise/Pověření k otevírání, posouzení a hodnocení nabídek</w:t>
        </w:r>
        <w:r w:rsidR="0033699A">
          <w:rPr>
            <w:webHidden/>
          </w:rPr>
          <w:tab/>
        </w:r>
        <w:r w:rsidR="0033699A">
          <w:rPr>
            <w:webHidden/>
          </w:rPr>
          <w:fldChar w:fldCharType="begin"/>
        </w:r>
        <w:r w:rsidR="0033699A">
          <w:rPr>
            <w:webHidden/>
          </w:rPr>
          <w:instrText xml:space="preserve"> PAGEREF _Toc21959548 \h </w:instrText>
        </w:r>
        <w:r w:rsidR="0033699A">
          <w:rPr>
            <w:webHidden/>
          </w:rPr>
        </w:r>
        <w:r w:rsidR="0033699A">
          <w:rPr>
            <w:webHidden/>
          </w:rPr>
          <w:fldChar w:fldCharType="separate"/>
        </w:r>
        <w:r w:rsidR="00A46DD4">
          <w:rPr>
            <w:webHidden/>
          </w:rPr>
          <w:t>37</w:t>
        </w:r>
        <w:r w:rsidR="0033699A">
          <w:rPr>
            <w:webHidden/>
          </w:rPr>
          <w:fldChar w:fldCharType="end"/>
        </w:r>
      </w:hyperlink>
    </w:p>
    <w:p w14:paraId="56654FD5" w14:textId="54F5FB4C" w:rsidR="00E93B0D" w:rsidRPr="00CE7451" w:rsidRDefault="004C3EC8" w:rsidP="00280A5C">
      <w:pPr>
        <w:tabs>
          <w:tab w:val="right" w:pos="9072"/>
        </w:tabs>
        <w:spacing w:line="240" w:lineRule="auto"/>
        <w:jc w:val="left"/>
        <w:rPr>
          <w:color w:val="000000" w:themeColor="text1"/>
        </w:rPr>
      </w:pPr>
      <w:r w:rsidRPr="00D75650">
        <w:rPr>
          <w:bCs/>
          <w:caps/>
          <w:noProof/>
          <w:color w:val="000000" w:themeColor="text1"/>
          <w:sz w:val="20"/>
          <w:szCs w:val="20"/>
        </w:rPr>
        <w:fldChar w:fldCharType="end"/>
      </w:r>
      <w:r w:rsidR="00280A5C">
        <w:rPr>
          <w:b/>
          <w:bCs/>
          <w:caps/>
          <w:noProof/>
          <w:color w:val="000000" w:themeColor="text1"/>
        </w:rPr>
        <w:tab/>
      </w:r>
    </w:p>
    <w:p w14:paraId="07B48901" w14:textId="77777777" w:rsidR="00E93B0D" w:rsidRPr="00CE7451" w:rsidRDefault="00E93B0D">
      <w:pPr>
        <w:spacing w:line="240" w:lineRule="auto"/>
        <w:jc w:val="left"/>
        <w:rPr>
          <w:color w:val="000000" w:themeColor="text1"/>
        </w:rPr>
      </w:pPr>
    </w:p>
    <w:p w14:paraId="33F8B10C" w14:textId="77777777" w:rsidR="00E93B0D" w:rsidRPr="00EC1C3A" w:rsidRDefault="00E93B0D">
      <w:pPr>
        <w:spacing w:line="240" w:lineRule="auto"/>
        <w:jc w:val="left"/>
      </w:pPr>
    </w:p>
    <w:p w14:paraId="66ACF059" w14:textId="77777777" w:rsidR="00E93B0D" w:rsidRPr="002010CA" w:rsidRDefault="00E93B0D">
      <w:pPr>
        <w:spacing w:line="240" w:lineRule="auto"/>
        <w:jc w:val="left"/>
      </w:pPr>
      <w:r w:rsidRPr="002010CA">
        <w:br w:type="page"/>
      </w:r>
    </w:p>
    <w:p w14:paraId="66B8B4FB" w14:textId="77777777" w:rsidR="001C7F76" w:rsidRPr="002010CA" w:rsidRDefault="0009303B" w:rsidP="0009303B">
      <w:pPr>
        <w:pStyle w:val="Nadpis2"/>
        <w:jc w:val="center"/>
      </w:pPr>
      <w:bookmarkStart w:id="0" w:name="_Toc459381353"/>
      <w:bookmarkStart w:id="1" w:name="_Toc21959527"/>
      <w:bookmarkStart w:id="2" w:name="_Toc308699856"/>
      <w:bookmarkStart w:id="3" w:name="_Toc321926027"/>
      <w:r w:rsidRPr="002010CA">
        <w:lastRenderedPageBreak/>
        <w:t xml:space="preserve">ČÁST </w:t>
      </w:r>
      <w:proofErr w:type="gramStart"/>
      <w:r w:rsidRPr="002010CA">
        <w:t xml:space="preserve">PRVNÍ </w:t>
      </w:r>
      <w:r w:rsidR="00635B11" w:rsidRPr="002010CA">
        <w:t xml:space="preserve">- </w:t>
      </w:r>
      <w:r w:rsidRPr="002010CA">
        <w:t>OBECNÁ</w:t>
      </w:r>
      <w:proofErr w:type="gramEnd"/>
      <w:r w:rsidRPr="002010CA">
        <w:t xml:space="preserve"> USTANOVENÍ</w:t>
      </w:r>
      <w:bookmarkEnd w:id="0"/>
      <w:bookmarkEnd w:id="1"/>
    </w:p>
    <w:tbl>
      <w:tblPr>
        <w:tblStyle w:val="Mkatabulky"/>
        <w:tblW w:w="0" w:type="auto"/>
        <w:tblLook w:val="04A0" w:firstRow="1" w:lastRow="0" w:firstColumn="1" w:lastColumn="0" w:noHBand="0" w:noVBand="1"/>
      </w:tblPr>
      <w:tblGrid>
        <w:gridCol w:w="9062"/>
      </w:tblGrid>
      <w:tr w:rsidR="00AB5693" w:rsidRPr="005A0ABF" w14:paraId="4B7348D0" w14:textId="77777777" w:rsidTr="00DB19A2">
        <w:trPr>
          <w:trHeight w:val="910"/>
        </w:trPr>
        <w:tc>
          <w:tcPr>
            <w:tcW w:w="9288" w:type="dxa"/>
          </w:tcPr>
          <w:p w14:paraId="027CFE90" w14:textId="77777777" w:rsidR="00AB5693" w:rsidRPr="00762662" w:rsidRDefault="00AB5693" w:rsidP="00DB19A2">
            <w:pPr>
              <w:spacing w:before="120" w:after="120"/>
              <w:rPr>
                <w:rFonts w:cstheme="minorHAnsi"/>
              </w:rPr>
            </w:pPr>
            <w:bookmarkStart w:id="4" w:name="_Toc459381354"/>
            <w:r w:rsidRPr="00014D23">
              <w:rPr>
                <w:b/>
              </w:rPr>
              <w:t>UPOZORNĚNÍ:</w:t>
            </w:r>
            <w:r w:rsidRPr="00014D23">
              <w:rPr>
                <w:rFonts w:cstheme="minorHAnsi"/>
              </w:rPr>
              <w:t xml:space="preserve"> </w:t>
            </w:r>
          </w:p>
          <w:p w14:paraId="2788421E" w14:textId="31B03BDF" w:rsidR="00AB5693" w:rsidRDefault="00AB5693" w:rsidP="00AB5693">
            <w:pPr>
              <w:spacing w:before="120" w:after="120"/>
              <w:rPr>
                <w:rFonts w:cstheme="minorHAnsi"/>
              </w:rPr>
            </w:pPr>
            <w:r w:rsidRPr="00750FDC">
              <w:rPr>
                <w:rFonts w:cstheme="minorHAnsi"/>
              </w:rPr>
              <w:t xml:space="preserve">Odchylně od ustanovení kapitoly 1. </w:t>
            </w:r>
            <w:r>
              <w:rPr>
                <w:rFonts w:cstheme="minorHAnsi"/>
              </w:rPr>
              <w:t>Obecných</w:t>
            </w:r>
            <w:r w:rsidRPr="00750FDC">
              <w:rPr>
                <w:rFonts w:cstheme="minorHAnsi"/>
              </w:rPr>
              <w:t xml:space="preserve"> pravidel </w:t>
            </w:r>
            <w:r>
              <w:rPr>
                <w:rFonts w:cstheme="minorHAnsi"/>
              </w:rPr>
              <w:t xml:space="preserve">pro žadatele a příjemce </w:t>
            </w:r>
            <w:r w:rsidRPr="00750FDC">
              <w:rPr>
                <w:rFonts w:cstheme="minorHAnsi"/>
              </w:rPr>
              <w:t xml:space="preserve">je aktuální znění této </w:t>
            </w:r>
            <w:r w:rsidR="00DB192F">
              <w:rPr>
                <w:rFonts w:cstheme="minorHAnsi"/>
              </w:rPr>
              <w:t>přílohy</w:t>
            </w:r>
            <w:r w:rsidRPr="00750FDC">
              <w:rPr>
                <w:rFonts w:cstheme="minorHAnsi"/>
              </w:rPr>
              <w:t xml:space="preserve"> platné pro všechny žádosti o podporu bez ohledu na datum jejich podání.</w:t>
            </w:r>
          </w:p>
          <w:p w14:paraId="103E91FD" w14:textId="7551D50A" w:rsidR="008F6497" w:rsidRPr="00762662" w:rsidRDefault="00B70FDE" w:rsidP="00B70FDE">
            <w:pPr>
              <w:spacing w:before="120" w:after="120"/>
            </w:pPr>
            <w:r>
              <w:rPr>
                <w:rFonts w:cstheme="minorHAnsi"/>
              </w:rPr>
              <w:t>V</w:t>
            </w:r>
            <w:r w:rsidR="008F6497">
              <w:rPr>
                <w:rFonts w:cstheme="minorHAnsi"/>
              </w:rPr>
              <w:t xml:space="preserve">ýběrová řízení se řídí podle </w:t>
            </w:r>
            <w:r w:rsidR="00521B35">
              <w:rPr>
                <w:rFonts w:cstheme="minorHAnsi"/>
              </w:rPr>
              <w:t xml:space="preserve">verze </w:t>
            </w:r>
            <w:r w:rsidR="00D853C0">
              <w:rPr>
                <w:rFonts w:cstheme="minorHAnsi"/>
              </w:rPr>
              <w:t>této přílohy</w:t>
            </w:r>
            <w:r w:rsidR="008F6497">
              <w:rPr>
                <w:rFonts w:cstheme="minorHAnsi"/>
              </w:rPr>
              <w:t xml:space="preserve"> platné v den jejich zahájení.</w:t>
            </w:r>
            <w:r w:rsidR="00521B35">
              <w:rPr>
                <w:rFonts w:cstheme="minorHAnsi"/>
              </w:rPr>
              <w:t xml:space="preserve"> </w:t>
            </w:r>
            <w:r w:rsidRPr="00B70FDE">
              <w:rPr>
                <w:rFonts w:cstheme="minorHAnsi"/>
              </w:rPr>
              <w:t>Smlouvy uzavřené bez výběrového řízení</w:t>
            </w:r>
            <w:r>
              <w:rPr>
                <w:rStyle w:val="Znakapoznpodarou"/>
              </w:rPr>
              <w:footnoteReference w:id="1"/>
            </w:r>
            <w:r w:rsidRPr="00B70FDE">
              <w:rPr>
                <w:rFonts w:cstheme="minorHAnsi"/>
              </w:rPr>
              <w:t xml:space="preserve"> budou posuzovány dle verze této přílohy platné v době uzavření smlouvy.</w:t>
            </w:r>
          </w:p>
        </w:tc>
      </w:tr>
    </w:tbl>
    <w:p w14:paraId="5703F073" w14:textId="44BDB173" w:rsidR="00D224C5" w:rsidRPr="002010CA" w:rsidRDefault="003A42BF" w:rsidP="00D224C5">
      <w:pPr>
        <w:pStyle w:val="Nadpis2"/>
      </w:pPr>
      <w:bookmarkStart w:id="5" w:name="_Toc21959528"/>
      <w:r w:rsidRPr="002010CA">
        <w:t xml:space="preserve">1. </w:t>
      </w:r>
      <w:r w:rsidRPr="002010CA">
        <w:rPr>
          <w:caps/>
          <w:smallCaps w:val="0"/>
        </w:rPr>
        <w:t>Úvod</w:t>
      </w:r>
      <w:bookmarkEnd w:id="2"/>
      <w:bookmarkEnd w:id="3"/>
      <w:bookmarkEnd w:id="4"/>
      <w:bookmarkEnd w:id="5"/>
    </w:p>
    <w:p w14:paraId="44549F82" w14:textId="77777777" w:rsidR="00B70FDE" w:rsidRDefault="009E6D57" w:rsidP="00525E4D">
      <w:pPr>
        <w:spacing w:after="240" w:line="276" w:lineRule="auto"/>
        <w:rPr>
          <w:color w:val="FF0000"/>
          <w:szCs w:val="24"/>
        </w:rPr>
      </w:pPr>
      <w:r>
        <w:rPr>
          <w:color w:val="FF0000"/>
          <w:szCs w:val="24"/>
        </w:rPr>
        <w:t xml:space="preserve">Tato příloha vychází z Metodického pokynu </w:t>
      </w:r>
      <w:r w:rsidRPr="009E6D57">
        <w:rPr>
          <w:color w:val="FF0000"/>
          <w:szCs w:val="24"/>
        </w:rPr>
        <w:t>pro oblast zadávání zakázek</w:t>
      </w:r>
      <w:r w:rsidR="00CE69BE">
        <w:rPr>
          <w:rStyle w:val="Znakapoznpodarou"/>
          <w:color w:val="FF0000"/>
          <w:szCs w:val="24"/>
        </w:rPr>
        <w:footnoteReference w:id="2"/>
      </w:r>
      <w:r>
        <w:rPr>
          <w:color w:val="FF0000"/>
          <w:szCs w:val="24"/>
        </w:rPr>
        <w:t xml:space="preserve">, je však Řídicím orgánem </w:t>
      </w:r>
      <w:r w:rsidR="00CE69BE">
        <w:rPr>
          <w:color w:val="FF0000"/>
          <w:szCs w:val="24"/>
        </w:rPr>
        <w:t xml:space="preserve">pro potřeby IROP </w:t>
      </w:r>
      <w:r>
        <w:rPr>
          <w:color w:val="FF0000"/>
          <w:szCs w:val="24"/>
        </w:rPr>
        <w:t>upravena</w:t>
      </w:r>
      <w:r w:rsidR="00CE69BE">
        <w:rPr>
          <w:color w:val="FF0000"/>
          <w:szCs w:val="24"/>
        </w:rPr>
        <w:t xml:space="preserve"> a některá pravidla a postupy se tak nemusí shodovat.</w:t>
      </w:r>
    </w:p>
    <w:p w14:paraId="747415BD" w14:textId="45007629" w:rsidR="00B70FDE" w:rsidRDefault="00B70FDE" w:rsidP="00525E4D">
      <w:pPr>
        <w:spacing w:after="240" w:line="276" w:lineRule="auto"/>
        <w:rPr>
          <w:color w:val="FF0000"/>
          <w:szCs w:val="24"/>
        </w:rPr>
      </w:pPr>
      <w:r w:rsidRPr="00B70FDE">
        <w:rPr>
          <w:color w:val="FF0000"/>
          <w:szCs w:val="24"/>
        </w:rPr>
        <w:t>Je-li v dalším textu odkazováno na Metodický pokyn (případně MP), je tím myšlena tato příloha (příloha č. 3 Obecných pravidel pro žadatele a příjemce).</w:t>
      </w:r>
    </w:p>
    <w:p w14:paraId="7C4B5D2C" w14:textId="6C228644" w:rsidR="0056000F" w:rsidRDefault="0056000F" w:rsidP="00525E4D">
      <w:pPr>
        <w:spacing w:after="240" w:line="276" w:lineRule="auto"/>
        <w:rPr>
          <w:color w:val="FF0000"/>
          <w:szCs w:val="24"/>
        </w:rPr>
      </w:pPr>
    </w:p>
    <w:p w14:paraId="1954C358" w14:textId="7034E13F" w:rsidR="000131E8" w:rsidRPr="009E6D57" w:rsidRDefault="000131E8" w:rsidP="00525E4D">
      <w:pPr>
        <w:spacing w:after="240" w:line="276" w:lineRule="auto"/>
        <w:rPr>
          <w:szCs w:val="24"/>
        </w:rPr>
      </w:pPr>
      <w:r w:rsidRPr="009E6D57">
        <w:rPr>
          <w:szCs w:val="24"/>
        </w:rPr>
        <w:t xml:space="preserve">Metodický pokyn obsahuje </w:t>
      </w:r>
      <w:r w:rsidR="002A5279" w:rsidRPr="009E6D57">
        <w:rPr>
          <w:szCs w:val="24"/>
        </w:rPr>
        <w:t>5</w:t>
      </w:r>
      <w:r w:rsidRPr="009E6D57">
        <w:rPr>
          <w:szCs w:val="24"/>
        </w:rPr>
        <w:t xml:space="preserve"> příloh, přičemž tyto přílohy jsou nezávazné.</w:t>
      </w:r>
      <w:r w:rsidR="006F50E3" w:rsidRPr="009E6D57">
        <w:rPr>
          <w:szCs w:val="24"/>
        </w:rPr>
        <w:t xml:space="preserve"> </w:t>
      </w:r>
    </w:p>
    <w:p w14:paraId="130A2422" w14:textId="36E9E9E7" w:rsidR="0004741D" w:rsidRPr="002010CA" w:rsidRDefault="0004741D" w:rsidP="0004741D">
      <w:pPr>
        <w:pStyle w:val="Nadpis2"/>
      </w:pPr>
      <w:bookmarkStart w:id="6" w:name="_Toc321926028"/>
      <w:bookmarkStart w:id="7" w:name="_Toc459381355"/>
      <w:bookmarkStart w:id="8" w:name="_Toc21959529"/>
      <w:r w:rsidRPr="002010CA">
        <w:t>2. ZÁVAZNOST</w:t>
      </w:r>
      <w:bookmarkEnd w:id="6"/>
      <w:r w:rsidR="00595314" w:rsidRPr="002010CA">
        <w:t xml:space="preserve"> A ÚČINNOST</w:t>
      </w:r>
      <w:bookmarkEnd w:id="7"/>
      <w:bookmarkEnd w:id="8"/>
    </w:p>
    <w:p w14:paraId="1245CA41" w14:textId="7D3434F9" w:rsidR="00A453AF" w:rsidRDefault="00722F87" w:rsidP="00722F87">
      <w:pPr>
        <w:spacing w:after="240" w:line="276" w:lineRule="auto"/>
        <w:rPr>
          <w:color w:val="FF0000"/>
          <w:szCs w:val="24"/>
        </w:rPr>
      </w:pPr>
      <w:r>
        <w:rPr>
          <w:color w:val="FF0000"/>
          <w:szCs w:val="24"/>
        </w:rPr>
        <w:t>Závaznost a účinnost</w:t>
      </w:r>
      <w:r w:rsidRPr="00722F87">
        <w:rPr>
          <w:color w:val="FF0000"/>
          <w:szCs w:val="24"/>
        </w:rPr>
        <w:t xml:space="preserve"> </w:t>
      </w:r>
      <w:r w:rsidR="0096013A">
        <w:rPr>
          <w:color w:val="FF0000"/>
          <w:szCs w:val="24"/>
        </w:rPr>
        <w:t>této verze</w:t>
      </w:r>
      <w:r w:rsidR="0096013A" w:rsidRPr="00722F87">
        <w:rPr>
          <w:color w:val="FF0000"/>
          <w:szCs w:val="24"/>
        </w:rPr>
        <w:t xml:space="preserve"> </w:t>
      </w:r>
      <w:r w:rsidR="0096013A">
        <w:rPr>
          <w:color w:val="FF0000"/>
          <w:szCs w:val="24"/>
        </w:rPr>
        <w:t xml:space="preserve">MP je </w:t>
      </w:r>
      <w:ins w:id="9" w:author="Barková Eva" w:date="2024-03-15T21:06:00Z">
        <w:r w:rsidR="00C468F5">
          <w:rPr>
            <w:color w:val="FF0000"/>
            <w:szCs w:val="24"/>
            <w:highlight w:val="yellow"/>
          </w:rPr>
          <w:t>22.3.2024</w:t>
        </w:r>
      </w:ins>
      <w:r w:rsidR="0096013A" w:rsidRPr="000C3CC7">
        <w:rPr>
          <w:color w:val="FF0000"/>
          <w:szCs w:val="24"/>
          <w:highlight w:val="yellow"/>
        </w:rPr>
        <w:t>.</w:t>
      </w:r>
    </w:p>
    <w:p w14:paraId="0E1D8708" w14:textId="0B28AFAE" w:rsidR="00722F87" w:rsidDel="000C3CC7" w:rsidRDefault="00400967" w:rsidP="00722F87">
      <w:pPr>
        <w:spacing w:after="240" w:line="276" w:lineRule="auto"/>
        <w:rPr>
          <w:del w:id="10" w:author="Barková Eva" w:date="2024-03-14T17:16:00Z"/>
          <w:color w:val="FF0000"/>
          <w:szCs w:val="24"/>
        </w:rPr>
      </w:pPr>
      <w:del w:id="11" w:author="Barková Eva" w:date="2024-03-14T17:16:00Z">
        <w:r w:rsidDel="000C3CC7">
          <w:rPr>
            <w:color w:val="FF0000"/>
            <w:szCs w:val="24"/>
          </w:rPr>
          <w:delText>Výběrová řízení zahájená</w:delText>
        </w:r>
        <w:r w:rsidR="000939A2" w:rsidDel="000C3CC7">
          <w:rPr>
            <w:color w:val="FF0000"/>
            <w:szCs w:val="24"/>
          </w:rPr>
          <w:delText xml:space="preserve"> před </w:delText>
        </w:r>
        <w:r w:rsidR="0096013A" w:rsidDel="000C3CC7">
          <w:rPr>
            <w:color w:val="FF0000"/>
            <w:szCs w:val="24"/>
          </w:rPr>
          <w:delText xml:space="preserve">1. </w:delText>
        </w:r>
        <w:r w:rsidR="00DB3645" w:rsidDel="000C3CC7">
          <w:rPr>
            <w:color w:val="FF0000"/>
            <w:szCs w:val="24"/>
          </w:rPr>
          <w:delText>3</w:delText>
        </w:r>
        <w:r w:rsidR="0096013A" w:rsidDel="000C3CC7">
          <w:rPr>
            <w:color w:val="FF0000"/>
            <w:szCs w:val="24"/>
          </w:rPr>
          <w:delText>. 20</w:delText>
        </w:r>
        <w:r w:rsidR="00DB3645" w:rsidDel="000C3CC7">
          <w:rPr>
            <w:color w:val="FF0000"/>
            <w:szCs w:val="24"/>
          </w:rPr>
          <w:delText>2</w:delText>
        </w:r>
        <w:r w:rsidR="0096013A" w:rsidDel="000C3CC7">
          <w:rPr>
            <w:color w:val="FF0000"/>
            <w:szCs w:val="24"/>
          </w:rPr>
          <w:delText>1</w:delText>
        </w:r>
        <w:r w:rsidR="000939A2" w:rsidDel="000C3CC7">
          <w:rPr>
            <w:color w:val="FF0000"/>
            <w:szCs w:val="24"/>
          </w:rPr>
          <w:delText xml:space="preserve"> </w:delText>
        </w:r>
        <w:r w:rsidRPr="00400967" w:rsidDel="000C3CC7">
          <w:rPr>
            <w:color w:val="FF0000"/>
            <w:szCs w:val="24"/>
          </w:rPr>
          <w:delText xml:space="preserve">se dokončí podle </w:delText>
        </w:r>
        <w:r w:rsidR="0056000F" w:rsidDel="000C3CC7">
          <w:rPr>
            <w:color w:val="FF0000"/>
            <w:szCs w:val="24"/>
          </w:rPr>
          <w:delText xml:space="preserve">znění Metodického pokynu </w:delText>
        </w:r>
        <w:r w:rsidR="000939A2" w:rsidDel="000C3CC7">
          <w:rPr>
            <w:color w:val="FF0000"/>
            <w:szCs w:val="24"/>
          </w:rPr>
          <w:delText xml:space="preserve">ve </w:delText>
        </w:r>
        <w:r w:rsidR="0096013A" w:rsidDel="000C3CC7">
          <w:rPr>
            <w:color w:val="FF0000"/>
            <w:szCs w:val="24"/>
          </w:rPr>
          <w:delText>verzi platné v den jejich zahájení.</w:delText>
        </w:r>
        <w:r w:rsidR="00BA341D" w:rsidDel="000C3CC7">
          <w:rPr>
            <w:color w:val="FF0000"/>
            <w:szCs w:val="24"/>
          </w:rPr>
          <w:delText xml:space="preserve"> </w:delText>
        </w:r>
      </w:del>
    </w:p>
    <w:p w14:paraId="6CD1590D" w14:textId="77BBAA83" w:rsidR="00595314" w:rsidRDefault="00E10A7F" w:rsidP="00525E4D">
      <w:pPr>
        <w:pStyle w:val="MPtext"/>
        <w:spacing w:before="0" w:after="240" w:line="276" w:lineRule="auto"/>
        <w:rPr>
          <w:sz w:val="22"/>
          <w:szCs w:val="22"/>
        </w:rPr>
      </w:pPr>
      <w:r w:rsidRPr="002010CA">
        <w:rPr>
          <w:sz w:val="22"/>
          <w:szCs w:val="22"/>
        </w:rPr>
        <w:t xml:space="preserve">V případě rozporu </w:t>
      </w:r>
      <w:r w:rsidR="00BA4BB4">
        <w:rPr>
          <w:sz w:val="22"/>
          <w:szCs w:val="22"/>
        </w:rPr>
        <w:t>MP</w:t>
      </w:r>
      <w:r w:rsidRPr="002010CA">
        <w:rPr>
          <w:sz w:val="22"/>
          <w:szCs w:val="22"/>
        </w:rPr>
        <w:t xml:space="preserve"> s právními předpisy Evropské unie (EU) či ČR mají právní předpisy vždy přednost. V případě rozporu </w:t>
      </w:r>
      <w:r w:rsidR="00B70FDE">
        <w:rPr>
          <w:sz w:val="22"/>
          <w:szCs w:val="22"/>
        </w:rPr>
        <w:t>se použije</w:t>
      </w:r>
      <w:r w:rsidRPr="002010CA">
        <w:rPr>
          <w:sz w:val="22"/>
          <w:szCs w:val="22"/>
        </w:rPr>
        <w:t xml:space="preserve"> účinná verze právních předpisů EU či ČR. Neplatí pro požadavky, které mohou </w:t>
      </w:r>
      <w:r w:rsidR="0013530F" w:rsidRPr="002010CA">
        <w:rPr>
          <w:sz w:val="22"/>
          <w:szCs w:val="22"/>
        </w:rPr>
        <w:t>být nad rámec těchto předpisů a </w:t>
      </w:r>
      <w:proofErr w:type="gramStart"/>
      <w:r w:rsidRPr="002010CA">
        <w:rPr>
          <w:sz w:val="22"/>
          <w:szCs w:val="22"/>
        </w:rPr>
        <w:t>slouží</w:t>
      </w:r>
      <w:proofErr w:type="gramEnd"/>
      <w:r w:rsidRPr="002010CA">
        <w:rPr>
          <w:sz w:val="22"/>
          <w:szCs w:val="22"/>
        </w:rPr>
        <w:t xml:space="preserve"> pro nastavení koordinace v rámci ČR a dosahování cílů Dohody o partnerství.</w:t>
      </w:r>
    </w:p>
    <w:p w14:paraId="365239B1" w14:textId="77777777" w:rsidR="00AB3334" w:rsidRPr="002010CA" w:rsidRDefault="00AB3334" w:rsidP="00E95D3E">
      <w:pPr>
        <w:pStyle w:val="Nadpis2"/>
      </w:pPr>
      <w:bookmarkStart w:id="12" w:name="_Toc321926029"/>
      <w:bookmarkStart w:id="13" w:name="_Toc459381356"/>
      <w:bookmarkStart w:id="14" w:name="_Toc21959530"/>
      <w:r w:rsidRPr="002010CA">
        <w:t>3. POUŽÍVANÉ POJMY</w:t>
      </w:r>
      <w:bookmarkEnd w:id="12"/>
      <w:bookmarkEnd w:id="13"/>
      <w:bookmarkEnd w:id="14"/>
    </w:p>
    <w:p w14:paraId="2E1C479A" w14:textId="77777777" w:rsidR="00C645FB" w:rsidRPr="002010CA" w:rsidRDefault="008C789E" w:rsidP="00525E4D">
      <w:pPr>
        <w:pStyle w:val="Pojemslovnicek"/>
        <w:spacing w:after="240" w:line="276" w:lineRule="auto"/>
        <w:rPr>
          <w:rFonts w:eastAsia="Times New Roman"/>
          <w:b w:val="0"/>
          <w:szCs w:val="24"/>
        </w:rPr>
      </w:pPr>
      <w:r w:rsidRPr="002010CA">
        <w:rPr>
          <w:rFonts w:eastAsia="Times New Roman"/>
          <w:b w:val="0"/>
          <w:i/>
          <w:szCs w:val="24"/>
        </w:rPr>
        <w:t>Evropské strukturální a investiční fondy</w:t>
      </w:r>
      <w:r w:rsidR="00C645FB" w:rsidRPr="002010CA">
        <w:rPr>
          <w:rFonts w:eastAsia="Times New Roman"/>
          <w:b w:val="0"/>
          <w:i/>
          <w:szCs w:val="24"/>
        </w:rPr>
        <w:t xml:space="preserve"> – </w:t>
      </w:r>
      <w:r w:rsidR="00C645FB" w:rsidRPr="002010CA">
        <w:rPr>
          <w:rFonts w:eastAsia="Times New Roman"/>
          <w:b w:val="0"/>
          <w:szCs w:val="24"/>
        </w:rPr>
        <w:t xml:space="preserve">Fondy </w:t>
      </w:r>
      <w:r w:rsidR="00AD3CAC" w:rsidRPr="002010CA">
        <w:rPr>
          <w:rFonts w:eastAsia="Times New Roman"/>
          <w:b w:val="0"/>
          <w:szCs w:val="24"/>
        </w:rPr>
        <w:t>EU určené k realizaci S</w:t>
      </w:r>
      <w:r w:rsidR="00C645FB" w:rsidRPr="002010CA">
        <w:rPr>
          <w:rFonts w:eastAsia="Times New Roman"/>
          <w:b w:val="0"/>
          <w:szCs w:val="24"/>
        </w:rPr>
        <w:t>polečného strategického rámce: Evropský f</w:t>
      </w:r>
      <w:r w:rsidR="00F9702D" w:rsidRPr="002010CA">
        <w:rPr>
          <w:rFonts w:eastAsia="Times New Roman"/>
          <w:b w:val="0"/>
          <w:szCs w:val="24"/>
        </w:rPr>
        <w:t>ond pro regionální rozvoj</w:t>
      </w:r>
      <w:r w:rsidR="00C645FB" w:rsidRPr="002010CA">
        <w:rPr>
          <w:rFonts w:eastAsia="Times New Roman"/>
          <w:b w:val="0"/>
          <w:szCs w:val="24"/>
        </w:rPr>
        <w:t xml:space="preserve">, Evropský sociální fond, Fond soudržnosti, Evropský zemědělský fond pro rozvoj venkova </w:t>
      </w:r>
      <w:r w:rsidR="00772C48" w:rsidRPr="002010CA">
        <w:rPr>
          <w:rFonts w:eastAsia="Times New Roman"/>
          <w:b w:val="0"/>
          <w:szCs w:val="24"/>
        </w:rPr>
        <w:t>a </w:t>
      </w:r>
      <w:r w:rsidR="00C645FB" w:rsidRPr="002010CA">
        <w:rPr>
          <w:rFonts w:eastAsia="Times New Roman"/>
          <w:b w:val="0"/>
          <w:szCs w:val="24"/>
        </w:rPr>
        <w:t xml:space="preserve">Evropský námořní a rybářský fond. </w:t>
      </w:r>
    </w:p>
    <w:p w14:paraId="0DF3AE99" w14:textId="21F35E9B" w:rsidR="00DB0F97" w:rsidRPr="002010CA" w:rsidRDefault="00DB0F97" w:rsidP="00525E4D">
      <w:pPr>
        <w:pStyle w:val="Pojemslovnicek"/>
        <w:spacing w:after="240" w:line="276" w:lineRule="auto"/>
        <w:rPr>
          <w:rFonts w:eastAsia="Times New Roman"/>
          <w:b w:val="0"/>
          <w:szCs w:val="24"/>
        </w:rPr>
      </w:pPr>
      <w:r w:rsidRPr="002010CA">
        <w:rPr>
          <w:rFonts w:eastAsia="Times New Roman"/>
          <w:b w:val="0"/>
          <w:i/>
          <w:szCs w:val="24"/>
        </w:rPr>
        <w:t>Národní orgán pro koordinaci</w:t>
      </w:r>
      <w:r w:rsidR="00D50D8C">
        <w:rPr>
          <w:rFonts w:eastAsia="Times New Roman"/>
          <w:b w:val="0"/>
          <w:i/>
          <w:szCs w:val="24"/>
        </w:rPr>
        <w:t xml:space="preserve"> </w:t>
      </w:r>
      <w:r w:rsidR="001A20A9" w:rsidRPr="002010CA">
        <w:rPr>
          <w:rFonts w:eastAsia="Times New Roman"/>
          <w:b w:val="0"/>
          <w:i/>
          <w:szCs w:val="24"/>
        </w:rPr>
        <w:t>–</w:t>
      </w:r>
      <w:r w:rsidR="00D314D2" w:rsidRPr="002010CA">
        <w:rPr>
          <w:rFonts w:eastAsia="Times New Roman"/>
          <w:b w:val="0"/>
          <w:i/>
          <w:szCs w:val="24"/>
        </w:rPr>
        <w:t xml:space="preserve"> </w:t>
      </w:r>
      <w:r w:rsidR="0013530F" w:rsidRPr="002010CA">
        <w:rPr>
          <w:rFonts w:eastAsia="Times New Roman"/>
          <w:b w:val="0"/>
          <w:szCs w:val="24"/>
        </w:rPr>
        <w:t>Centrální metodický a </w:t>
      </w:r>
      <w:r w:rsidR="001B3934" w:rsidRPr="002010CA">
        <w:rPr>
          <w:rFonts w:eastAsia="Times New Roman"/>
          <w:b w:val="0"/>
          <w:szCs w:val="24"/>
        </w:rPr>
        <w:t>koordinační orgán pro implementaci programů spolufinancovaných z</w:t>
      </w:r>
      <w:r w:rsidR="008C789E" w:rsidRPr="002010CA">
        <w:rPr>
          <w:rFonts w:eastAsia="Times New Roman"/>
          <w:b w:val="0"/>
          <w:szCs w:val="24"/>
        </w:rPr>
        <w:t xml:space="preserve"> ESI </w:t>
      </w:r>
      <w:r w:rsidR="001B3934" w:rsidRPr="002010CA">
        <w:rPr>
          <w:rFonts w:eastAsia="Times New Roman"/>
          <w:b w:val="0"/>
          <w:szCs w:val="24"/>
        </w:rPr>
        <w:t xml:space="preserve">fondů v České republice v programovém období 2014-2020. V uvedené oblasti je partnerem pro Evropskou komisi za ČR, zabezpečuje řízení </w:t>
      </w:r>
      <w:r w:rsidR="001B3934" w:rsidRPr="002010CA">
        <w:rPr>
          <w:rFonts w:eastAsia="Times New Roman"/>
          <w:b w:val="0"/>
          <w:szCs w:val="24"/>
        </w:rPr>
        <w:lastRenderedPageBreak/>
        <w:t>Dohody o partnerství na národní úrovni, je správcem monitorovacího systému</w:t>
      </w:r>
      <w:r w:rsidR="009106D9" w:rsidRPr="002010CA">
        <w:rPr>
          <w:rFonts w:eastAsia="Times New Roman"/>
          <w:b w:val="0"/>
          <w:szCs w:val="24"/>
        </w:rPr>
        <w:t xml:space="preserve"> MS2014+</w:t>
      </w:r>
      <w:r w:rsidR="001B3934" w:rsidRPr="002010CA">
        <w:rPr>
          <w:rFonts w:eastAsia="Times New Roman"/>
          <w:b w:val="0"/>
          <w:szCs w:val="24"/>
        </w:rPr>
        <w:t>, je metodickým o</w:t>
      </w:r>
      <w:r w:rsidR="0013530F" w:rsidRPr="002010CA">
        <w:rPr>
          <w:rFonts w:eastAsia="Times New Roman"/>
          <w:b w:val="0"/>
          <w:szCs w:val="24"/>
        </w:rPr>
        <w:t>rgánem v oblasti implementace a </w:t>
      </w:r>
      <w:r w:rsidR="001B3934" w:rsidRPr="002010CA">
        <w:rPr>
          <w:rFonts w:eastAsia="Times New Roman"/>
          <w:b w:val="0"/>
          <w:szCs w:val="24"/>
        </w:rPr>
        <w:t>centrálním orgánem pro oblast publicity.</w:t>
      </w:r>
      <w:r w:rsidR="001A20A9" w:rsidRPr="002010CA">
        <w:rPr>
          <w:rFonts w:eastAsia="Times New Roman"/>
          <w:b w:val="0"/>
          <w:szCs w:val="24"/>
        </w:rPr>
        <w:t xml:space="preserve"> </w:t>
      </w:r>
    </w:p>
    <w:p w14:paraId="587DDA47" w14:textId="33832A56" w:rsidR="000B7192" w:rsidRPr="002010CA" w:rsidRDefault="009106D9" w:rsidP="00525E4D">
      <w:pPr>
        <w:pStyle w:val="Pojemslovnicek"/>
        <w:spacing w:after="240" w:line="276" w:lineRule="auto"/>
        <w:rPr>
          <w:szCs w:val="24"/>
        </w:rPr>
      </w:pPr>
      <w:r w:rsidRPr="002010CA">
        <w:rPr>
          <w:rFonts w:eastAsia="Times New Roman"/>
          <w:b w:val="0"/>
          <w:i/>
          <w:szCs w:val="24"/>
        </w:rPr>
        <w:t>Program (</w:t>
      </w:r>
      <w:r w:rsidR="000B7192" w:rsidRPr="002010CA">
        <w:rPr>
          <w:rFonts w:eastAsia="Times New Roman"/>
          <w:b w:val="0"/>
          <w:i/>
          <w:szCs w:val="24"/>
        </w:rPr>
        <w:t>Operační program/Program</w:t>
      </w:r>
      <w:r w:rsidRPr="002010CA">
        <w:rPr>
          <w:rFonts w:eastAsia="Times New Roman"/>
          <w:b w:val="0"/>
          <w:i/>
          <w:szCs w:val="24"/>
        </w:rPr>
        <w:t xml:space="preserve"> rozvoje venkova)</w:t>
      </w:r>
      <w:r w:rsidR="000B7192" w:rsidRPr="002010CA">
        <w:rPr>
          <w:sz w:val="20"/>
          <w:szCs w:val="20"/>
        </w:rPr>
        <w:t xml:space="preserve"> – </w:t>
      </w:r>
      <w:r w:rsidR="000B7192" w:rsidRPr="002010CA">
        <w:rPr>
          <w:rFonts w:eastAsia="Times New Roman"/>
          <w:b w:val="0"/>
          <w:szCs w:val="24"/>
        </w:rPr>
        <w:t>Základní strategický dokument tematické, finanční a technické povahy pro konkrétní tematickou oblast nebo území, ve kterém jsou popsány konkrétní cíle a priority pro čerpání z EFRR, ESF, FS, EZFRV a ENRF v</w:t>
      </w:r>
      <w:r w:rsidR="00C05393">
        <w:rPr>
          <w:rFonts w:eastAsia="Times New Roman"/>
          <w:b w:val="0"/>
          <w:szCs w:val="24"/>
        </w:rPr>
        <w:t> </w:t>
      </w:r>
      <w:r w:rsidR="000B7192" w:rsidRPr="002010CA">
        <w:rPr>
          <w:rFonts w:eastAsia="Times New Roman"/>
          <w:b w:val="0"/>
          <w:szCs w:val="24"/>
        </w:rPr>
        <w:t xml:space="preserve">programovém období 2014–2020, kterých chce členský stát v dané tematické oblasti/prioritě dosáhnout a jakým způsobem, s vazbou na Dohodu o partnerství a strategii </w:t>
      </w:r>
      <w:r w:rsidR="001A3861" w:rsidRPr="002010CA">
        <w:rPr>
          <w:rFonts w:eastAsia="Times New Roman"/>
          <w:b w:val="0"/>
          <w:szCs w:val="24"/>
        </w:rPr>
        <w:t>E</w:t>
      </w:r>
      <w:r w:rsidR="000B7192" w:rsidRPr="002010CA">
        <w:rPr>
          <w:rFonts w:eastAsia="Times New Roman"/>
          <w:b w:val="0"/>
          <w:szCs w:val="24"/>
        </w:rPr>
        <w:t>U. Jedná se o</w:t>
      </w:r>
      <w:r w:rsidR="00C05393">
        <w:rPr>
          <w:rFonts w:eastAsia="Times New Roman"/>
          <w:b w:val="0"/>
          <w:szCs w:val="24"/>
        </w:rPr>
        <w:t> </w:t>
      </w:r>
      <w:r w:rsidR="000B7192" w:rsidRPr="002010CA">
        <w:rPr>
          <w:rFonts w:eastAsia="Times New Roman"/>
          <w:b w:val="0"/>
          <w:szCs w:val="24"/>
        </w:rPr>
        <w:t xml:space="preserve">závazný dokument pro </w:t>
      </w:r>
      <w:r w:rsidR="001A3861" w:rsidRPr="002010CA">
        <w:rPr>
          <w:rFonts w:eastAsia="Times New Roman"/>
          <w:b w:val="0"/>
          <w:szCs w:val="24"/>
        </w:rPr>
        <w:t>ŘO</w:t>
      </w:r>
      <w:r w:rsidR="000B7192" w:rsidRPr="002010CA">
        <w:rPr>
          <w:rFonts w:eastAsia="Times New Roman"/>
          <w:b w:val="0"/>
          <w:szCs w:val="24"/>
        </w:rPr>
        <w:t xml:space="preserve"> daného </w:t>
      </w:r>
      <w:r w:rsidR="001A3861" w:rsidRPr="002010CA">
        <w:rPr>
          <w:rFonts w:eastAsia="Times New Roman"/>
          <w:b w:val="0"/>
          <w:szCs w:val="24"/>
        </w:rPr>
        <w:t xml:space="preserve">Programu </w:t>
      </w:r>
      <w:r w:rsidR="000B7192" w:rsidRPr="002010CA">
        <w:rPr>
          <w:rFonts w:eastAsia="Times New Roman"/>
          <w:b w:val="0"/>
          <w:szCs w:val="24"/>
        </w:rPr>
        <w:t>vůči Evropské komisi.</w:t>
      </w:r>
    </w:p>
    <w:p w14:paraId="6F2BC68F" w14:textId="77777777" w:rsidR="00952497" w:rsidRPr="002010CA" w:rsidRDefault="00C021FB" w:rsidP="00525E4D">
      <w:pPr>
        <w:pStyle w:val="Textslovnicek"/>
        <w:spacing w:after="240" w:line="276" w:lineRule="auto"/>
      </w:pPr>
      <w:r w:rsidRPr="002010CA">
        <w:rPr>
          <w:i/>
          <w:szCs w:val="24"/>
        </w:rPr>
        <w:t>Poskytovatel</w:t>
      </w:r>
      <w:r w:rsidR="008C4070" w:rsidRPr="002010CA">
        <w:rPr>
          <w:i/>
          <w:szCs w:val="24"/>
        </w:rPr>
        <w:t xml:space="preserve"> </w:t>
      </w:r>
      <w:r w:rsidR="001B3934" w:rsidRPr="002010CA">
        <w:rPr>
          <w:i/>
          <w:szCs w:val="24"/>
        </w:rPr>
        <w:t xml:space="preserve">podpory </w:t>
      </w:r>
      <w:r w:rsidR="008C4070" w:rsidRPr="002010CA">
        <w:rPr>
          <w:i/>
          <w:szCs w:val="24"/>
        </w:rPr>
        <w:t>–</w:t>
      </w:r>
      <w:r w:rsidR="005275F7" w:rsidRPr="002010CA">
        <w:rPr>
          <w:i/>
          <w:szCs w:val="24"/>
        </w:rPr>
        <w:t xml:space="preserve"> </w:t>
      </w:r>
      <w:r w:rsidR="00952497" w:rsidRPr="002010CA">
        <w:t>Poskytovatelem podpory se rozumí ústřední orgán státní správy nebo jiný subjekt určený zákonem, který může na základě zákona č. 218/2000</w:t>
      </w:r>
      <w:r w:rsidR="0013530F" w:rsidRPr="002010CA">
        <w:t xml:space="preserve"> Sb., o </w:t>
      </w:r>
      <w:r w:rsidR="00952497" w:rsidRPr="002010CA">
        <w:t xml:space="preserve">rozpočtových pravidlech a o změně některých souvisejících zákonů, ve znění pozdějších předpisů, nebo podle zákona č. 250/2000 Sb., o rozpočtových pravidlech územních rozpočtů, ve znění pozdějších předpisů, </w:t>
      </w:r>
      <w:r w:rsidR="009106D9" w:rsidRPr="002010CA">
        <w:t>nebo podle zákona č. 256/2000 Sb., zákon o</w:t>
      </w:r>
      <w:r w:rsidR="0013530F" w:rsidRPr="002010CA">
        <w:t> </w:t>
      </w:r>
      <w:r w:rsidR="009106D9" w:rsidRPr="002010CA">
        <w:t xml:space="preserve">Státním zemědělském intervenčním fondu a o změně některých dalších zákonů, ve znění pozdějších předpisů, </w:t>
      </w:r>
      <w:r w:rsidR="00952497" w:rsidRPr="002010CA">
        <w:t>poskytnout dotaci nebo návratnou finanční pomoc z veřejných zdrojů.</w:t>
      </w:r>
    </w:p>
    <w:p w14:paraId="7D6D43F2" w14:textId="7968760C" w:rsidR="00952497" w:rsidRPr="003F1DF3" w:rsidRDefault="00F63120" w:rsidP="00525E4D">
      <w:pPr>
        <w:pStyle w:val="Pojemslovnicek"/>
        <w:spacing w:after="240" w:line="276" w:lineRule="auto"/>
        <w:rPr>
          <w:b w:val="0"/>
          <w:sz w:val="24"/>
          <w:szCs w:val="24"/>
        </w:rPr>
      </w:pPr>
      <w:r w:rsidRPr="002010CA">
        <w:rPr>
          <w:b w:val="0"/>
          <w:i/>
        </w:rPr>
        <w:t>Právní akt o poskytnutí/převodu podpory</w:t>
      </w:r>
      <w:r w:rsidR="00C05393">
        <w:rPr>
          <w:b w:val="0"/>
          <w:i/>
        </w:rPr>
        <w:t xml:space="preserve"> </w:t>
      </w:r>
      <w:r w:rsidR="00C05393" w:rsidRPr="002010CA">
        <w:rPr>
          <w:i/>
          <w:szCs w:val="24"/>
        </w:rPr>
        <w:t>–</w:t>
      </w:r>
      <w:r w:rsidR="000645F1" w:rsidRPr="002010CA">
        <w:rPr>
          <w:b w:val="0"/>
          <w:i/>
        </w:rPr>
        <w:t xml:space="preserve"> </w:t>
      </w:r>
      <w:r w:rsidR="000645F1" w:rsidRPr="002010CA">
        <w:rPr>
          <w:b w:val="0"/>
        </w:rPr>
        <w:t xml:space="preserve">Právní akt, kterým byla poskytnuta podpora </w:t>
      </w:r>
      <w:r w:rsidR="001A3861" w:rsidRPr="002010CA">
        <w:rPr>
          <w:b w:val="0"/>
        </w:rPr>
        <w:t>poskytovatelem podpory</w:t>
      </w:r>
      <w:r w:rsidR="000645F1" w:rsidRPr="002010CA">
        <w:rPr>
          <w:b w:val="0"/>
        </w:rPr>
        <w:t xml:space="preserve"> příjemci. Blíže specifikuje podmínky poskytnutí/převodu podpory. Dle vztahu a charakteru poskytovatele podpory a příjemce může mít různou formu, např. rozhodnutí o poskytnutí dotace, stanovení výdajů, smlouva o financování,</w:t>
      </w:r>
      <w:r w:rsidR="0013530F" w:rsidRPr="002010CA">
        <w:rPr>
          <w:b w:val="0"/>
        </w:rPr>
        <w:t xml:space="preserve"> dohoda o </w:t>
      </w:r>
      <w:r w:rsidR="000645F1" w:rsidRPr="002010CA">
        <w:rPr>
          <w:b w:val="0"/>
        </w:rPr>
        <w:t xml:space="preserve">financování. </w:t>
      </w:r>
      <w:r w:rsidR="000645F1" w:rsidRPr="002010CA">
        <w:t xml:space="preserve"> </w:t>
      </w:r>
    </w:p>
    <w:p w14:paraId="63D49F9C" w14:textId="77777777" w:rsidR="00B50063" w:rsidRPr="00EC1C3A" w:rsidRDefault="00B50063" w:rsidP="00525E4D">
      <w:pPr>
        <w:spacing w:after="240" w:line="276" w:lineRule="auto"/>
      </w:pPr>
      <w:r w:rsidRPr="002010CA">
        <w:rPr>
          <w:i/>
          <w:szCs w:val="24"/>
        </w:rPr>
        <w:t xml:space="preserve">Příjemce – </w:t>
      </w:r>
      <w:r w:rsidR="001B3934" w:rsidRPr="00A454AD">
        <w:t>Veřejný nebo soukromý s</w:t>
      </w:r>
      <w:r w:rsidR="006126DE" w:rsidRPr="00EC1C3A">
        <w:t xml:space="preserve">ubjekt zodpovědný za zahájení, </w:t>
      </w:r>
      <w:r w:rsidR="001B3934" w:rsidRPr="00EC1C3A">
        <w:t xml:space="preserve">realizaci </w:t>
      </w:r>
      <w:r w:rsidR="006126DE" w:rsidRPr="00EC1C3A">
        <w:t>či udržení operace spolufinancované</w:t>
      </w:r>
      <w:r w:rsidR="001B3934" w:rsidRPr="00EC1C3A">
        <w:t xml:space="preserve"> z</w:t>
      </w:r>
      <w:r w:rsidR="008C789E" w:rsidRPr="00EC1C3A">
        <w:t xml:space="preserve"> ESI </w:t>
      </w:r>
      <w:r w:rsidR="001B3934" w:rsidRPr="00EC1C3A">
        <w:t>fondů, který na základě právního aktu o</w:t>
      </w:r>
      <w:r w:rsidR="00153751" w:rsidRPr="00EC1C3A">
        <w:t xml:space="preserve"> poskytnutí/převodu podpory a při splnění v něm stanovených podmínek</w:t>
      </w:r>
      <w:r w:rsidR="001B3934" w:rsidRPr="00EC1C3A">
        <w:t xml:space="preserve"> předkládá </w:t>
      </w:r>
      <w:r w:rsidR="001A3861" w:rsidRPr="00EC1C3A">
        <w:t>ŘO</w:t>
      </w:r>
      <w:r w:rsidR="001B3934" w:rsidRPr="00EC1C3A">
        <w:t xml:space="preserve"> nebo zprostředkujícímu subjektu nebo platební agentuře žádost o platbu </w:t>
      </w:r>
      <w:r w:rsidR="00153751" w:rsidRPr="00EC1C3A">
        <w:t xml:space="preserve">(resp. jednotnou žádost o dotaci) </w:t>
      </w:r>
      <w:r w:rsidR="001B3934" w:rsidRPr="00EC1C3A">
        <w:t>a přijímá nárokované finanční prostředky z</w:t>
      </w:r>
      <w:r w:rsidR="00153751" w:rsidRPr="00EC1C3A">
        <w:t> veřejných rozpočtů</w:t>
      </w:r>
      <w:r w:rsidR="001B3934" w:rsidRPr="00EC1C3A">
        <w:t>.</w:t>
      </w:r>
    </w:p>
    <w:p w14:paraId="6EFC17E2" w14:textId="782FB734" w:rsidR="00F33A06" w:rsidRPr="002010CA" w:rsidRDefault="00B50063" w:rsidP="00525E4D">
      <w:pPr>
        <w:pStyle w:val="Pojemslovnicek"/>
        <w:spacing w:after="240" w:line="276" w:lineRule="auto"/>
        <w:rPr>
          <w:b w:val="0"/>
        </w:rPr>
      </w:pPr>
      <w:r w:rsidRPr="002010CA">
        <w:rPr>
          <w:b w:val="0"/>
          <w:i/>
        </w:rPr>
        <w:t>Říd</w:t>
      </w:r>
      <w:r w:rsidR="00B346D7" w:rsidRPr="002010CA">
        <w:rPr>
          <w:b w:val="0"/>
          <w:i/>
        </w:rPr>
        <w:t>i</w:t>
      </w:r>
      <w:r w:rsidRPr="002010CA">
        <w:rPr>
          <w:b w:val="0"/>
          <w:i/>
        </w:rPr>
        <w:t>cí orgán (ŘO)</w:t>
      </w:r>
      <w:r w:rsidRPr="002010CA">
        <w:rPr>
          <w:b w:val="0"/>
        </w:rPr>
        <w:t xml:space="preserve"> – </w:t>
      </w:r>
      <w:r w:rsidR="00C330DA" w:rsidRPr="002010CA">
        <w:rPr>
          <w:rFonts w:eastAsia="Times New Roman"/>
          <w:b w:val="0"/>
        </w:rPr>
        <w:t xml:space="preserve">Orgán zodpovědný za účelné, efektivní a hospodárné řízení a provádění Programu v souladu se zásadami řádného finančního řízení. Funkcemi řídícího orgánu operačního programu spolufinancovaného z EFRR, ESF, FS a ENRF může být pověřen celostátní, regionální nebo místní orgán veřejné správy nebo veřejný či soukromý subjekt, v případě Programu rozvoje venkova spolufinancovaného </w:t>
      </w:r>
      <w:proofErr w:type="gramStart"/>
      <w:r w:rsidR="00C330DA" w:rsidRPr="002010CA">
        <w:rPr>
          <w:rFonts w:eastAsia="Times New Roman"/>
          <w:b w:val="0"/>
        </w:rPr>
        <w:t>z  EZFRV</w:t>
      </w:r>
      <w:proofErr w:type="gramEnd"/>
      <w:r w:rsidR="00C330DA" w:rsidRPr="002010CA">
        <w:rPr>
          <w:rFonts w:eastAsia="Times New Roman"/>
          <w:b w:val="0"/>
        </w:rPr>
        <w:t xml:space="preserve">  se může jednat o veřejný nebo soukromý subjekt působící na celostátní nebo regionální úrovni nebo samotný členský stát.  Říd</w:t>
      </w:r>
      <w:r w:rsidR="00B346D7" w:rsidRPr="002010CA">
        <w:rPr>
          <w:rFonts w:eastAsia="Times New Roman"/>
          <w:b w:val="0"/>
        </w:rPr>
        <w:t>i</w:t>
      </w:r>
      <w:r w:rsidR="00C330DA" w:rsidRPr="002010CA">
        <w:rPr>
          <w:rFonts w:eastAsia="Times New Roman"/>
          <w:b w:val="0"/>
        </w:rPr>
        <w:t>cí orgán vykonává činnosti v souladu s čl. 125 obecného nařízení, resp. čl. 66 nařízení o EZFRV.</w:t>
      </w:r>
      <w:r w:rsidR="003F2234" w:rsidRPr="002010CA">
        <w:rPr>
          <w:b w:val="0"/>
        </w:rPr>
        <w:t xml:space="preserve"> </w:t>
      </w:r>
      <w:r w:rsidR="00EC2075" w:rsidRPr="002010CA">
        <w:rPr>
          <w:b w:val="0"/>
        </w:rPr>
        <w:t xml:space="preserve"> </w:t>
      </w:r>
    </w:p>
    <w:p w14:paraId="5866E964" w14:textId="77777777" w:rsidR="0009303B" w:rsidRPr="002010CA" w:rsidRDefault="00BA4034" w:rsidP="00525E4D">
      <w:pPr>
        <w:pStyle w:val="Pojemslovnicek"/>
        <w:spacing w:after="240" w:line="276" w:lineRule="auto"/>
        <w:rPr>
          <w:b w:val="0"/>
        </w:rPr>
      </w:pPr>
      <w:bookmarkStart w:id="15" w:name="_Toc321926030"/>
      <w:r w:rsidRPr="002010CA">
        <w:rPr>
          <w:b w:val="0"/>
          <w:i/>
        </w:rPr>
        <w:t>Zadávací řízení</w:t>
      </w:r>
      <w:r w:rsidR="009E4AAC" w:rsidRPr="002010CA">
        <w:rPr>
          <w:b w:val="0"/>
          <w:i/>
        </w:rPr>
        <w:t xml:space="preserve"> </w:t>
      </w:r>
      <w:r w:rsidR="009E4AAC" w:rsidRPr="002010CA">
        <w:rPr>
          <w:b w:val="0"/>
        </w:rPr>
        <w:t>– P</w:t>
      </w:r>
      <w:r w:rsidRPr="002010CA">
        <w:rPr>
          <w:b w:val="0"/>
        </w:rPr>
        <w:t xml:space="preserve">ostup zadavatele podle </w:t>
      </w:r>
      <w:r w:rsidR="000E278E" w:rsidRPr="002010CA">
        <w:rPr>
          <w:b w:val="0"/>
        </w:rPr>
        <w:t>Z</w:t>
      </w:r>
      <w:r w:rsidR="009C14C1" w:rsidRPr="002010CA">
        <w:rPr>
          <w:b w:val="0"/>
        </w:rPr>
        <w:t>ZVZ</w:t>
      </w:r>
      <w:r w:rsidRPr="002010CA">
        <w:rPr>
          <w:b w:val="0"/>
        </w:rPr>
        <w:t>, jehož účel</w:t>
      </w:r>
      <w:r w:rsidR="009E4AAC" w:rsidRPr="002010CA">
        <w:rPr>
          <w:b w:val="0"/>
        </w:rPr>
        <w:t>em je zadání veřejné zakázky, a </w:t>
      </w:r>
      <w:r w:rsidRPr="002010CA">
        <w:rPr>
          <w:b w:val="0"/>
        </w:rPr>
        <w:t xml:space="preserve">to až do uzavření smlouvy nebo do zrušení zadávacího řízení.  </w:t>
      </w:r>
    </w:p>
    <w:p w14:paraId="7F148E45" w14:textId="77777777" w:rsidR="0009303B" w:rsidRPr="002010CA" w:rsidRDefault="00BA4034" w:rsidP="00525E4D">
      <w:pPr>
        <w:pStyle w:val="Pojemslovnicek"/>
        <w:spacing w:after="240" w:line="276" w:lineRule="auto"/>
        <w:rPr>
          <w:b w:val="0"/>
        </w:rPr>
      </w:pPr>
      <w:r w:rsidRPr="002010CA">
        <w:rPr>
          <w:b w:val="0"/>
          <w:i/>
        </w:rPr>
        <w:t>Výběrové řízení</w:t>
      </w:r>
      <w:r w:rsidR="009E4AAC" w:rsidRPr="002010CA">
        <w:rPr>
          <w:b w:val="0"/>
        </w:rPr>
        <w:t xml:space="preserve"> – P</w:t>
      </w:r>
      <w:r w:rsidRPr="002010CA">
        <w:rPr>
          <w:b w:val="0"/>
        </w:rPr>
        <w:t>ostup zadavatele stanovený v tomto Metodickém pokynu, jehož účelem je zadání zakázky, a to až do uzavření smlouvy nebo do zrušení výběrového řízení.</w:t>
      </w:r>
    </w:p>
    <w:p w14:paraId="52A2F150" w14:textId="77777777" w:rsidR="0009303B" w:rsidRPr="002010CA" w:rsidRDefault="00BA4034" w:rsidP="00525E4D">
      <w:pPr>
        <w:pStyle w:val="Pojemslovnicek"/>
        <w:spacing w:after="240" w:line="276" w:lineRule="auto"/>
        <w:rPr>
          <w:b w:val="0"/>
        </w:rPr>
      </w:pPr>
      <w:r w:rsidRPr="002010CA">
        <w:rPr>
          <w:b w:val="0"/>
          <w:i/>
        </w:rPr>
        <w:t>Zadavatel</w:t>
      </w:r>
      <w:r w:rsidR="009E4AAC" w:rsidRPr="002010CA">
        <w:rPr>
          <w:b w:val="0"/>
          <w:i/>
        </w:rPr>
        <w:t xml:space="preserve"> </w:t>
      </w:r>
      <w:r w:rsidR="009E4AAC" w:rsidRPr="002010CA">
        <w:rPr>
          <w:b w:val="0"/>
        </w:rPr>
        <w:t>– K</w:t>
      </w:r>
      <w:r w:rsidRPr="002010CA">
        <w:rPr>
          <w:b w:val="0"/>
        </w:rPr>
        <w:t xml:space="preserve">aždý příjemce, který během realizace projektu provádí výběrové nebo zadávací řízení. </w:t>
      </w:r>
    </w:p>
    <w:p w14:paraId="50107AD4" w14:textId="77777777" w:rsidR="00595314" w:rsidRPr="002010CA" w:rsidRDefault="00BA4034" w:rsidP="00525E4D">
      <w:pPr>
        <w:pStyle w:val="Pojemslovnicek"/>
        <w:spacing w:after="240" w:line="276" w:lineRule="auto"/>
        <w:rPr>
          <w:b w:val="0"/>
        </w:rPr>
      </w:pPr>
      <w:r w:rsidRPr="002010CA">
        <w:rPr>
          <w:b w:val="0"/>
          <w:i/>
        </w:rPr>
        <w:lastRenderedPageBreak/>
        <w:t xml:space="preserve">Dodavatel </w:t>
      </w:r>
      <w:r w:rsidR="009E4AAC" w:rsidRPr="002010CA">
        <w:rPr>
          <w:b w:val="0"/>
        </w:rPr>
        <w:t>– F</w:t>
      </w:r>
      <w:r w:rsidRPr="002010CA">
        <w:rPr>
          <w:b w:val="0"/>
        </w:rPr>
        <w:t>yzická nebo právnická osoba, která dodává zboží, poskytuje služby nebo provádí stavební práce.</w:t>
      </w:r>
    </w:p>
    <w:p w14:paraId="51288528" w14:textId="74A450DF" w:rsidR="00B50EEE" w:rsidRPr="00AD54B6" w:rsidRDefault="00E8717D" w:rsidP="00525E4D">
      <w:pPr>
        <w:pStyle w:val="Pojemslovnicek"/>
        <w:spacing w:after="240" w:line="276" w:lineRule="auto"/>
        <w:rPr>
          <w:b w:val="0"/>
        </w:rPr>
      </w:pPr>
      <w:r w:rsidRPr="00AD54B6">
        <w:rPr>
          <w:b w:val="0"/>
          <w:i/>
        </w:rPr>
        <w:t>Účastník</w:t>
      </w:r>
      <w:r w:rsidR="008F0C32" w:rsidRPr="00AD54B6">
        <w:rPr>
          <w:b w:val="0"/>
          <w:i/>
        </w:rPr>
        <w:t xml:space="preserve"> výběrového řízení </w:t>
      </w:r>
      <w:r w:rsidR="00C05393" w:rsidRPr="002010CA">
        <w:rPr>
          <w:i/>
          <w:szCs w:val="24"/>
        </w:rPr>
        <w:t>–</w:t>
      </w:r>
      <w:r w:rsidR="00AD54B6">
        <w:rPr>
          <w:b w:val="0"/>
        </w:rPr>
        <w:t xml:space="preserve"> </w:t>
      </w:r>
      <w:r w:rsidR="009E4AAC" w:rsidRPr="00AD54B6">
        <w:rPr>
          <w:b w:val="0"/>
        </w:rPr>
        <w:t>D</w:t>
      </w:r>
      <w:r w:rsidR="00BA4034" w:rsidRPr="00AD54B6">
        <w:rPr>
          <w:b w:val="0"/>
        </w:rPr>
        <w:t>odavatel, který podal nabídku ve výběrovém řízení</w:t>
      </w:r>
      <w:r w:rsidR="000E73A0" w:rsidRPr="00AD54B6">
        <w:rPr>
          <w:b w:val="0"/>
        </w:rPr>
        <w:t>, nebo byl vyzván k podání nabídky</w:t>
      </w:r>
      <w:r w:rsidR="00BA4034" w:rsidRPr="00AD54B6">
        <w:rPr>
          <w:b w:val="0"/>
        </w:rPr>
        <w:t>.</w:t>
      </w:r>
    </w:p>
    <w:p w14:paraId="1A893E34" w14:textId="7B5637AF" w:rsidR="00D432B1" w:rsidRPr="002010CA" w:rsidRDefault="00D432B1" w:rsidP="00525E4D">
      <w:pPr>
        <w:pStyle w:val="Pojemslovnicek"/>
        <w:spacing w:after="240" w:line="276" w:lineRule="auto"/>
        <w:rPr>
          <w:b w:val="0"/>
        </w:rPr>
      </w:pPr>
      <w:r w:rsidRPr="002010CA">
        <w:rPr>
          <w:b w:val="0"/>
          <w:i/>
        </w:rPr>
        <w:t>Věstník veřejných zakázek</w:t>
      </w:r>
      <w:r w:rsidR="00955F2E">
        <w:rPr>
          <w:b w:val="0"/>
        </w:rPr>
        <w:t xml:space="preserve"> </w:t>
      </w:r>
      <w:r w:rsidR="00C05393" w:rsidRPr="002010CA">
        <w:rPr>
          <w:i/>
          <w:szCs w:val="24"/>
        </w:rPr>
        <w:t>–</w:t>
      </w:r>
      <w:r w:rsidRPr="002010CA">
        <w:rPr>
          <w:b w:val="0"/>
        </w:rPr>
        <w:t xml:space="preserve"> </w:t>
      </w:r>
      <w:r w:rsidR="009E4AAC" w:rsidRPr="002010CA">
        <w:rPr>
          <w:b w:val="0"/>
        </w:rPr>
        <w:t>Č</w:t>
      </w:r>
      <w:r w:rsidRPr="002010CA">
        <w:rPr>
          <w:b w:val="0"/>
        </w:rPr>
        <w:t>ást Informačního systému o veřejných zakázkách, která zabezpečuje uveřejňování informací o veřejných zakázkách.</w:t>
      </w:r>
    </w:p>
    <w:p w14:paraId="1E240F3C" w14:textId="4911A059" w:rsidR="002F420F" w:rsidRPr="002010CA" w:rsidRDefault="00BA4034" w:rsidP="00525E4D">
      <w:pPr>
        <w:pStyle w:val="Pojemslovnicek"/>
        <w:spacing w:after="240" w:line="276" w:lineRule="auto"/>
        <w:rPr>
          <w:b w:val="0"/>
        </w:rPr>
      </w:pPr>
      <w:r w:rsidRPr="002010CA">
        <w:rPr>
          <w:b w:val="0"/>
          <w:i/>
        </w:rPr>
        <w:t>Profil zadavatele</w:t>
      </w:r>
      <w:r w:rsidR="009E4AAC" w:rsidRPr="002010CA">
        <w:rPr>
          <w:b w:val="0"/>
        </w:rPr>
        <w:t xml:space="preserve"> – E</w:t>
      </w:r>
      <w:r w:rsidRPr="002010CA">
        <w:rPr>
          <w:b w:val="0"/>
        </w:rPr>
        <w:t xml:space="preserve">lektronický nástroj definovaný dle </w:t>
      </w:r>
      <w:r w:rsidR="004408D4" w:rsidRPr="002010CA">
        <w:rPr>
          <w:b w:val="0"/>
        </w:rPr>
        <w:t xml:space="preserve">§ </w:t>
      </w:r>
      <w:r w:rsidR="000E278E" w:rsidRPr="002010CA">
        <w:rPr>
          <w:b w:val="0"/>
        </w:rPr>
        <w:t>214</w:t>
      </w:r>
      <w:r w:rsidR="004408D4" w:rsidRPr="002010CA">
        <w:rPr>
          <w:b w:val="0"/>
        </w:rPr>
        <w:t xml:space="preserve"> </w:t>
      </w:r>
      <w:r w:rsidR="000E278E" w:rsidRPr="002010CA">
        <w:rPr>
          <w:b w:val="0"/>
        </w:rPr>
        <w:t>Z</w:t>
      </w:r>
      <w:r w:rsidR="009C14C1" w:rsidRPr="002010CA">
        <w:rPr>
          <w:b w:val="0"/>
        </w:rPr>
        <w:t>ZVZ.</w:t>
      </w:r>
      <w:r w:rsidRPr="002010CA">
        <w:rPr>
          <w:b w:val="0"/>
        </w:rPr>
        <w:t xml:space="preserve"> </w:t>
      </w:r>
    </w:p>
    <w:p w14:paraId="68692911" w14:textId="77777777" w:rsidR="00E10A7F" w:rsidRPr="002010CA" w:rsidRDefault="00E10A7F" w:rsidP="00525E4D">
      <w:pPr>
        <w:pStyle w:val="Pojemslovnicek"/>
        <w:spacing w:after="240" w:line="276" w:lineRule="auto"/>
        <w:rPr>
          <w:b w:val="0"/>
        </w:rPr>
      </w:pPr>
      <w:r w:rsidRPr="002010CA">
        <w:rPr>
          <w:b w:val="0"/>
          <w:i/>
        </w:rPr>
        <w:t>Elektronické tržiště</w:t>
      </w:r>
      <w:r w:rsidRPr="002010CA">
        <w:rPr>
          <w:b w:val="0"/>
        </w:rPr>
        <w:t xml:space="preserve"> </w:t>
      </w:r>
      <w:r w:rsidR="0013530F" w:rsidRPr="002010CA">
        <w:rPr>
          <w:b w:val="0"/>
        </w:rPr>
        <w:t>– W</w:t>
      </w:r>
      <w:r w:rsidRPr="002010CA">
        <w:rPr>
          <w:b w:val="0"/>
        </w:rPr>
        <w:t>ebová aplikace, která umožňuje elektronické zadávání zakázek, systém elektronických tržišť upravuje usnesení vlády č. 343 ze dne 10. 5. 2010.</w:t>
      </w:r>
    </w:p>
    <w:p w14:paraId="25595AD4" w14:textId="102E46E9" w:rsidR="00E10A7F" w:rsidRDefault="00E10A7F" w:rsidP="00525E4D">
      <w:pPr>
        <w:pStyle w:val="Pojemslovnicek"/>
        <w:spacing w:after="240" w:line="276" w:lineRule="auto"/>
        <w:rPr>
          <w:b w:val="0"/>
        </w:rPr>
      </w:pPr>
      <w:r w:rsidRPr="002010CA">
        <w:rPr>
          <w:b w:val="0"/>
          <w:i/>
        </w:rPr>
        <w:t>Písemně</w:t>
      </w:r>
      <w:r w:rsidR="0013530F" w:rsidRPr="002010CA">
        <w:rPr>
          <w:b w:val="0"/>
        </w:rPr>
        <w:t xml:space="preserve"> </w:t>
      </w:r>
      <w:r w:rsidR="00C05393" w:rsidRPr="002010CA">
        <w:rPr>
          <w:i/>
          <w:szCs w:val="24"/>
        </w:rPr>
        <w:t>–</w:t>
      </w:r>
      <w:r w:rsidR="0013530F" w:rsidRPr="002010CA">
        <w:rPr>
          <w:b w:val="0"/>
        </w:rPr>
        <w:t xml:space="preserve"> P</w:t>
      </w:r>
      <w:r w:rsidRPr="002010CA">
        <w:rPr>
          <w:b w:val="0"/>
        </w:rPr>
        <w:t>ro účely tohoto MP se písemnou formou rozumí listinná nebo elektronická forma, včetně emailové či obdobné komunikace, přičemž elektronický podpis není povinnou náležitostí.</w:t>
      </w:r>
    </w:p>
    <w:p w14:paraId="37A1ED19" w14:textId="2A0E357A" w:rsidR="001D2855" w:rsidRPr="009772E8" w:rsidRDefault="001D2855" w:rsidP="00525E4D">
      <w:pPr>
        <w:pStyle w:val="Pojemslovnicek"/>
        <w:spacing w:after="240" w:line="276" w:lineRule="auto"/>
        <w:rPr>
          <w:b w:val="0"/>
          <w:color w:val="FF0000"/>
        </w:rPr>
      </w:pPr>
      <w:r w:rsidRPr="009772E8">
        <w:rPr>
          <w:b w:val="0"/>
          <w:i/>
          <w:color w:val="FF0000"/>
        </w:rPr>
        <w:t xml:space="preserve">ZZVZ </w:t>
      </w:r>
      <w:r w:rsidRPr="009772E8">
        <w:rPr>
          <w:b w:val="0"/>
          <w:color w:val="FF0000"/>
        </w:rPr>
        <w:t>– zákon č. 134/2016 Sb., o zadávání veřejných zakázek, ve znění pozdějších předpisů</w:t>
      </w:r>
    </w:p>
    <w:p w14:paraId="6FFE2ED6" w14:textId="33A38303" w:rsidR="002F420F" w:rsidRPr="002010CA" w:rsidRDefault="002F420F" w:rsidP="004B367F">
      <w:pPr>
        <w:spacing w:after="240" w:line="240" w:lineRule="auto"/>
        <w:jc w:val="left"/>
      </w:pPr>
      <w:r w:rsidRPr="002010CA">
        <w:br w:type="page"/>
      </w:r>
    </w:p>
    <w:p w14:paraId="0557ADF3" w14:textId="77777777" w:rsidR="00E228E6" w:rsidRPr="002010CA" w:rsidRDefault="00E228E6" w:rsidP="00C021FB">
      <w:pPr>
        <w:pStyle w:val="Nadpis2"/>
      </w:pPr>
      <w:bookmarkStart w:id="16" w:name="_Toc459381357"/>
      <w:bookmarkStart w:id="17" w:name="_Toc21959531"/>
      <w:r w:rsidRPr="002010CA">
        <w:lastRenderedPageBreak/>
        <w:t xml:space="preserve">4. </w:t>
      </w:r>
      <w:bookmarkEnd w:id="15"/>
      <w:r w:rsidR="00AB5AE1" w:rsidRPr="002010CA">
        <w:t>PRÁVNÍ ZÁKLAD</w:t>
      </w:r>
      <w:bookmarkEnd w:id="16"/>
      <w:bookmarkEnd w:id="17"/>
    </w:p>
    <w:p w14:paraId="0FB8ED77" w14:textId="77777777" w:rsidR="00EE0BC5" w:rsidRPr="002010CA" w:rsidRDefault="00EE0BC5" w:rsidP="00D62D8C">
      <w:pPr>
        <w:pStyle w:val="Nadpis3"/>
        <w:numPr>
          <w:ilvl w:val="1"/>
          <w:numId w:val="21"/>
        </w:numPr>
        <w:rPr>
          <w:sz w:val="26"/>
          <w:szCs w:val="26"/>
        </w:rPr>
      </w:pPr>
      <w:bookmarkStart w:id="18" w:name="_Toc321926031"/>
      <w:bookmarkStart w:id="19" w:name="_Toc459381358"/>
      <w:bookmarkStart w:id="20" w:name="_Toc21959532"/>
      <w:r w:rsidRPr="002010CA">
        <w:rPr>
          <w:sz w:val="26"/>
          <w:szCs w:val="26"/>
        </w:rPr>
        <w:t>P</w:t>
      </w:r>
      <w:bookmarkEnd w:id="18"/>
      <w:r w:rsidR="00AB5AE1" w:rsidRPr="002010CA">
        <w:rPr>
          <w:sz w:val="26"/>
          <w:szCs w:val="26"/>
        </w:rPr>
        <w:t>rávní předpisy EU</w:t>
      </w:r>
      <w:bookmarkEnd w:id="19"/>
      <w:bookmarkEnd w:id="20"/>
      <w:r w:rsidR="00AB5AE1" w:rsidRPr="002010CA">
        <w:rPr>
          <w:sz w:val="26"/>
          <w:szCs w:val="26"/>
        </w:rPr>
        <w:t xml:space="preserve"> </w:t>
      </w:r>
    </w:p>
    <w:p w14:paraId="447AABD2" w14:textId="3558F62B" w:rsidR="00AB5AE1" w:rsidRPr="00EC1C3A" w:rsidRDefault="00BA4034" w:rsidP="00525E4D">
      <w:pPr>
        <w:pStyle w:val="Mjstyl3"/>
        <w:numPr>
          <w:ilvl w:val="0"/>
          <w:numId w:val="0"/>
        </w:numPr>
        <w:spacing w:before="0" w:after="240" w:line="276" w:lineRule="auto"/>
      </w:pPr>
      <w:bookmarkStart w:id="21" w:name="_Toc321926032"/>
      <w:r w:rsidRPr="002010CA">
        <w:t>Základním právním předpisem EU upravujícím povinnosti zadavatelů zakázek je Smlouva o</w:t>
      </w:r>
      <w:r w:rsidR="00C05393">
        <w:t> </w:t>
      </w:r>
      <w:r w:rsidRPr="002010CA">
        <w:t xml:space="preserve">fungování Evropské unie. Zadavatelé, včetně těch zadavatelů, kteří nespadají pod působnost </w:t>
      </w:r>
      <w:r w:rsidR="000E278E" w:rsidRPr="002010CA">
        <w:t>Z</w:t>
      </w:r>
      <w:r w:rsidR="009C14C1" w:rsidRPr="002010CA">
        <w:t>ZVZ</w:t>
      </w:r>
      <w:r w:rsidRPr="002010CA">
        <w:t xml:space="preserve">, jsou při uzavírání smluv, jejichž předmětem je plnění zakázek, které spadají do působnosti Smlouvy o fungování Evropské unie, povinni dodržovat pravidla a zásady Smlouvy o fungování Evropské unie. Tyto zásady zahrnují volný pohyb zboží, právo usazování, volný pohyb služeb, zákaz diskriminace, rovné zacházení, transparentnost, </w:t>
      </w:r>
      <w:r w:rsidR="000E278E" w:rsidRPr="002010CA">
        <w:t xml:space="preserve">přiměřenost </w:t>
      </w:r>
      <w:r w:rsidRPr="002010CA">
        <w:t>a vzájemné uznávání</w:t>
      </w:r>
      <w:r w:rsidRPr="00EC1C3A">
        <w:rPr>
          <w:rStyle w:val="Znakapoznpodarou"/>
          <w:rFonts w:cs="Arial"/>
        </w:rPr>
        <w:footnoteReference w:id="3"/>
      </w:r>
      <w:r w:rsidRPr="00EC1C3A">
        <w:t>.</w:t>
      </w:r>
    </w:p>
    <w:p w14:paraId="311E7CF8" w14:textId="77777777" w:rsidR="00C952E7" w:rsidRPr="00EC1C3A" w:rsidRDefault="00741069" w:rsidP="00525E4D">
      <w:pPr>
        <w:spacing w:after="240" w:line="276" w:lineRule="auto"/>
      </w:pPr>
      <w:r w:rsidRPr="00EC1C3A">
        <w:t>Dalšími právními předpisy jsou</w:t>
      </w:r>
      <w:r w:rsidR="00C952E7" w:rsidRPr="00EC1C3A">
        <w:t>:</w:t>
      </w:r>
    </w:p>
    <w:p w14:paraId="79ACFC39" w14:textId="77777777" w:rsidR="00C952E7" w:rsidRPr="00EC1C3A" w:rsidRDefault="0058702C" w:rsidP="00525E4D">
      <w:pPr>
        <w:numPr>
          <w:ilvl w:val="0"/>
          <w:numId w:val="65"/>
        </w:numPr>
        <w:spacing w:after="240" w:line="276" w:lineRule="auto"/>
        <w:ind w:left="0" w:hanging="426"/>
        <w:rPr>
          <w:color w:val="000000"/>
          <w:u w:color="000000"/>
        </w:rPr>
      </w:pPr>
      <w:r w:rsidRPr="00EC1C3A">
        <w:rPr>
          <w:color w:val="000000"/>
          <w:u w:color="000000"/>
        </w:rPr>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w:t>
      </w:r>
      <w:r w:rsidRPr="00EC1C3A" w:rsidDel="005B540D">
        <w:rPr>
          <w:color w:val="000000"/>
          <w:u w:color="000000"/>
        </w:rPr>
        <w:t xml:space="preserve"> </w:t>
      </w:r>
      <w:r w:rsidR="0013530F" w:rsidRPr="00EC1C3A">
        <w:rPr>
          <w:color w:val="000000"/>
          <w:u w:color="000000"/>
        </w:rPr>
        <w:t>a </w:t>
      </w:r>
      <w:r w:rsidRPr="00EC1C3A">
        <w:rPr>
          <w:color w:val="000000"/>
          <w:u w:color="000000"/>
        </w:rPr>
        <w:t>Evropském námořním a rybářském fondu a o zrušení nařízení Rady (ES) č. 1083/2006 (dále také „obecné nařízení“)</w:t>
      </w:r>
      <w:r w:rsidR="00C952E7" w:rsidRPr="00EC1C3A">
        <w:rPr>
          <w:color w:val="000000"/>
          <w:u w:color="000000"/>
        </w:rPr>
        <w:t>;</w:t>
      </w:r>
    </w:p>
    <w:p w14:paraId="7C551781"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1301/2013 o Evropském fondu pro regionální rozvoj ze dne 17. prosince 2013, o zvláštních ustanoveních týkajících se cíle Investice pro růst a zaměstnanost a o zrušení nařízení (ES) č. 1080/2006 (dále také „nařízení o EFRR“)</w:t>
      </w:r>
    </w:p>
    <w:p w14:paraId="6773B95B"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1304/2013 ze dne 17. prosince 2013 o Evropském sociálním fondu</w:t>
      </w:r>
      <w:r w:rsidRPr="002010CA" w:rsidDel="00CC0615">
        <w:rPr>
          <w:color w:val="000000"/>
          <w:u w:color="000000"/>
        </w:rPr>
        <w:t xml:space="preserve"> </w:t>
      </w:r>
      <w:r w:rsidRPr="002010CA">
        <w:rPr>
          <w:color w:val="000000"/>
          <w:u w:color="000000"/>
        </w:rPr>
        <w:t>a o zrušení nařízení Rady (ES) č. 1081/2006 (dále také „nařízení o ESF“)</w:t>
      </w:r>
    </w:p>
    <w:p w14:paraId="5D9ABDE2"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1300/2013 ze dne 17. prosince 2013 o Fondu soudržnosti a o zrušení nařízení Rady (ES) č. 1084/2006 (dále také „nařízení o FS“)</w:t>
      </w:r>
    </w:p>
    <w:p w14:paraId="1473818A"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1299/2013 ze dne 17. prosince 2013 o zvláštních ustanoveních týkajících se podpory z Evropského fondu pro regionální rozvoj pro cíl Evropská územní spolupráce (dále také „nařízení o EÚS“)</w:t>
      </w:r>
    </w:p>
    <w:p w14:paraId="2E3D36F8"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1302/2013 ze dne 17. prosince 2013, kterým se mění nařízení (ES) č. 1082/2006 o evropském seskupení pro územní spolupráci (ESÚS), pokud jde o vyjasnění, zjed</w:t>
      </w:r>
      <w:r w:rsidR="00095B22" w:rsidRPr="002010CA">
        <w:rPr>
          <w:color w:val="000000"/>
          <w:u w:color="000000"/>
        </w:rPr>
        <w:t>nodušení a zlepšení zřizování a </w:t>
      </w:r>
      <w:r w:rsidRPr="002010CA">
        <w:rPr>
          <w:color w:val="000000"/>
          <w:u w:color="000000"/>
        </w:rPr>
        <w:t>fungování takovýchto uskupení (dále také „nařízení o ESÚS“)</w:t>
      </w:r>
    </w:p>
    <w:p w14:paraId="7D728588"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č. 1305/2013 ze dne 17</w:t>
      </w:r>
      <w:r w:rsidR="00095B22" w:rsidRPr="002010CA">
        <w:rPr>
          <w:color w:val="000000"/>
          <w:u w:color="000000"/>
        </w:rPr>
        <w:t>. prosince 2013 o </w:t>
      </w:r>
      <w:r w:rsidRPr="002010CA">
        <w:rPr>
          <w:color w:val="000000"/>
          <w:u w:color="000000"/>
        </w:rPr>
        <w:t>podpoře pro rozvoj venkova z Evropského zemědělského fondu pro rozvoj venkova (EZFRV) a o zrušení nařízení Rady (ES) č. 1698/2005 (dále také „nařízení o EZFRV“)</w:t>
      </w:r>
    </w:p>
    <w:p w14:paraId="2D79B083"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lastRenderedPageBreak/>
        <w:t>Nařízení Evropského parlamentu a Rady (EU) č. 1306/2013 ze dne 17. prosince 2013 o financování, řízení a sledování společné zemědělské politiky a o zrušení nařízení Rady (EHS) č. 352/78, (ES) č. 165/94, (ES) č. 279</w:t>
      </w:r>
      <w:r w:rsidR="00095B22" w:rsidRPr="002010CA">
        <w:rPr>
          <w:color w:val="000000"/>
          <w:u w:color="000000"/>
        </w:rPr>
        <w:t>9/98, (ES) č. 814/2000, (ES) č. </w:t>
      </w:r>
      <w:r w:rsidRPr="002010CA">
        <w:rPr>
          <w:color w:val="000000"/>
          <w:u w:color="000000"/>
        </w:rPr>
        <w:t>1290/2005 a (ES) č. 485/2008 (dále také „nařízení o SZP“)</w:t>
      </w:r>
    </w:p>
    <w:p w14:paraId="3075600B" w14:textId="77777777" w:rsidR="00C952E7" w:rsidRPr="002010CA" w:rsidRDefault="00C952E7" w:rsidP="00525E4D">
      <w:pPr>
        <w:numPr>
          <w:ilvl w:val="0"/>
          <w:numId w:val="65"/>
        </w:numPr>
        <w:spacing w:after="240" w:line="276" w:lineRule="auto"/>
        <w:ind w:left="0" w:hanging="426"/>
        <w:rPr>
          <w:color w:val="000000"/>
          <w:u w:color="000000"/>
        </w:rPr>
      </w:pPr>
      <w:r w:rsidRPr="002010CA">
        <w:rPr>
          <w:color w:val="000000"/>
          <w:u w:color="000000"/>
        </w:rPr>
        <w:t>Nařízení Komise v přenesené pravomoci (EU) č. 126</w:t>
      </w:r>
      <w:r w:rsidR="00095B22" w:rsidRPr="002010CA">
        <w:rPr>
          <w:color w:val="000000"/>
          <w:u w:color="000000"/>
        </w:rPr>
        <w:t>8/2012 ze dne 29. října 2012, o </w:t>
      </w:r>
      <w:r w:rsidRPr="002010CA">
        <w:rPr>
          <w:color w:val="000000"/>
          <w:u w:color="000000"/>
        </w:rPr>
        <w:t>prováděcích pravidlech k nařízení Evropského par</w:t>
      </w:r>
      <w:r w:rsidR="00095B22" w:rsidRPr="002010CA">
        <w:rPr>
          <w:color w:val="000000"/>
          <w:u w:color="000000"/>
        </w:rPr>
        <w:t>lamentu a Rady (EU, Euratom) č. </w:t>
      </w:r>
      <w:r w:rsidRPr="002010CA">
        <w:rPr>
          <w:color w:val="000000"/>
          <w:u w:color="000000"/>
        </w:rPr>
        <w:t>966/2012, kterým se stanoví finanční pravidla o souhrnném rozpočtu Unie</w:t>
      </w:r>
    </w:p>
    <w:p w14:paraId="21F2404B" w14:textId="232F52B5" w:rsidR="00143296" w:rsidRPr="002010CA" w:rsidRDefault="00143296" w:rsidP="00525E4D">
      <w:pPr>
        <w:numPr>
          <w:ilvl w:val="0"/>
          <w:numId w:val="65"/>
        </w:numPr>
        <w:spacing w:after="240" w:line="276" w:lineRule="auto"/>
        <w:ind w:left="0" w:hanging="426"/>
        <w:rPr>
          <w:color w:val="000000"/>
          <w:u w:color="000000"/>
        </w:rPr>
      </w:pPr>
      <w:r w:rsidRPr="002010CA">
        <w:rPr>
          <w:color w:val="000000"/>
          <w:u w:color="000000"/>
        </w:rPr>
        <w:t xml:space="preserve">Nařízení Komise (ES) </w:t>
      </w:r>
      <w:r w:rsidR="00955F2E">
        <w:rPr>
          <w:color w:val="000000"/>
          <w:u w:color="000000"/>
        </w:rPr>
        <w:t xml:space="preserve">č. </w:t>
      </w:r>
      <w:r w:rsidRPr="002010CA">
        <w:rPr>
          <w:color w:val="000000"/>
          <w:u w:color="000000"/>
        </w:rPr>
        <w:t>213/2008</w:t>
      </w:r>
      <w:r w:rsidR="00C05393">
        <w:rPr>
          <w:color w:val="000000"/>
          <w:u w:color="000000"/>
        </w:rPr>
        <w:t>,</w:t>
      </w:r>
      <w:r w:rsidRPr="002010CA">
        <w:rPr>
          <w:color w:val="000000"/>
          <w:u w:color="000000"/>
        </w:rPr>
        <w:t xml:space="preserve"> kterým se mění n</w:t>
      </w:r>
      <w:r w:rsidR="00095B22" w:rsidRPr="002010CA">
        <w:rPr>
          <w:color w:val="000000"/>
          <w:u w:color="000000"/>
        </w:rPr>
        <w:t>ařízení Evropského parlamentu a </w:t>
      </w:r>
      <w:r w:rsidRPr="002010CA">
        <w:rPr>
          <w:color w:val="000000"/>
          <w:u w:color="000000"/>
        </w:rPr>
        <w:t>Rady (ES) č. 2195/2002 o společném slovníku pro veřejné zakázky (CPV) a směrnice Evropského parlamentu a Rady 2004/17/ES a 2004/18/ES o postupech při zadávání zakázek, pokud jde o</w:t>
      </w:r>
      <w:r w:rsidR="00C05393">
        <w:rPr>
          <w:color w:val="000000"/>
          <w:u w:color="000000"/>
        </w:rPr>
        <w:t> </w:t>
      </w:r>
      <w:r w:rsidRPr="002010CA">
        <w:rPr>
          <w:color w:val="000000"/>
          <w:u w:color="000000"/>
        </w:rPr>
        <w:t>přezkum CPV</w:t>
      </w:r>
    </w:p>
    <w:p w14:paraId="65993CDC" w14:textId="448A0803" w:rsidR="00AA7605" w:rsidRPr="002010CA" w:rsidRDefault="00AA7605" w:rsidP="00525E4D">
      <w:pPr>
        <w:numPr>
          <w:ilvl w:val="0"/>
          <w:numId w:val="65"/>
        </w:numPr>
        <w:spacing w:after="240" w:line="276" w:lineRule="auto"/>
        <w:ind w:left="0" w:hanging="426"/>
        <w:rPr>
          <w:color w:val="000000"/>
          <w:u w:color="000000"/>
        </w:rPr>
      </w:pPr>
      <w:r w:rsidRPr="002010CA">
        <w:rPr>
          <w:color w:val="000000"/>
          <w:u w:color="000000"/>
        </w:rPr>
        <w:t xml:space="preserve">Směrnice Evropského parlamentu a Rady </w:t>
      </w:r>
      <w:r w:rsidR="00955F2E">
        <w:rPr>
          <w:color w:val="000000"/>
          <w:u w:color="000000"/>
        </w:rPr>
        <w:t xml:space="preserve">č. </w:t>
      </w:r>
      <w:r w:rsidRPr="002010CA">
        <w:rPr>
          <w:color w:val="000000"/>
          <w:u w:color="000000"/>
        </w:rPr>
        <w:t>2014/24/EU ze dne 26. února 2014 o zadávání veřejných zakázek a o zrušení směrnice 2004/18/ES</w:t>
      </w:r>
    </w:p>
    <w:p w14:paraId="42C0A5EE" w14:textId="566FD903" w:rsidR="00AA7605" w:rsidRPr="002010CA" w:rsidRDefault="00AA7605" w:rsidP="00525E4D">
      <w:pPr>
        <w:numPr>
          <w:ilvl w:val="0"/>
          <w:numId w:val="65"/>
        </w:numPr>
        <w:spacing w:after="240" w:line="276" w:lineRule="auto"/>
        <w:ind w:left="0" w:hanging="426"/>
        <w:rPr>
          <w:bCs/>
          <w:color w:val="000000"/>
          <w:u w:color="000000"/>
        </w:rPr>
      </w:pPr>
      <w:r w:rsidRPr="002010CA">
        <w:rPr>
          <w:color w:val="000000"/>
          <w:u w:color="000000"/>
        </w:rPr>
        <w:t xml:space="preserve">Směrnice Evropského parlamentu a Rady </w:t>
      </w:r>
      <w:r w:rsidR="00955F2E">
        <w:rPr>
          <w:color w:val="000000"/>
          <w:u w:color="000000"/>
        </w:rPr>
        <w:t xml:space="preserve">č. </w:t>
      </w:r>
      <w:r w:rsidRPr="002010CA">
        <w:rPr>
          <w:color w:val="000000"/>
          <w:u w:color="000000"/>
        </w:rPr>
        <w:t>2014/25/EU ze dne 26. února 2014 o zadávání zakázek subjekty působícími v odvětví vodního hospodářství, energetiky, dopravy a poštovních služeb a o zrušení směrnice 2004/17/ES</w:t>
      </w:r>
    </w:p>
    <w:p w14:paraId="73AA656A" w14:textId="77777777" w:rsidR="00EE0BC5" w:rsidRPr="002010CA" w:rsidRDefault="00AB5AE1" w:rsidP="00D62D8C">
      <w:pPr>
        <w:pStyle w:val="Nadpis3"/>
        <w:numPr>
          <w:ilvl w:val="1"/>
          <w:numId w:val="21"/>
        </w:numPr>
        <w:rPr>
          <w:sz w:val="26"/>
          <w:szCs w:val="26"/>
        </w:rPr>
      </w:pPr>
      <w:bookmarkStart w:id="22" w:name="_Toc459381359"/>
      <w:bookmarkStart w:id="23" w:name="_Toc21959533"/>
      <w:bookmarkEnd w:id="21"/>
      <w:r w:rsidRPr="002010CA">
        <w:rPr>
          <w:sz w:val="26"/>
          <w:szCs w:val="26"/>
        </w:rPr>
        <w:t>Právní předpisy ČR</w:t>
      </w:r>
      <w:bookmarkEnd w:id="22"/>
      <w:bookmarkEnd w:id="23"/>
    </w:p>
    <w:p w14:paraId="6B01780F" w14:textId="68ECECAF" w:rsidR="00C22D11" w:rsidRDefault="00C22D11" w:rsidP="00525E4D">
      <w:pPr>
        <w:spacing w:after="240" w:line="276" w:lineRule="auto"/>
      </w:pPr>
      <w:bookmarkStart w:id="24" w:name="_Toc321926033"/>
      <w:r w:rsidRPr="002010CA">
        <w:t xml:space="preserve">Zadávání veřejných zakázek v ČR komplexně upravuje </w:t>
      </w:r>
      <w:r w:rsidR="00993F79" w:rsidRPr="002010CA">
        <w:t>ZZVZ</w:t>
      </w:r>
      <w:r w:rsidRPr="002010CA">
        <w:t>.</w:t>
      </w:r>
    </w:p>
    <w:p w14:paraId="3267CEA9" w14:textId="77777777" w:rsidR="00AB5AE1" w:rsidRPr="002010CA" w:rsidRDefault="00AB5AE1" w:rsidP="00525E4D">
      <w:pPr>
        <w:spacing w:after="240" w:line="276" w:lineRule="auto"/>
      </w:pPr>
      <w:r w:rsidRPr="002010CA">
        <w:t xml:space="preserve">Dle zákona č. 320/2001 Sb., o finanční kontrole ve veřejné správě a o změně některých zákonů, ve znění pozdějších předpisů (dále jen „zákon č. 320/2001 Sb.“), musí příjemci </w:t>
      </w:r>
      <w:r w:rsidR="004408D4" w:rsidRPr="002010CA">
        <w:t xml:space="preserve">při nakládání </w:t>
      </w:r>
      <w:r w:rsidRPr="002010CA">
        <w:t>s veřejnými prostředky dodržovat pravidla hospodárnosti, efektivnosti a účelnosti.</w:t>
      </w:r>
    </w:p>
    <w:p w14:paraId="537002EF" w14:textId="77777777" w:rsidR="00DE49B9" w:rsidRPr="002010CA" w:rsidRDefault="00DE49B9" w:rsidP="00525E4D">
      <w:pPr>
        <w:spacing w:after="240" w:line="276" w:lineRule="auto"/>
      </w:pPr>
      <w:r w:rsidRPr="002010CA">
        <w:t>Kontrolu příjemců provádí kontrolní orgány podle zákona č. 255/2012 Sb., o kontrole (kontrolního řádu).</w:t>
      </w:r>
    </w:p>
    <w:p w14:paraId="67D4BB6B" w14:textId="77777777" w:rsidR="003A42BF" w:rsidRPr="002010CA" w:rsidRDefault="0073702D" w:rsidP="003A42BF">
      <w:pPr>
        <w:pStyle w:val="Nadpis2"/>
      </w:pPr>
      <w:bookmarkStart w:id="25" w:name="_Toc308699857"/>
      <w:bookmarkStart w:id="26" w:name="_Toc321926038"/>
      <w:bookmarkStart w:id="27" w:name="_Toc459381360"/>
      <w:bookmarkStart w:id="28" w:name="_Toc21959534"/>
      <w:bookmarkEnd w:id="24"/>
      <w:r w:rsidRPr="002010CA">
        <w:t>5</w:t>
      </w:r>
      <w:r w:rsidR="003A42BF" w:rsidRPr="002010CA">
        <w:t xml:space="preserve">. </w:t>
      </w:r>
      <w:r w:rsidR="0009303B" w:rsidRPr="002010CA">
        <w:rPr>
          <w:caps/>
          <w:smallCaps w:val="0"/>
        </w:rPr>
        <w:t xml:space="preserve">Působnost </w:t>
      </w:r>
      <w:r w:rsidR="003A42BF" w:rsidRPr="002010CA">
        <w:rPr>
          <w:caps/>
          <w:smallCaps w:val="0"/>
        </w:rPr>
        <w:t xml:space="preserve">metodického </w:t>
      </w:r>
      <w:r w:rsidR="0009303B" w:rsidRPr="002010CA">
        <w:rPr>
          <w:caps/>
          <w:smallCaps w:val="0"/>
        </w:rPr>
        <w:t>pokynu</w:t>
      </w:r>
      <w:bookmarkEnd w:id="25"/>
      <w:bookmarkEnd w:id="26"/>
      <w:bookmarkEnd w:id="27"/>
      <w:bookmarkEnd w:id="28"/>
    </w:p>
    <w:p w14:paraId="6726EAF5" w14:textId="77777777" w:rsidR="00CA4635" w:rsidRPr="002010CA" w:rsidRDefault="00CA4635" w:rsidP="00502159">
      <w:pPr>
        <w:spacing w:line="240" w:lineRule="auto"/>
      </w:pPr>
    </w:p>
    <w:p w14:paraId="2B9DF7ED" w14:textId="304B752E" w:rsidR="0009303B" w:rsidRPr="0056000F" w:rsidRDefault="00CA4635" w:rsidP="00525E4D">
      <w:pPr>
        <w:numPr>
          <w:ilvl w:val="1"/>
          <w:numId w:val="16"/>
        </w:numPr>
        <w:spacing w:after="240" w:line="276" w:lineRule="auto"/>
        <w:ind w:left="0"/>
        <w:rPr>
          <w:color w:val="FF0000"/>
        </w:rPr>
      </w:pPr>
      <w:r w:rsidRPr="0056000F">
        <w:rPr>
          <w:color w:val="FF0000"/>
        </w:rPr>
        <w:t>ŘO</w:t>
      </w:r>
      <w:r w:rsidR="001B0DD7">
        <w:rPr>
          <w:color w:val="FF0000"/>
        </w:rPr>
        <w:t xml:space="preserve"> IROP</w:t>
      </w:r>
      <w:r w:rsidRPr="0056000F">
        <w:rPr>
          <w:color w:val="FF0000"/>
        </w:rPr>
        <w:t xml:space="preserve"> </w:t>
      </w:r>
      <w:r w:rsidR="0056000F">
        <w:rPr>
          <w:color w:val="FF0000"/>
        </w:rPr>
        <w:t>zavazuje příjemce a žadatele IROP</w:t>
      </w:r>
      <w:r w:rsidRPr="0056000F">
        <w:rPr>
          <w:color w:val="FF0000"/>
        </w:rPr>
        <w:t xml:space="preserve"> povinnostmi obsaženými v tomto MP níže uvedeným způsobem.</w:t>
      </w:r>
    </w:p>
    <w:p w14:paraId="12FC797F" w14:textId="30938027" w:rsidR="0009303B" w:rsidRPr="004B367F" w:rsidRDefault="00082FFB" w:rsidP="00525E4D">
      <w:pPr>
        <w:numPr>
          <w:ilvl w:val="1"/>
          <w:numId w:val="16"/>
        </w:numPr>
        <w:spacing w:after="240" w:line="276" w:lineRule="auto"/>
        <w:ind w:left="0"/>
      </w:pPr>
      <w:r w:rsidRPr="002010CA">
        <w:t>P</w:t>
      </w:r>
      <w:r w:rsidR="00E14D41" w:rsidRPr="002010CA">
        <w:t>říjemc</w:t>
      </w:r>
      <w:r w:rsidRPr="002010CA">
        <w:t>i</w:t>
      </w:r>
      <w:r w:rsidR="00156DD6" w:rsidRPr="002010CA">
        <w:t xml:space="preserve"> </w:t>
      </w:r>
      <w:r w:rsidRPr="002010CA">
        <w:t>jsou povinni postup</w:t>
      </w:r>
      <w:r w:rsidR="00D13A2A" w:rsidRPr="002010CA">
        <w:t>y upravenými v</w:t>
      </w:r>
      <w:r w:rsidRPr="002010CA">
        <w:t xml:space="preserve"> to</w:t>
      </w:r>
      <w:r w:rsidR="00D13A2A" w:rsidRPr="002010CA">
        <w:t>m</w:t>
      </w:r>
      <w:r w:rsidRPr="002010CA">
        <w:t>to MP</w:t>
      </w:r>
      <w:r w:rsidR="00A454AD">
        <w:t xml:space="preserve"> zadávat</w:t>
      </w:r>
      <w:r w:rsidRPr="00A454AD">
        <w:t xml:space="preserve"> zakázky</w:t>
      </w:r>
      <w:r w:rsidR="00156DD6" w:rsidRPr="00A454AD">
        <w:t xml:space="preserve">, které nezadají v některém </w:t>
      </w:r>
      <w:r w:rsidR="00156DD6" w:rsidRPr="00EC1C3A">
        <w:t xml:space="preserve">zadávacím řízení dle § 3 ZZVZ. </w:t>
      </w:r>
      <w:r w:rsidR="00367221" w:rsidRPr="00A454AD">
        <w:t>P</w:t>
      </w:r>
      <w:r w:rsidR="00D13A2A" w:rsidRPr="00A454AD">
        <w:t>ostupy upravenými v</w:t>
      </w:r>
      <w:r w:rsidR="00367221" w:rsidRPr="00A454AD">
        <w:t xml:space="preserve"> to</w:t>
      </w:r>
      <w:r w:rsidR="00D13A2A" w:rsidRPr="00A454AD">
        <w:t>m</w:t>
      </w:r>
      <w:r w:rsidR="00367221" w:rsidRPr="00A454AD">
        <w:t xml:space="preserve">to MP však nejsou povinni zadávat zakázky, které </w:t>
      </w:r>
      <w:r w:rsidR="00367221" w:rsidRPr="00EC1C3A">
        <w:t xml:space="preserve">splňují podmínky pro použití výjimky stanovené v </w:t>
      </w:r>
      <w:r w:rsidR="00993F79" w:rsidRPr="00EC1C3A">
        <w:t>§ 29, § 30</w:t>
      </w:r>
      <w:r w:rsidR="00B50EEE" w:rsidRPr="00EC1C3A">
        <w:t xml:space="preserve"> ZZVZ</w:t>
      </w:r>
      <w:r w:rsidR="0086044C" w:rsidRPr="00EC1C3A">
        <w:t xml:space="preserve">, </w:t>
      </w:r>
      <w:r w:rsidR="00B50EEE" w:rsidRPr="00EC1C3A">
        <w:rPr>
          <w:u w:color="FF0000"/>
        </w:rPr>
        <w:t>a které splňují podmínky pro jejich zadání v jednacím řízení bez uveřejnění podle</w:t>
      </w:r>
      <w:r w:rsidR="00B50EEE" w:rsidRPr="00EC1C3A" w:rsidDel="00156DD6">
        <w:t xml:space="preserve"> </w:t>
      </w:r>
      <w:r w:rsidR="00567FFB" w:rsidRPr="00EC1C3A">
        <w:t>§ 63</w:t>
      </w:r>
      <w:r w:rsidR="00993F79" w:rsidRPr="00EC1C3A">
        <w:t xml:space="preserve"> odst. </w:t>
      </w:r>
      <w:r w:rsidR="00567FFB" w:rsidRPr="00EC1C3A">
        <w:t>3 a 5</w:t>
      </w:r>
      <w:r w:rsidR="00993F79" w:rsidRPr="00EC1C3A">
        <w:t xml:space="preserve"> a § </w:t>
      </w:r>
      <w:r w:rsidR="00567FFB" w:rsidRPr="00EC1C3A">
        <w:t>64 až 66</w:t>
      </w:r>
      <w:r w:rsidR="00993F79" w:rsidRPr="00EC1C3A">
        <w:t xml:space="preserve"> </w:t>
      </w:r>
      <w:r w:rsidR="00993F79" w:rsidRPr="002010CA">
        <w:rPr>
          <w:u w:color="FF0000"/>
        </w:rPr>
        <w:t>ZZVZ</w:t>
      </w:r>
      <w:r w:rsidR="00B50EEE" w:rsidRPr="002010CA">
        <w:rPr>
          <w:u w:color="FF0000"/>
        </w:rPr>
        <w:t>.</w:t>
      </w:r>
    </w:p>
    <w:p w14:paraId="43DFDBF6" w14:textId="4975F308" w:rsidR="00245E46" w:rsidRPr="002010CA" w:rsidRDefault="002072AC" w:rsidP="00525E4D">
      <w:pPr>
        <w:numPr>
          <w:ilvl w:val="1"/>
          <w:numId w:val="16"/>
        </w:numPr>
        <w:spacing w:after="240" w:line="276" w:lineRule="auto"/>
        <w:ind w:left="0"/>
      </w:pPr>
      <w:r w:rsidRPr="002010CA">
        <w:t xml:space="preserve">Příjemci </w:t>
      </w:r>
      <w:r w:rsidR="00367221" w:rsidRPr="002010CA">
        <w:t>nejsou povinni</w:t>
      </w:r>
      <w:r w:rsidRPr="002010CA">
        <w:t xml:space="preserve"> </w:t>
      </w:r>
      <w:r w:rsidR="00D13A2A" w:rsidRPr="002010CA">
        <w:t>postupy upravenými v</w:t>
      </w:r>
      <w:r w:rsidR="003A2135" w:rsidRPr="002010CA">
        <w:t xml:space="preserve"> </w:t>
      </w:r>
      <w:r w:rsidRPr="002010CA">
        <w:t>to</w:t>
      </w:r>
      <w:r w:rsidR="00D13A2A" w:rsidRPr="002010CA">
        <w:t>m</w:t>
      </w:r>
      <w:r w:rsidRPr="002010CA">
        <w:t xml:space="preserve">to </w:t>
      </w:r>
      <w:r w:rsidR="00367221" w:rsidRPr="002010CA">
        <w:t>MP</w:t>
      </w:r>
      <w:r w:rsidRPr="002010CA">
        <w:t xml:space="preserve"> zadávat zakázky malé</w:t>
      </w:r>
      <w:r w:rsidR="005B7C24" w:rsidRPr="002010CA">
        <w:t>ho</w:t>
      </w:r>
      <w:r w:rsidR="00502159" w:rsidRPr="002010CA">
        <w:t xml:space="preserve"> </w:t>
      </w:r>
      <w:r w:rsidR="005B7C24" w:rsidRPr="002010CA">
        <w:t>rozsahu</w:t>
      </w:r>
      <w:r w:rsidR="00343B07" w:rsidRPr="002010CA">
        <w:t>:</w:t>
      </w:r>
    </w:p>
    <w:p w14:paraId="7E063F4F" w14:textId="0956C1C2" w:rsidR="00245E46" w:rsidRPr="002010CA" w:rsidRDefault="00647C18" w:rsidP="00DC64D9">
      <w:pPr>
        <w:numPr>
          <w:ilvl w:val="3"/>
          <w:numId w:val="7"/>
        </w:numPr>
        <w:tabs>
          <w:tab w:val="clear" w:pos="3960"/>
          <w:tab w:val="num" w:pos="1276"/>
        </w:tabs>
        <w:spacing w:after="120" w:line="276" w:lineRule="auto"/>
        <w:ind w:left="1276" w:hanging="567"/>
      </w:pPr>
      <w:r>
        <w:t>jejichž předpokládaná hodnota je</w:t>
      </w:r>
      <w:r w:rsidR="7092B94F">
        <w:t xml:space="preserve"> </w:t>
      </w:r>
      <w:r>
        <w:t xml:space="preserve">nižší než </w:t>
      </w:r>
      <w:r w:rsidR="00560443">
        <w:t>5</w:t>
      </w:r>
      <w:r w:rsidR="0095296F">
        <w:t xml:space="preserve">00 </w:t>
      </w:r>
      <w:r w:rsidR="00785394">
        <w:t xml:space="preserve">000,- </w:t>
      </w:r>
      <w:r w:rsidR="00D438C9">
        <w:t xml:space="preserve">Kč </w:t>
      </w:r>
      <w:r w:rsidR="00785394">
        <w:t>bez DPH</w:t>
      </w:r>
      <w:r w:rsidR="00502159">
        <w:t xml:space="preserve"> nebo </w:t>
      </w:r>
    </w:p>
    <w:p w14:paraId="0DD58AD5" w14:textId="625A200B" w:rsidR="00647C18" w:rsidRDefault="00647C18" w:rsidP="00DC64D9">
      <w:pPr>
        <w:numPr>
          <w:ilvl w:val="3"/>
          <w:numId w:val="7"/>
        </w:numPr>
        <w:tabs>
          <w:tab w:val="clear" w:pos="3960"/>
          <w:tab w:val="num" w:pos="1276"/>
        </w:tabs>
        <w:spacing w:after="120" w:line="276" w:lineRule="auto"/>
        <w:ind w:left="1276" w:hanging="567"/>
      </w:pPr>
      <w:r>
        <w:t xml:space="preserve">jejichž předpokládaná hodnota je nižší než </w:t>
      </w:r>
      <w:r w:rsidR="00560443">
        <w:t>2 0</w:t>
      </w:r>
      <w:r w:rsidR="00502159">
        <w:t xml:space="preserve">00 000,- </w:t>
      </w:r>
      <w:r w:rsidR="00D438C9">
        <w:t xml:space="preserve">Kč </w:t>
      </w:r>
      <w:r w:rsidR="00B07BBB">
        <w:t xml:space="preserve">bez DPH </w:t>
      </w:r>
      <w:r w:rsidR="00502159">
        <w:t xml:space="preserve">v případě </w:t>
      </w:r>
      <w:r w:rsidR="00560443">
        <w:t xml:space="preserve">zakázky na dodávky a/nebo služby nebo 6 000 000 Kč bez daně z přidané hodnoty v případě zakázky na stavební práce, pokud </w:t>
      </w:r>
      <w:r w:rsidR="00502159">
        <w:t xml:space="preserve">je zakázka zadávána </w:t>
      </w:r>
      <w:r w:rsidR="00502159">
        <w:lastRenderedPageBreak/>
        <w:t xml:space="preserve">příjemcem, který není zadavatelem podle § </w:t>
      </w:r>
      <w:r w:rsidR="008F0C32">
        <w:t xml:space="preserve">4 </w:t>
      </w:r>
      <w:r w:rsidR="00502159">
        <w:t xml:space="preserve">odst. </w:t>
      </w:r>
      <w:r w:rsidR="0075117E">
        <w:t>1</w:t>
      </w:r>
      <w:r w:rsidR="005E32D6">
        <w:t xml:space="preserve"> až 3</w:t>
      </w:r>
      <w:r w:rsidR="00502159">
        <w:t xml:space="preserve"> </w:t>
      </w:r>
      <w:r w:rsidR="00785536">
        <w:t>Z</w:t>
      </w:r>
      <w:r w:rsidR="00502159">
        <w:t xml:space="preserve">ZVZ a zároveň </w:t>
      </w:r>
      <w:r w:rsidR="00307502">
        <w:t xml:space="preserve">dotace </w:t>
      </w:r>
      <w:r w:rsidR="00472CE3">
        <w:t>poskytovaná na takovou zakázk</w:t>
      </w:r>
      <w:r w:rsidR="00CB1389">
        <w:t>u</w:t>
      </w:r>
      <w:r w:rsidR="00472CE3">
        <w:t xml:space="preserve"> není vyšší než 50 %</w:t>
      </w:r>
      <w:r>
        <w:t xml:space="preserve"> nebo</w:t>
      </w:r>
    </w:p>
    <w:p w14:paraId="33D3BFB2" w14:textId="79C4D6B6" w:rsidR="00245E46" w:rsidRPr="002010CA" w:rsidRDefault="00647C18" w:rsidP="00DC64D9">
      <w:pPr>
        <w:numPr>
          <w:ilvl w:val="3"/>
          <w:numId w:val="7"/>
        </w:numPr>
        <w:tabs>
          <w:tab w:val="clear" w:pos="3960"/>
          <w:tab w:val="num" w:pos="1276"/>
        </w:tabs>
        <w:spacing w:after="120" w:line="276" w:lineRule="auto"/>
        <w:ind w:left="1276" w:hanging="567"/>
      </w:pPr>
      <w:r>
        <w:t>pokud se jedná o zakázku malého rozsahu dle bodu 6.3.2 tohoto MP a výdaje na zakázku jsou financovány v některém z režimů zjednodušeného vykazování výdajů.</w:t>
      </w:r>
      <w:r w:rsidR="002F420F">
        <w:t xml:space="preserve"> </w:t>
      </w:r>
    </w:p>
    <w:p w14:paraId="5D9260CD" w14:textId="1D997775" w:rsidR="0009303B" w:rsidRPr="002010CA" w:rsidRDefault="008025F1" w:rsidP="00525E4D">
      <w:pPr>
        <w:spacing w:after="240" w:line="276" w:lineRule="auto"/>
        <w:rPr>
          <w:u w:color="FF0000"/>
        </w:rPr>
      </w:pPr>
      <w:r>
        <w:rPr>
          <w:szCs w:val="24"/>
        </w:rPr>
        <w:t>Příjemci jsou však v těchto případech povinni dodržet ustanovení odst. 6.1 a 6.5 tohoto MP.</w:t>
      </w:r>
    </w:p>
    <w:p w14:paraId="036D8EAB" w14:textId="164F5026" w:rsidR="005275F7" w:rsidRPr="004B367F" w:rsidRDefault="006A4F0A" w:rsidP="00525E4D">
      <w:pPr>
        <w:numPr>
          <w:ilvl w:val="1"/>
          <w:numId w:val="16"/>
        </w:numPr>
        <w:spacing w:after="240" w:line="276" w:lineRule="auto"/>
        <w:ind w:left="0"/>
      </w:pPr>
      <w:r w:rsidRPr="002010CA">
        <w:t xml:space="preserve">Příjemci nejsou povinni </w:t>
      </w:r>
      <w:r w:rsidR="003A2135" w:rsidRPr="002010CA">
        <w:t xml:space="preserve">postupy upravenými v tomto </w:t>
      </w:r>
      <w:r w:rsidRPr="002010CA">
        <w:t>MP zadávat zakázky malé</w:t>
      </w:r>
      <w:r w:rsidR="005B7C24" w:rsidRPr="002010CA">
        <w:t>ho</w:t>
      </w:r>
      <w:r w:rsidRPr="002010CA">
        <w:t xml:space="preserve"> </w:t>
      </w:r>
      <w:r w:rsidR="005B7C24" w:rsidRPr="002010CA">
        <w:t xml:space="preserve">rozsahu </w:t>
      </w:r>
      <w:r w:rsidRPr="002010CA">
        <w:t>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1D06F2AA" w14:textId="7BBB1A25" w:rsidR="0009303B" w:rsidRPr="002010CA" w:rsidRDefault="005C3B71" w:rsidP="0009303B">
      <w:pPr>
        <w:pStyle w:val="Nadpis2"/>
        <w:jc w:val="center"/>
      </w:pPr>
      <w:bookmarkStart w:id="29" w:name="_Toc459381361"/>
      <w:bookmarkStart w:id="30" w:name="_Toc21959535"/>
      <w:r>
        <w:br w:type="column"/>
      </w:r>
      <w:r w:rsidR="0009303B" w:rsidRPr="002010CA">
        <w:lastRenderedPageBreak/>
        <w:t xml:space="preserve">ČÁST </w:t>
      </w:r>
      <w:proofErr w:type="gramStart"/>
      <w:r w:rsidR="0009303B" w:rsidRPr="002010CA">
        <w:t xml:space="preserve">DRUHÁ </w:t>
      </w:r>
      <w:r w:rsidR="00635B11" w:rsidRPr="002010CA">
        <w:t xml:space="preserve">- </w:t>
      </w:r>
      <w:r w:rsidR="0009303B" w:rsidRPr="002010CA">
        <w:t>ZADÁVÁNÍ</w:t>
      </w:r>
      <w:proofErr w:type="gramEnd"/>
      <w:r w:rsidR="0009303B" w:rsidRPr="002010CA">
        <w:t xml:space="preserve"> ZAKÁZEK VE VÝBĚROVÉM ŘÍZENÍ</w:t>
      </w:r>
      <w:bookmarkEnd w:id="29"/>
      <w:bookmarkEnd w:id="30"/>
    </w:p>
    <w:p w14:paraId="2E98349B" w14:textId="222163A2" w:rsidR="008534F2" w:rsidRPr="002010CA" w:rsidRDefault="008534F2" w:rsidP="008534F2">
      <w:pPr>
        <w:pStyle w:val="Nadpis2"/>
      </w:pPr>
      <w:bookmarkStart w:id="31" w:name="_Toc199647442"/>
      <w:bookmarkStart w:id="32" w:name="_Toc199647580"/>
      <w:bookmarkStart w:id="33" w:name="_Toc211932107"/>
      <w:bookmarkStart w:id="34" w:name="_Toc320285881"/>
      <w:bookmarkStart w:id="35" w:name="_Toc283647549"/>
      <w:bookmarkStart w:id="36" w:name="_Toc323899541"/>
      <w:bookmarkStart w:id="37" w:name="_Toc459381362"/>
      <w:bookmarkStart w:id="38" w:name="_Toc21959536"/>
      <w:r w:rsidRPr="002010CA">
        <w:t xml:space="preserve">6.  </w:t>
      </w:r>
      <w:bookmarkEnd w:id="31"/>
      <w:bookmarkEnd w:id="32"/>
      <w:bookmarkEnd w:id="33"/>
      <w:bookmarkEnd w:id="34"/>
      <w:bookmarkEnd w:id="35"/>
      <w:bookmarkEnd w:id="36"/>
      <w:r w:rsidR="00523C7D" w:rsidRPr="002010CA">
        <w:t xml:space="preserve">ZÁSADY POSTUPU ZADAVATELE A </w:t>
      </w:r>
      <w:r w:rsidR="003163F3" w:rsidRPr="002010CA">
        <w:t>PŘEDMĚT ZAKÁZKY</w:t>
      </w:r>
      <w:bookmarkEnd w:id="37"/>
      <w:bookmarkEnd w:id="38"/>
    </w:p>
    <w:p w14:paraId="2026F7C6" w14:textId="77777777" w:rsidR="008534F2" w:rsidRPr="002010CA" w:rsidRDefault="00BA4034" w:rsidP="00D62D8C">
      <w:pPr>
        <w:pStyle w:val="Mjstyl3"/>
        <w:numPr>
          <w:ilvl w:val="1"/>
          <w:numId w:val="17"/>
        </w:numPr>
        <w:spacing w:before="240" w:after="240"/>
        <w:rPr>
          <w:b/>
        </w:rPr>
      </w:pPr>
      <w:bookmarkStart w:id="39" w:name="_Toc320285882"/>
      <w:bookmarkStart w:id="40" w:name="_Toc323899542"/>
      <w:bookmarkStart w:id="41" w:name="_Toc283647550"/>
      <w:bookmarkStart w:id="42" w:name="_Toc211932108"/>
      <w:r w:rsidRPr="002010CA">
        <w:rPr>
          <w:b/>
        </w:rPr>
        <w:t>Z</w:t>
      </w:r>
      <w:bookmarkEnd w:id="39"/>
      <w:bookmarkEnd w:id="40"/>
      <w:bookmarkEnd w:id="41"/>
      <w:r w:rsidRPr="002010CA">
        <w:rPr>
          <w:b/>
        </w:rPr>
        <w:t>ásady postupu zadavatele</w:t>
      </w:r>
    </w:p>
    <w:p w14:paraId="11FC3C20" w14:textId="7B31CF6C" w:rsidR="00186882" w:rsidRPr="002010CA" w:rsidRDefault="00BA4034" w:rsidP="00525E4D">
      <w:pPr>
        <w:numPr>
          <w:ilvl w:val="2"/>
          <w:numId w:val="17"/>
        </w:numPr>
        <w:spacing w:after="240" w:line="276" w:lineRule="auto"/>
        <w:ind w:left="680" w:hanging="709"/>
      </w:pPr>
      <w:r w:rsidRPr="002010CA">
        <w:t xml:space="preserve">Zadavatel </w:t>
      </w:r>
      <w:r w:rsidR="00987A58" w:rsidRPr="002010CA">
        <w:t>musí</w:t>
      </w:r>
      <w:r w:rsidRPr="002010CA">
        <w:t xml:space="preserve"> při </w:t>
      </w:r>
      <w:r w:rsidR="003A2135" w:rsidRPr="002010CA">
        <w:t>zadávání zakázky</w:t>
      </w:r>
      <w:r w:rsidRPr="002010CA">
        <w:t xml:space="preserve"> dodržovat zásady transparentnosti</w:t>
      </w:r>
      <w:r w:rsidR="00987A58" w:rsidRPr="002010CA">
        <w:t xml:space="preserve"> a</w:t>
      </w:r>
      <w:r w:rsidR="00C05393">
        <w:t> </w:t>
      </w:r>
      <w:r w:rsidR="00987A58" w:rsidRPr="002010CA">
        <w:t>přiměřenosti. Ve vztahu k dodavatelům musí zadavatel dodržovat zásadu</w:t>
      </w:r>
      <w:r w:rsidRPr="002010CA">
        <w:t xml:space="preserve"> rovného zacházení a zákazu diskriminace.</w:t>
      </w:r>
    </w:p>
    <w:p w14:paraId="149B5F42" w14:textId="551E40CD" w:rsidR="00523C7D" w:rsidRPr="00A454AD" w:rsidRDefault="00BA4034" w:rsidP="00525E4D">
      <w:pPr>
        <w:numPr>
          <w:ilvl w:val="2"/>
          <w:numId w:val="17"/>
        </w:numPr>
        <w:spacing w:after="240" w:line="276" w:lineRule="auto"/>
        <w:ind w:left="680" w:hanging="709"/>
      </w:pPr>
      <w:r w:rsidRPr="002010CA">
        <w:t xml:space="preserve">Zadavatel nesmí omezovat účast ve výběrovém řízení těm dodavatelům, kteří mají sídlo </w:t>
      </w:r>
      <w:r w:rsidR="00FF0A0D" w:rsidRPr="002010CA">
        <w:t>v</w:t>
      </w:r>
      <w:r w:rsidR="00DE49B9" w:rsidRPr="002010CA">
        <w:t xml:space="preserve"> </w:t>
      </w:r>
      <w:r w:rsidRPr="002010CA">
        <w:t>členském státě Evropské unie</w:t>
      </w:r>
      <w:r w:rsidR="002C3481">
        <w:t>,</w:t>
      </w:r>
      <w:r w:rsidR="00FF0A0D" w:rsidRPr="003F1DF3">
        <w:t xml:space="preserve"> Evropského hospodářského prostoru nebo Švýcarské konfederaci, nebo</w:t>
      </w:r>
      <w:r w:rsidR="00FF0A0D" w:rsidRPr="002010CA">
        <w:t xml:space="preserve"> v</w:t>
      </w:r>
      <w:r w:rsidR="00FF0A0D" w:rsidRPr="003F1DF3">
        <w:t xml:space="preserve"> jiném státě, který má s Českou republikou nebo s</w:t>
      </w:r>
      <w:r w:rsidR="00C05393">
        <w:t> </w:t>
      </w:r>
      <w:r w:rsidR="00FF0A0D" w:rsidRPr="003F1DF3">
        <w:t>Evropskou unií uzavřenu mezinárodní smlouvu zaručující přístup dodavatelům z</w:t>
      </w:r>
      <w:r w:rsidR="00C05393">
        <w:t> </w:t>
      </w:r>
      <w:r w:rsidR="00FF0A0D" w:rsidRPr="003F1DF3">
        <w:t>těchto států k zadávané zakázce.</w:t>
      </w:r>
    </w:p>
    <w:p w14:paraId="1497FAE1" w14:textId="1B018FF5" w:rsidR="00F056DE" w:rsidRPr="00EC1C3A" w:rsidRDefault="00F056DE" w:rsidP="00525E4D">
      <w:pPr>
        <w:pStyle w:val="Zkladntext"/>
        <w:keepLines w:val="0"/>
        <w:numPr>
          <w:ilvl w:val="2"/>
          <w:numId w:val="17"/>
        </w:numPr>
        <w:spacing w:after="240" w:line="276" w:lineRule="auto"/>
        <w:ind w:left="680"/>
        <w:rPr>
          <w:rFonts w:ascii="Arial" w:hAnsi="Arial" w:cs="Arial"/>
          <w:sz w:val="22"/>
          <w:szCs w:val="22"/>
        </w:rPr>
      </w:pPr>
      <w:r w:rsidRPr="00EC1C3A">
        <w:rPr>
          <w:rFonts w:ascii="Arial" w:hAnsi="Arial" w:cs="Arial"/>
          <w:sz w:val="22"/>
          <w:szCs w:val="22"/>
        </w:rPr>
        <w:t>Zadavatel kdykoli v průběhu výběrového řízení učiní nezbytné a přiměřené opatření k</w:t>
      </w:r>
      <w:r w:rsidR="00C05393">
        <w:rPr>
          <w:rFonts w:ascii="Arial" w:hAnsi="Arial" w:cs="Arial"/>
          <w:sz w:val="22"/>
          <w:szCs w:val="22"/>
        </w:rPr>
        <w:t> </w:t>
      </w:r>
      <w:r w:rsidRPr="00EC1C3A">
        <w:rPr>
          <w:rFonts w:ascii="Arial" w:hAnsi="Arial" w:cs="Arial"/>
          <w:sz w:val="22"/>
          <w:szCs w:val="22"/>
        </w:rPr>
        <w:t xml:space="preserve">nápravě, pokud zjistí, že postupoval v rozporu </w:t>
      </w:r>
      <w:r w:rsidR="00684829">
        <w:rPr>
          <w:rFonts w:ascii="Arial" w:hAnsi="Arial" w:cs="Arial"/>
          <w:sz w:val="22"/>
          <w:szCs w:val="22"/>
        </w:rPr>
        <w:t>ustanoveními tohoto</w:t>
      </w:r>
      <w:r w:rsidRPr="00EC1C3A">
        <w:rPr>
          <w:rFonts w:ascii="Arial" w:hAnsi="Arial" w:cs="Arial"/>
          <w:sz w:val="22"/>
          <w:szCs w:val="22"/>
        </w:rPr>
        <w:t xml:space="preserve"> MP. Opatřením k</w:t>
      </w:r>
      <w:r w:rsidR="00955F2E">
        <w:rPr>
          <w:rFonts w:ascii="Arial" w:hAnsi="Arial" w:cs="Arial"/>
          <w:sz w:val="22"/>
          <w:szCs w:val="22"/>
        </w:rPr>
        <w:t> </w:t>
      </w:r>
      <w:r w:rsidRPr="00EC1C3A">
        <w:rPr>
          <w:rFonts w:ascii="Arial" w:hAnsi="Arial" w:cs="Arial"/>
          <w:sz w:val="22"/>
          <w:szCs w:val="22"/>
        </w:rPr>
        <w:t>nápravě se pro účely tohoto MP rozumí úkony zadavatele, které napravují předchozí postup, který je v rozporu s tímto MP.</w:t>
      </w:r>
    </w:p>
    <w:p w14:paraId="4596632F" w14:textId="77777777" w:rsidR="00523C7D" w:rsidRPr="00EC1C3A" w:rsidRDefault="00BA4034" w:rsidP="00D62D8C">
      <w:pPr>
        <w:pStyle w:val="Mjstyl3"/>
        <w:numPr>
          <w:ilvl w:val="1"/>
          <w:numId w:val="17"/>
        </w:numPr>
        <w:spacing w:before="240" w:after="240"/>
        <w:rPr>
          <w:b/>
        </w:rPr>
      </w:pPr>
      <w:r w:rsidRPr="00EC1C3A">
        <w:rPr>
          <w:b/>
        </w:rPr>
        <w:t xml:space="preserve">Zakázka </w:t>
      </w:r>
    </w:p>
    <w:p w14:paraId="3567E1E9" w14:textId="77777777" w:rsidR="008534F2" w:rsidRPr="00EC1C3A" w:rsidRDefault="00BA4034" w:rsidP="00525E4D">
      <w:pPr>
        <w:numPr>
          <w:ilvl w:val="2"/>
          <w:numId w:val="17"/>
        </w:numPr>
        <w:spacing w:after="240" w:line="276" w:lineRule="auto"/>
        <w:ind w:left="709" w:hanging="709"/>
      </w:pPr>
      <w:r w:rsidRPr="00EC1C3A">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6D526755" w14:textId="77777777" w:rsidR="008534F2" w:rsidRPr="00EC1C3A" w:rsidRDefault="00BA4034" w:rsidP="00525E4D">
      <w:pPr>
        <w:numPr>
          <w:ilvl w:val="2"/>
          <w:numId w:val="17"/>
        </w:numPr>
        <w:spacing w:after="240" w:line="276" w:lineRule="auto"/>
        <w:ind w:left="709" w:hanging="709"/>
      </w:pPr>
      <w:r w:rsidRPr="00EC1C3A">
        <w:t>Zakázky se podle předmětu dělí na</w:t>
      </w:r>
      <w:r w:rsidRPr="00EC1C3A">
        <w:rPr>
          <w:b/>
        </w:rPr>
        <w:t xml:space="preserve"> </w:t>
      </w:r>
      <w:r w:rsidRPr="00EC1C3A">
        <w:t>zakázky na dodávky, zakázky na služby nebo zakázky na stavební práce.</w:t>
      </w:r>
    </w:p>
    <w:p w14:paraId="0D5310DB" w14:textId="2B7FE8DB" w:rsidR="008534F2" w:rsidRPr="00EC1C3A" w:rsidRDefault="00BA4034" w:rsidP="00525E4D">
      <w:pPr>
        <w:numPr>
          <w:ilvl w:val="2"/>
          <w:numId w:val="17"/>
        </w:numPr>
        <w:spacing w:after="240" w:line="276" w:lineRule="auto"/>
        <w:ind w:left="709" w:hanging="709"/>
      </w:pPr>
      <w:r w:rsidRPr="00EC1C3A">
        <w:t xml:space="preserve">Zakázkou na dodávky je zakázka, </w:t>
      </w:r>
      <w:r w:rsidR="009862AA" w:rsidRPr="003F1DF3">
        <w:t xml:space="preserve">jejímž předmětem je pořízení věcí, zvířat nebo ovladatelných přírodních sil, pokud nejsou součástí zakázky na stavební práce podle odstavce </w:t>
      </w:r>
      <w:r w:rsidR="009862AA" w:rsidRPr="002010CA">
        <w:t>6.2.4</w:t>
      </w:r>
      <w:r w:rsidR="009862AA" w:rsidRPr="003F1DF3">
        <w:t>. Pořízením se rozumí zejména koupě, nájem nebo pacht</w:t>
      </w:r>
      <w:r w:rsidR="009862AA" w:rsidRPr="002010CA">
        <w:rPr>
          <w:sz w:val="16"/>
          <w:szCs w:val="16"/>
        </w:rPr>
        <w:t>.</w:t>
      </w:r>
    </w:p>
    <w:p w14:paraId="46BA6777" w14:textId="6514D9C5" w:rsidR="008534F2" w:rsidRPr="00EC1C3A" w:rsidRDefault="00BA4034" w:rsidP="00525E4D">
      <w:pPr>
        <w:numPr>
          <w:ilvl w:val="2"/>
          <w:numId w:val="17"/>
        </w:numPr>
        <w:spacing w:after="240" w:line="276" w:lineRule="auto"/>
        <w:ind w:left="709" w:hanging="709"/>
      </w:pPr>
      <w:r w:rsidRPr="00EC1C3A">
        <w:t xml:space="preserve">Zakázkou na stavební práce je zakázka, jejímž předmětem je </w:t>
      </w:r>
    </w:p>
    <w:p w14:paraId="78202C20" w14:textId="77777777" w:rsidR="009862AA" w:rsidRPr="003F1DF3" w:rsidRDefault="009862AA" w:rsidP="0030703F">
      <w:pPr>
        <w:pStyle w:val="Odstavecseseznamem"/>
        <w:numPr>
          <w:ilvl w:val="3"/>
          <w:numId w:val="1"/>
        </w:numPr>
        <w:tabs>
          <w:tab w:val="num" w:pos="1276"/>
        </w:tabs>
        <w:spacing w:after="120" w:line="276" w:lineRule="auto"/>
        <w:ind w:left="1276" w:hanging="567"/>
      </w:pPr>
      <w:r w:rsidRPr="003F1DF3">
        <w:t>poskytnutí činnosti uvedené v oddílu 45 hlavního slovníku jednotného klasifikačního systému pro účely zakázek podle přímo použitelného předpisu Evropské unie</w:t>
      </w:r>
      <w:r w:rsidR="00E13892" w:rsidRPr="002010CA">
        <w:rPr>
          <w:rStyle w:val="Znakapoznpodarou"/>
          <w:rFonts w:cs="Arial"/>
        </w:rPr>
        <w:footnoteReference w:id="4"/>
      </w:r>
      <w:r w:rsidRPr="003F1DF3">
        <w:t xml:space="preserve"> (dále jen "hlavní slovník jednotného klasifikačního systému"), </w:t>
      </w:r>
    </w:p>
    <w:p w14:paraId="0549B70C" w14:textId="77777777" w:rsidR="009862AA" w:rsidRPr="003F1DF3" w:rsidRDefault="009862AA" w:rsidP="0030703F">
      <w:pPr>
        <w:numPr>
          <w:ilvl w:val="3"/>
          <w:numId w:val="1"/>
        </w:numPr>
        <w:tabs>
          <w:tab w:val="num" w:pos="1276"/>
        </w:tabs>
        <w:spacing w:after="120" w:line="276" w:lineRule="auto"/>
        <w:ind w:left="1276" w:hanging="567"/>
      </w:pPr>
      <w:r>
        <w:t xml:space="preserve">zhotovení stavby, nebo </w:t>
      </w:r>
    </w:p>
    <w:p w14:paraId="77FFFEBA" w14:textId="77777777" w:rsidR="009862AA" w:rsidRPr="003F1DF3" w:rsidRDefault="009862AA" w:rsidP="0030703F">
      <w:pPr>
        <w:numPr>
          <w:ilvl w:val="3"/>
          <w:numId w:val="1"/>
        </w:numPr>
        <w:tabs>
          <w:tab w:val="num" w:pos="1276"/>
        </w:tabs>
        <w:spacing w:after="120" w:line="276" w:lineRule="auto"/>
        <w:ind w:left="1276" w:hanging="567"/>
      </w:pPr>
      <w:r>
        <w:t xml:space="preserve">poskytnutí souvisejících projektových činností, pokud jsou zadávány společně se stavebními pracemi podle písmene a) nebo b). </w:t>
      </w:r>
    </w:p>
    <w:p w14:paraId="2134C461" w14:textId="67C0C2A4" w:rsidR="006A4F0A" w:rsidRPr="00EC1C3A" w:rsidRDefault="006A4F0A" w:rsidP="00525E4D">
      <w:pPr>
        <w:numPr>
          <w:ilvl w:val="2"/>
          <w:numId w:val="17"/>
        </w:numPr>
        <w:spacing w:after="240" w:line="276" w:lineRule="auto"/>
      </w:pPr>
      <w:r w:rsidRPr="00EC1C3A">
        <w:lastRenderedPageBreak/>
        <w:t xml:space="preserve">Zakázkou na stavební práce je též zakázka, jejímž předmětem je vedle plnění podle odstavce 6.2.4 rovněž </w:t>
      </w:r>
      <w:r w:rsidR="00FF0A0D" w:rsidRPr="00EC1C3A">
        <w:t>zhotovení stavby odpovídající požadavkům stanoveným zadavatelem, tj. stavba, u níž má zadavatel rozhodující vliv na druh nebo projekt stavby.</w:t>
      </w:r>
    </w:p>
    <w:p w14:paraId="691A5131" w14:textId="28688723" w:rsidR="008534F2" w:rsidRPr="002010CA" w:rsidRDefault="00BA4034" w:rsidP="00525E4D">
      <w:pPr>
        <w:numPr>
          <w:ilvl w:val="2"/>
          <w:numId w:val="17"/>
        </w:numPr>
        <w:spacing w:after="240" w:line="276" w:lineRule="auto"/>
        <w:ind w:left="709" w:hanging="709"/>
      </w:pPr>
      <w:r w:rsidRPr="00EC1C3A">
        <w:t xml:space="preserve">Zakázkou na služby je zakázka, </w:t>
      </w:r>
      <w:r w:rsidR="00FF0A0D" w:rsidRPr="00EC1C3A">
        <w:t>jejímž předmětem je poskytování jiných činností, než uvedených v</w:t>
      </w:r>
      <w:r w:rsidR="005B7C24" w:rsidRPr="00EC1C3A">
        <w:t> odst.</w:t>
      </w:r>
      <w:r w:rsidR="00FF0A0D" w:rsidRPr="00EC1C3A">
        <w:t xml:space="preserve"> 6.2.4</w:t>
      </w:r>
      <w:r w:rsidR="0072719C" w:rsidRPr="00EC1C3A">
        <w:t>.</w:t>
      </w:r>
    </w:p>
    <w:p w14:paraId="54C19988" w14:textId="3A33879C" w:rsidR="00154F85" w:rsidRPr="002010CA" w:rsidRDefault="00154F85" w:rsidP="00525E4D">
      <w:pPr>
        <w:numPr>
          <w:ilvl w:val="2"/>
          <w:numId w:val="17"/>
        </w:numPr>
        <w:spacing w:after="240" w:line="276" w:lineRule="auto"/>
        <w:ind w:left="709" w:hanging="709"/>
      </w:pPr>
      <w:r w:rsidRPr="002010CA">
        <w:t xml:space="preserve">Zakázky, které v sobě zahrnují více druhů </w:t>
      </w:r>
      <w:r w:rsidRPr="003F1DF3">
        <w:t xml:space="preserve">zakázek, se zadávají v souladu s pravidly platnými pro druh zakázky odpovídající hlavnímu předmětu této zakázky. </w:t>
      </w:r>
      <w:r w:rsidRPr="002010CA">
        <w:t>Obsahují-li</w:t>
      </w:r>
      <w:r w:rsidRPr="003F1DF3">
        <w:t xml:space="preserve"> zakázky dodávky i služby a nejedná se o zakázku na stavební práce, </w:t>
      </w:r>
      <w:proofErr w:type="gramStart"/>
      <w:r w:rsidRPr="003F1DF3">
        <w:t>určí</w:t>
      </w:r>
      <w:proofErr w:type="gramEnd"/>
      <w:r w:rsidRPr="003F1DF3">
        <w:t xml:space="preserve"> se hlavní předmět podle části předmětu zakázky s vyšší předpokládanou hodnotou. V ostatních případech se hlavní předmět </w:t>
      </w:r>
      <w:proofErr w:type="gramStart"/>
      <w:r w:rsidRPr="003F1DF3">
        <w:t>určí</w:t>
      </w:r>
      <w:proofErr w:type="gramEnd"/>
      <w:r w:rsidRPr="003F1DF3">
        <w:t xml:space="preserve"> podle základního účelu zakázky. </w:t>
      </w:r>
    </w:p>
    <w:p w14:paraId="4F979B7F" w14:textId="65E64429" w:rsidR="00396AC8" w:rsidRPr="00EC1C3A" w:rsidRDefault="00987A58" w:rsidP="00D62D8C">
      <w:pPr>
        <w:pStyle w:val="Mjstyl3"/>
        <w:numPr>
          <w:ilvl w:val="1"/>
          <w:numId w:val="17"/>
        </w:numPr>
        <w:spacing w:before="240" w:after="240"/>
        <w:rPr>
          <w:b/>
        </w:rPr>
      </w:pPr>
      <w:bookmarkStart w:id="44" w:name="_Toc320285883"/>
      <w:bookmarkStart w:id="45" w:name="_Toc283647551"/>
      <w:bookmarkStart w:id="46" w:name="_Toc323899543"/>
      <w:r w:rsidRPr="00EC1C3A">
        <w:rPr>
          <w:b/>
        </w:rPr>
        <w:t xml:space="preserve">Režim </w:t>
      </w:r>
      <w:r w:rsidR="00396AC8" w:rsidRPr="00EC1C3A">
        <w:rPr>
          <w:b/>
        </w:rPr>
        <w:t xml:space="preserve">zakázky podle předpokládané hodnoty </w:t>
      </w:r>
    </w:p>
    <w:p w14:paraId="06353733" w14:textId="77777777" w:rsidR="00C51EEB" w:rsidRPr="00EC1C3A" w:rsidRDefault="0074133B" w:rsidP="00525E4D">
      <w:pPr>
        <w:numPr>
          <w:ilvl w:val="2"/>
          <w:numId w:val="17"/>
        </w:numPr>
        <w:spacing w:after="240" w:line="276" w:lineRule="auto"/>
        <w:ind w:left="709" w:hanging="709"/>
      </w:pPr>
      <w:r w:rsidRPr="00EC1C3A">
        <w:t>Pro účely toho</w:t>
      </w:r>
      <w:r w:rsidR="00D316B1" w:rsidRPr="00EC1C3A">
        <w:t>to</w:t>
      </w:r>
      <w:r w:rsidRPr="00EC1C3A">
        <w:t xml:space="preserve"> </w:t>
      </w:r>
      <w:r w:rsidR="00741069" w:rsidRPr="00EC1C3A">
        <w:t>MP</w:t>
      </w:r>
      <w:r w:rsidRPr="00EC1C3A">
        <w:t xml:space="preserve"> se zakázky podle výše předpokládané hodnoty člení na zakázky</w:t>
      </w:r>
      <w:r w:rsidR="00C51EEB" w:rsidRPr="00EC1C3A">
        <w:t>:</w:t>
      </w:r>
    </w:p>
    <w:p w14:paraId="42934DC2" w14:textId="4DD1C697" w:rsidR="00C51EEB" w:rsidRPr="002010CA" w:rsidRDefault="00C51EEB" w:rsidP="00525E4D">
      <w:pPr>
        <w:numPr>
          <w:ilvl w:val="0"/>
          <w:numId w:val="24"/>
        </w:numPr>
        <w:tabs>
          <w:tab w:val="clear" w:pos="1068"/>
        </w:tabs>
        <w:spacing w:after="120" w:line="276" w:lineRule="auto"/>
        <w:ind w:left="1276" w:hanging="568"/>
      </w:pPr>
      <w:r w:rsidRPr="00EC1C3A">
        <w:t>malé</w:t>
      </w:r>
      <w:r w:rsidR="005B7C24" w:rsidRPr="002010CA">
        <w:t>ho</w:t>
      </w:r>
      <w:r w:rsidRPr="002010CA">
        <w:t xml:space="preserve"> </w:t>
      </w:r>
      <w:r w:rsidR="005B7C24" w:rsidRPr="002010CA">
        <w:t xml:space="preserve">rozsahu </w:t>
      </w:r>
    </w:p>
    <w:p w14:paraId="281AE817" w14:textId="77777777" w:rsidR="00C51EEB" w:rsidRPr="002010CA" w:rsidRDefault="00C51EEB" w:rsidP="00525E4D">
      <w:pPr>
        <w:numPr>
          <w:ilvl w:val="0"/>
          <w:numId w:val="24"/>
        </w:numPr>
        <w:tabs>
          <w:tab w:val="clear" w:pos="1068"/>
          <w:tab w:val="num" w:pos="-8505"/>
        </w:tabs>
        <w:spacing w:after="120" w:line="276" w:lineRule="auto"/>
        <w:ind w:left="1276" w:hanging="567"/>
      </w:pPr>
      <w:r w:rsidRPr="002010CA">
        <w:t>vyšší hodnot</w:t>
      </w:r>
      <w:r w:rsidR="00915745" w:rsidRPr="002010CA">
        <w:t>y</w:t>
      </w:r>
      <w:r w:rsidRPr="002010CA">
        <w:t xml:space="preserve"> </w:t>
      </w:r>
    </w:p>
    <w:p w14:paraId="2B468150" w14:textId="117FE43D" w:rsidR="00C51EEB" w:rsidRPr="002010CA" w:rsidRDefault="00BA4034" w:rsidP="00525E4D">
      <w:pPr>
        <w:numPr>
          <w:ilvl w:val="2"/>
          <w:numId w:val="17"/>
        </w:numPr>
        <w:spacing w:after="240" w:line="276" w:lineRule="auto"/>
        <w:ind w:left="709" w:hanging="709"/>
      </w:pPr>
      <w:r w:rsidRPr="002010CA">
        <w:t>Zakázkou malé</w:t>
      </w:r>
      <w:r w:rsidR="005B7C24" w:rsidRPr="002010CA">
        <w:t>ho rozsahu</w:t>
      </w:r>
      <w:r w:rsidRPr="002010CA">
        <w:t xml:space="preserve"> je zakázka, jejíž předpokládaná </w:t>
      </w:r>
      <w:r w:rsidR="009B1761" w:rsidRPr="002010CA">
        <w:t xml:space="preserve">hodnota </w:t>
      </w:r>
      <w:r w:rsidR="00785536" w:rsidRPr="002010CA">
        <w:t>je rovna nebo nižší než</w:t>
      </w:r>
      <w:r w:rsidR="009862AA" w:rsidRPr="002010CA">
        <w:t xml:space="preserve"> </w:t>
      </w:r>
      <w:r w:rsidR="0074133B" w:rsidRPr="002010CA">
        <w:t xml:space="preserve">2 </w:t>
      </w:r>
      <w:r w:rsidRPr="002010CA">
        <w:t xml:space="preserve">000 000 Kč bez daně z přidané hodnoty v případě zakázky na dodávky a/nebo služby nebo </w:t>
      </w:r>
      <w:r w:rsidR="0074133B" w:rsidRPr="002010CA">
        <w:t xml:space="preserve">6 </w:t>
      </w:r>
      <w:r w:rsidRPr="002010CA">
        <w:t>000 000 Kč bez daně z přidané hodnoty v případě zakázky na stavební práce.</w:t>
      </w:r>
      <w:r w:rsidR="006A4F0A" w:rsidRPr="002010CA">
        <w:t xml:space="preserve"> </w:t>
      </w:r>
    </w:p>
    <w:p w14:paraId="4ADBB46D" w14:textId="22D22BA8" w:rsidR="00C51EEB" w:rsidRPr="002010CA" w:rsidRDefault="00BA4034" w:rsidP="00525E4D">
      <w:pPr>
        <w:numPr>
          <w:ilvl w:val="2"/>
          <w:numId w:val="17"/>
        </w:numPr>
        <w:spacing w:after="240" w:line="276" w:lineRule="auto"/>
        <w:ind w:left="709" w:hanging="709"/>
      </w:pPr>
      <w:r w:rsidRPr="002010CA">
        <w:t>Zakázkou vyšší hodnot</w:t>
      </w:r>
      <w:r w:rsidR="00915745" w:rsidRPr="002010CA">
        <w:t>y</w:t>
      </w:r>
      <w:r w:rsidRPr="002010CA">
        <w:t xml:space="preserve"> je zakázka na dodávky a/nebo služby, jejíž předpokládaná </w:t>
      </w:r>
      <w:r w:rsidR="009B1761" w:rsidRPr="002010CA">
        <w:t xml:space="preserve">hodnota </w:t>
      </w:r>
      <w:r w:rsidRPr="002010CA">
        <w:t xml:space="preserve">činí </w:t>
      </w:r>
      <w:r w:rsidR="009862AA" w:rsidRPr="002010CA">
        <w:t xml:space="preserve">více než </w:t>
      </w:r>
      <w:r w:rsidR="0074133B" w:rsidRPr="002010CA">
        <w:t xml:space="preserve">2 </w:t>
      </w:r>
      <w:r w:rsidRPr="002010CA">
        <w:t xml:space="preserve">000 000 Kč bez </w:t>
      </w:r>
      <w:r w:rsidR="000A7A57">
        <w:t>DPH</w:t>
      </w:r>
      <w:r w:rsidRPr="002010CA">
        <w:t>. Zakázkou vyšší hodnot</w:t>
      </w:r>
      <w:r w:rsidR="00915745" w:rsidRPr="002010CA">
        <w:t>y</w:t>
      </w:r>
      <w:r w:rsidRPr="002010CA">
        <w:t xml:space="preserve"> je zakázka na stavební práce, jejíž předpokládaná </w:t>
      </w:r>
      <w:r w:rsidR="009B1761" w:rsidRPr="002010CA">
        <w:t xml:space="preserve">hodnota </w:t>
      </w:r>
      <w:r w:rsidRPr="002010CA">
        <w:t xml:space="preserve">činí </w:t>
      </w:r>
      <w:r w:rsidR="009862AA" w:rsidRPr="002010CA">
        <w:t xml:space="preserve">více než </w:t>
      </w:r>
      <w:r w:rsidR="0074133B" w:rsidRPr="002010CA">
        <w:t xml:space="preserve">6 </w:t>
      </w:r>
      <w:r w:rsidRPr="002010CA">
        <w:t>000 000 Kč</w:t>
      </w:r>
      <w:r w:rsidR="00B07BBB" w:rsidRPr="002010CA">
        <w:t xml:space="preserve"> bez </w:t>
      </w:r>
      <w:r w:rsidR="000A7A57">
        <w:t>DPH</w:t>
      </w:r>
      <w:r w:rsidRPr="002010CA">
        <w:t>.</w:t>
      </w:r>
      <w:r w:rsidR="006A4F0A" w:rsidRPr="002010CA">
        <w:t xml:space="preserve"> </w:t>
      </w:r>
    </w:p>
    <w:p w14:paraId="3AFA7A0F" w14:textId="77777777" w:rsidR="008534F2" w:rsidRPr="002010CA" w:rsidRDefault="00BA4034" w:rsidP="00D62D8C">
      <w:pPr>
        <w:pStyle w:val="Mjstyl3"/>
        <w:numPr>
          <w:ilvl w:val="1"/>
          <w:numId w:val="17"/>
        </w:numPr>
        <w:spacing w:before="240" w:after="240"/>
        <w:rPr>
          <w:b/>
        </w:rPr>
      </w:pPr>
      <w:bookmarkStart w:id="47" w:name="_Toc211932109"/>
      <w:bookmarkStart w:id="48" w:name="_Toc320285884"/>
      <w:bookmarkStart w:id="49" w:name="_Toc283647552"/>
      <w:bookmarkStart w:id="50" w:name="_Toc323899544"/>
      <w:bookmarkEnd w:id="42"/>
      <w:bookmarkEnd w:id="44"/>
      <w:bookmarkEnd w:id="45"/>
      <w:bookmarkEnd w:id="46"/>
      <w:r w:rsidRPr="002010CA">
        <w:rPr>
          <w:b/>
        </w:rPr>
        <w:t>Stanovení předpokládané hodnoty zakázky</w:t>
      </w:r>
      <w:bookmarkEnd w:id="47"/>
      <w:bookmarkEnd w:id="48"/>
      <w:bookmarkEnd w:id="49"/>
      <w:bookmarkEnd w:id="50"/>
    </w:p>
    <w:p w14:paraId="36295410" w14:textId="0F9BCBAB" w:rsidR="00296E2A" w:rsidRPr="00A301F6" w:rsidRDefault="00296E2A" w:rsidP="00525E4D">
      <w:pPr>
        <w:pStyle w:val="Zkladntext"/>
        <w:keepLines w:val="0"/>
        <w:numPr>
          <w:ilvl w:val="2"/>
          <w:numId w:val="17"/>
        </w:numPr>
        <w:spacing w:after="240" w:line="276" w:lineRule="auto"/>
        <w:rPr>
          <w:rFonts w:ascii="Arial" w:hAnsi="Arial" w:cs="Arial"/>
          <w:sz w:val="22"/>
        </w:rPr>
      </w:pPr>
      <w:r w:rsidRPr="008F0C32">
        <w:rPr>
          <w:rFonts w:ascii="Arial" w:hAnsi="Arial" w:cs="Arial"/>
          <w:sz w:val="22"/>
        </w:rPr>
        <w:t>Před zahájením výběrového řízení nebo před zadáním zakázky na základě výjimky podle odst. 5.3 tohoto MP stanoví zadavatel předpokládanou hodnotu zakázky. Předpokládanou hodnotou za</w:t>
      </w:r>
      <w:r w:rsidRPr="00A301F6">
        <w:rPr>
          <w:rFonts w:ascii="Arial" w:hAnsi="Arial" w:cs="Arial"/>
          <w:sz w:val="22"/>
        </w:rPr>
        <w:t xml:space="preserve">kázky je zadavatelem předpokládaná výše úplaty za plnění zakázky. Do předpokládané hodnoty zakázky se nezahrnuje daň z přidané hodnoty. </w:t>
      </w:r>
    </w:p>
    <w:p w14:paraId="6A8AAFA5" w14:textId="073227DA" w:rsidR="00296E2A" w:rsidRPr="00492029" w:rsidRDefault="00296E2A" w:rsidP="00525E4D">
      <w:pPr>
        <w:pStyle w:val="Zkladntext"/>
        <w:keepLines w:val="0"/>
        <w:numPr>
          <w:ilvl w:val="2"/>
          <w:numId w:val="17"/>
        </w:numPr>
        <w:spacing w:after="240" w:line="276" w:lineRule="auto"/>
        <w:rPr>
          <w:rFonts w:ascii="Arial" w:hAnsi="Arial" w:cs="Arial"/>
          <w:sz w:val="22"/>
        </w:rPr>
      </w:pPr>
      <w:r w:rsidRPr="000A7A57">
        <w:rPr>
          <w:rFonts w:ascii="Arial" w:hAnsi="Arial" w:cs="Arial"/>
          <w:sz w:val="22"/>
        </w:rPr>
        <w:t>Do předpokládané hodnoty zakázky se zahrne hodnota všech plnění, která mohou vyplývat ze s</w:t>
      </w:r>
      <w:r w:rsidRPr="007258F5">
        <w:rPr>
          <w:rFonts w:ascii="Arial" w:hAnsi="Arial" w:cs="Arial"/>
          <w:sz w:val="22"/>
        </w:rPr>
        <w:t xml:space="preserve">mlouvy na </w:t>
      </w:r>
      <w:r w:rsidRPr="00986876">
        <w:rPr>
          <w:rFonts w:ascii="Arial" w:hAnsi="Arial" w:cs="Arial"/>
          <w:sz w:val="22"/>
        </w:rPr>
        <w:t>zakázku, není-li dále stanoveno jinak. P</w:t>
      </w:r>
      <w:r w:rsidR="008025F1">
        <w:rPr>
          <w:rFonts w:ascii="Arial" w:hAnsi="Arial" w:cs="Arial"/>
          <w:sz w:val="22"/>
        </w:rPr>
        <w:t>ro účely zadání zakázky ve výběrovém řízení se p</w:t>
      </w:r>
      <w:r w:rsidRPr="00986876">
        <w:rPr>
          <w:rFonts w:ascii="Arial" w:hAnsi="Arial" w:cs="Arial"/>
          <w:sz w:val="22"/>
        </w:rPr>
        <w:t xml:space="preserve">ředpokládaná hodnota </w:t>
      </w:r>
      <w:r w:rsidRPr="00CB66B6">
        <w:rPr>
          <w:rFonts w:ascii="Arial" w:hAnsi="Arial" w:cs="Arial"/>
          <w:sz w:val="22"/>
        </w:rPr>
        <w:t>zakázky se stanoví k</w:t>
      </w:r>
      <w:r w:rsidR="00C05393">
        <w:rPr>
          <w:rFonts w:ascii="Arial" w:hAnsi="Arial" w:cs="Arial"/>
          <w:sz w:val="22"/>
        </w:rPr>
        <w:t> </w:t>
      </w:r>
      <w:r w:rsidRPr="00CB66B6">
        <w:rPr>
          <w:rFonts w:ascii="Arial" w:hAnsi="Arial" w:cs="Arial"/>
          <w:sz w:val="22"/>
        </w:rPr>
        <w:t xml:space="preserve">okamžiku zahájení výběrového řízení. </w:t>
      </w:r>
    </w:p>
    <w:p w14:paraId="658131DE" w14:textId="77777777" w:rsidR="00296E2A" w:rsidRPr="001D14C9" w:rsidRDefault="00296E2A" w:rsidP="00525E4D">
      <w:pPr>
        <w:pStyle w:val="Zkladntext"/>
        <w:keepLines w:val="0"/>
        <w:numPr>
          <w:ilvl w:val="2"/>
          <w:numId w:val="17"/>
        </w:numPr>
        <w:spacing w:after="240" w:line="276" w:lineRule="auto"/>
        <w:rPr>
          <w:rFonts w:ascii="Arial" w:hAnsi="Arial" w:cs="Arial"/>
          <w:sz w:val="22"/>
        </w:rPr>
      </w:pPr>
      <w:r w:rsidRPr="005D5DFB">
        <w:rPr>
          <w:rFonts w:ascii="Arial" w:hAnsi="Arial" w:cs="Arial"/>
          <w:sz w:val="22"/>
        </w:rPr>
        <w:t>Předpokládaná hodnota zakázky se stanoví na základě údajů a informac</w:t>
      </w:r>
      <w:r w:rsidRPr="001D14C9">
        <w:rPr>
          <w:rFonts w:ascii="Arial" w:hAnsi="Arial" w:cs="Arial"/>
          <w:sz w:val="22"/>
        </w:rPr>
        <w:t xml:space="preserve">í o zakázkách stejného či podobného předmětu plnění; nemá-li zadavatel k dispozici takové údaje nebo informace, vychází z informací získaných průzkumem trhu, předběžnými tržními konzultacemi nebo jiným vhodným způsobem. </w:t>
      </w:r>
    </w:p>
    <w:p w14:paraId="28630531" w14:textId="77777777" w:rsidR="00296E2A" w:rsidRPr="00783CBE" w:rsidRDefault="00296E2A" w:rsidP="00525E4D">
      <w:pPr>
        <w:pStyle w:val="Zkladntext"/>
        <w:keepLines w:val="0"/>
        <w:numPr>
          <w:ilvl w:val="2"/>
          <w:numId w:val="17"/>
        </w:numPr>
        <w:spacing w:after="240" w:line="276" w:lineRule="auto"/>
        <w:rPr>
          <w:rFonts w:ascii="Arial" w:hAnsi="Arial" w:cs="Arial"/>
          <w:sz w:val="22"/>
        </w:rPr>
      </w:pPr>
      <w:r w:rsidRPr="00783CBE">
        <w:rPr>
          <w:rFonts w:ascii="Arial" w:hAnsi="Arial" w:cs="Arial"/>
          <w:sz w:val="22"/>
        </w:rPr>
        <w:t xml:space="preserve">Je-li zakázka rozdělena na části, stanoví se předpokládaná hodnota podle součtu předpokládaných hodnot všech těchto částí bez ohledu na to, zda je zakázka zadávána </w:t>
      </w:r>
      <w:r w:rsidRPr="00783CBE">
        <w:rPr>
          <w:rFonts w:ascii="Arial" w:hAnsi="Arial" w:cs="Arial"/>
          <w:sz w:val="22"/>
        </w:rPr>
        <w:lastRenderedPageBreak/>
        <w:t xml:space="preserve">v jednom nebo více výběrových řízeních, nebo zadavatelem samostatně nebo ve spolupráci s jiným zadavatelem nebo jinou osobou. </w:t>
      </w:r>
    </w:p>
    <w:p w14:paraId="79CADFB8" w14:textId="637F9258" w:rsidR="00296E2A" w:rsidRPr="008025F1" w:rsidRDefault="00296E2A" w:rsidP="00525E4D">
      <w:pPr>
        <w:pStyle w:val="Zkladntext"/>
        <w:keepLines w:val="0"/>
        <w:numPr>
          <w:ilvl w:val="2"/>
          <w:numId w:val="17"/>
        </w:numPr>
        <w:spacing w:after="240" w:line="276" w:lineRule="auto"/>
        <w:rPr>
          <w:rFonts w:ascii="Arial" w:hAnsi="Arial" w:cs="Arial"/>
          <w:sz w:val="22"/>
        </w:rPr>
      </w:pPr>
      <w:r w:rsidRPr="002159EF">
        <w:rPr>
          <w:rFonts w:ascii="Arial" w:hAnsi="Arial" w:cs="Arial"/>
          <w:sz w:val="22"/>
        </w:rPr>
        <w:t xml:space="preserve">Součet předpokládaných hodnot částí zakázky podle odst. musí zahrnovat předpokládanou hodnotu všech plnění, která </w:t>
      </w:r>
      <w:proofErr w:type="gramStart"/>
      <w:r w:rsidRPr="002159EF">
        <w:rPr>
          <w:rFonts w:ascii="Arial" w:hAnsi="Arial" w:cs="Arial"/>
          <w:sz w:val="22"/>
        </w:rPr>
        <w:t>tvoří</w:t>
      </w:r>
      <w:proofErr w:type="gramEnd"/>
      <w:r w:rsidRPr="002159EF">
        <w:rPr>
          <w:rFonts w:ascii="Arial" w:hAnsi="Arial" w:cs="Arial"/>
          <w:sz w:val="22"/>
        </w:rPr>
        <w:t xml:space="preserve"> jeden funkční celek a jsou zadávána v časové souvislosti. Kromě případů uvedených v</w:t>
      </w:r>
      <w:r w:rsidR="0086044C" w:rsidRPr="00371C27">
        <w:rPr>
          <w:rFonts w:ascii="Arial" w:hAnsi="Arial" w:cs="Arial"/>
          <w:sz w:val="22"/>
        </w:rPr>
        <w:t> </w:t>
      </w:r>
      <w:r w:rsidRPr="00371C27">
        <w:rPr>
          <w:rFonts w:ascii="Arial" w:hAnsi="Arial" w:cs="Arial"/>
          <w:sz w:val="22"/>
        </w:rPr>
        <w:t>odst</w:t>
      </w:r>
      <w:r w:rsidR="0086044C" w:rsidRPr="003D6D6B">
        <w:rPr>
          <w:rFonts w:ascii="Arial" w:hAnsi="Arial" w:cs="Arial"/>
          <w:sz w:val="22"/>
        </w:rPr>
        <w:t>.</w:t>
      </w:r>
      <w:r w:rsidRPr="003D6D6B">
        <w:rPr>
          <w:rFonts w:ascii="Arial" w:hAnsi="Arial" w:cs="Arial"/>
          <w:sz w:val="22"/>
        </w:rPr>
        <w:t xml:space="preserve"> </w:t>
      </w:r>
      <w:r w:rsidR="0086044C" w:rsidRPr="003D6D6B">
        <w:rPr>
          <w:rFonts w:ascii="Arial" w:hAnsi="Arial" w:cs="Arial"/>
          <w:sz w:val="22"/>
        </w:rPr>
        <w:t>6.4.6</w:t>
      </w:r>
      <w:r w:rsidRPr="003D6D6B">
        <w:rPr>
          <w:rFonts w:ascii="Arial" w:hAnsi="Arial" w:cs="Arial"/>
          <w:sz w:val="22"/>
        </w:rPr>
        <w:t xml:space="preserve"> musí být každá část </w:t>
      </w:r>
      <w:r w:rsidRPr="008025F1">
        <w:rPr>
          <w:rFonts w:ascii="Arial" w:hAnsi="Arial" w:cs="Arial"/>
          <w:sz w:val="22"/>
        </w:rPr>
        <w:t xml:space="preserve">zakázky zadávána postupy odpovídajícími celkové předpokládané hodnotě zakázky. </w:t>
      </w:r>
    </w:p>
    <w:p w14:paraId="76F59B83" w14:textId="43EA1747" w:rsidR="00296E2A" w:rsidRPr="000A7A57" w:rsidRDefault="00296E2A" w:rsidP="00525E4D">
      <w:pPr>
        <w:pStyle w:val="Zkladntext"/>
        <w:keepLines w:val="0"/>
        <w:numPr>
          <w:ilvl w:val="2"/>
          <w:numId w:val="17"/>
        </w:numPr>
        <w:spacing w:after="240" w:line="276" w:lineRule="auto"/>
        <w:rPr>
          <w:rFonts w:ascii="Arial" w:hAnsi="Arial" w:cs="Arial"/>
          <w:sz w:val="22"/>
        </w:rPr>
      </w:pPr>
      <w:r w:rsidRPr="008025F1">
        <w:rPr>
          <w:rFonts w:ascii="Arial" w:hAnsi="Arial" w:cs="Arial"/>
          <w:sz w:val="22"/>
        </w:rPr>
        <w:t xml:space="preserve">Jednotlivá část zakázky může být zadávána postupy odpovídajícími předpokládané hodnotě této části v případě, že celková předpokládaná hodnota všech takto zadávaných částí </w:t>
      </w:r>
      <w:r w:rsidRPr="00880ED7">
        <w:rPr>
          <w:rFonts w:ascii="Arial" w:hAnsi="Arial" w:cs="Arial"/>
          <w:sz w:val="22"/>
        </w:rPr>
        <w:t>zakázky nepřesáhne 20 % souhrnné předpokládané hodnoty</w:t>
      </w:r>
      <w:r w:rsidRPr="000A7A57">
        <w:rPr>
          <w:rFonts w:ascii="Arial" w:hAnsi="Arial" w:cs="Arial"/>
          <w:sz w:val="22"/>
        </w:rPr>
        <w:t>.</w:t>
      </w:r>
    </w:p>
    <w:p w14:paraId="475BF297" w14:textId="77777777" w:rsidR="00296E2A" w:rsidRPr="007258F5" w:rsidRDefault="00296E2A" w:rsidP="00525E4D">
      <w:pPr>
        <w:pStyle w:val="Zkladntext"/>
        <w:keepLines w:val="0"/>
        <w:numPr>
          <w:ilvl w:val="2"/>
          <w:numId w:val="17"/>
        </w:numPr>
        <w:spacing w:after="240" w:line="276" w:lineRule="auto"/>
        <w:rPr>
          <w:rFonts w:ascii="Arial" w:hAnsi="Arial" w:cs="Arial"/>
          <w:sz w:val="22"/>
        </w:rPr>
      </w:pPr>
      <w:r w:rsidRPr="007258F5">
        <w:rPr>
          <w:rFonts w:ascii="Arial" w:hAnsi="Arial" w:cs="Arial"/>
          <w:sz w:val="22"/>
        </w:rPr>
        <w:t xml:space="preserve">Předpokládaná hodnota zakázky, jejímž předmětem jsou pravidelně pořizované nebo trvající dodávky nebo služby, se stanoví jako </w:t>
      </w:r>
    </w:p>
    <w:p w14:paraId="2D766A64" w14:textId="77777777" w:rsidR="00296E2A" w:rsidRPr="002010CA" w:rsidRDefault="00296E2A" w:rsidP="00525E4D">
      <w:pPr>
        <w:pStyle w:val="Odstavecseseznamem"/>
        <w:widowControl w:val="0"/>
        <w:numPr>
          <w:ilvl w:val="0"/>
          <w:numId w:val="82"/>
        </w:numPr>
        <w:autoSpaceDE w:val="0"/>
        <w:autoSpaceDN w:val="0"/>
        <w:adjustRightInd w:val="0"/>
        <w:spacing w:after="120" w:line="276" w:lineRule="auto"/>
        <w:ind w:left="1276" w:hanging="567"/>
      </w:pPr>
      <w:r w:rsidRPr="002010CA">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47D67652" w14:textId="77777777" w:rsidR="00296E2A" w:rsidRPr="002010CA" w:rsidRDefault="00296E2A" w:rsidP="00525E4D">
      <w:pPr>
        <w:pStyle w:val="Odstavecseseznamem"/>
        <w:widowControl w:val="0"/>
        <w:numPr>
          <w:ilvl w:val="0"/>
          <w:numId w:val="82"/>
        </w:numPr>
        <w:autoSpaceDE w:val="0"/>
        <w:autoSpaceDN w:val="0"/>
        <w:adjustRightInd w:val="0"/>
        <w:spacing w:after="120" w:line="276" w:lineRule="auto"/>
        <w:ind w:left="1276" w:hanging="567"/>
      </w:pPr>
      <w:r w:rsidRPr="002010CA">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780120F" w14:textId="7B8A4839" w:rsidR="00296E2A" w:rsidRPr="002010CA" w:rsidRDefault="00296E2A" w:rsidP="00525E4D">
      <w:pPr>
        <w:widowControl w:val="0"/>
        <w:autoSpaceDE w:val="0"/>
        <w:autoSpaceDN w:val="0"/>
        <w:adjustRightInd w:val="0"/>
        <w:spacing w:line="276" w:lineRule="auto"/>
        <w:ind w:left="709" w:hanging="709"/>
      </w:pPr>
      <w:r w:rsidRPr="002010CA">
        <w:tab/>
        <w:t xml:space="preserve">Má-li být smlouva uzavřena na dobu delší než 12 měsíců, upraví se předpokládaná hodnota zakázky stanovená podle tohoto odstavce podle odst. 6.4.9 </w:t>
      </w:r>
      <w:r w:rsidR="003D6D6B">
        <w:t>nebo</w:t>
      </w:r>
      <w:r w:rsidRPr="002010CA">
        <w:t xml:space="preserve"> 6.4.10. </w:t>
      </w:r>
    </w:p>
    <w:p w14:paraId="0741C2B0" w14:textId="77777777" w:rsidR="00296E2A" w:rsidRPr="002010CA" w:rsidRDefault="00296E2A" w:rsidP="00525E4D">
      <w:pPr>
        <w:widowControl w:val="0"/>
        <w:autoSpaceDE w:val="0"/>
        <w:autoSpaceDN w:val="0"/>
        <w:adjustRightInd w:val="0"/>
        <w:spacing w:line="276" w:lineRule="auto"/>
        <w:ind w:left="709" w:hanging="709"/>
      </w:pPr>
    </w:p>
    <w:p w14:paraId="00D68985" w14:textId="79F0301B" w:rsidR="00296E2A" w:rsidRPr="00A301F6"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t>Za zakázky podle odst</w:t>
      </w:r>
      <w:r w:rsidR="0086044C" w:rsidRPr="00143FF6">
        <w:rPr>
          <w:rFonts w:ascii="Arial" w:hAnsi="Arial" w:cs="Arial"/>
          <w:sz w:val="22"/>
        </w:rPr>
        <w:t>. 6.4.7</w:t>
      </w:r>
      <w:r w:rsidRPr="00B138B1">
        <w:rPr>
          <w:rFonts w:ascii="Arial" w:hAnsi="Arial" w:cs="Arial"/>
          <w:sz w:val="22"/>
        </w:rPr>
        <w:t xml:space="preserve"> se nepovažují </w:t>
      </w:r>
      <w:r w:rsidRPr="0036562F">
        <w:rPr>
          <w:rFonts w:ascii="Arial" w:hAnsi="Arial" w:cs="Arial"/>
          <w:sz w:val="22"/>
        </w:rPr>
        <w:t>zakázky s takovým předmětem, jehož jednotková cena je v průběhu účetního období pro</w:t>
      </w:r>
      <w:r w:rsidRPr="00A301F6">
        <w:rPr>
          <w:rFonts w:ascii="Arial" w:hAnsi="Arial" w:cs="Arial"/>
          <w:sz w:val="22"/>
        </w:rPr>
        <w:t xml:space="preserve">měnlivá a zadavatel pořizuje takové dodávky či služby opakovaně podle svých aktuálních potřeb. </w:t>
      </w:r>
    </w:p>
    <w:p w14:paraId="416673E8" w14:textId="77777777" w:rsidR="00296E2A" w:rsidRPr="000A7A57" w:rsidRDefault="00296E2A" w:rsidP="00525E4D">
      <w:pPr>
        <w:pStyle w:val="Zkladntext"/>
        <w:keepLines w:val="0"/>
        <w:numPr>
          <w:ilvl w:val="2"/>
          <w:numId w:val="17"/>
        </w:numPr>
        <w:spacing w:after="240" w:line="276" w:lineRule="auto"/>
        <w:rPr>
          <w:rFonts w:ascii="Arial" w:hAnsi="Arial" w:cs="Arial"/>
          <w:sz w:val="22"/>
        </w:rPr>
      </w:pPr>
      <w:r w:rsidRPr="000A7A57">
        <w:rPr>
          <w:rFonts w:ascii="Arial" w:hAnsi="Arial" w:cs="Arial"/>
          <w:sz w:val="22"/>
        </w:rPr>
        <w:t xml:space="preserve">Pro stanovení předpokládané hodnoty zakázky na dodávky je rozhodná u smlouvy na dobu </w:t>
      </w:r>
    </w:p>
    <w:p w14:paraId="127954CA" w14:textId="77777777" w:rsidR="00296E2A" w:rsidRPr="002010CA" w:rsidRDefault="00296E2A" w:rsidP="00525E4D">
      <w:pPr>
        <w:pStyle w:val="Odstavecseseznamem"/>
        <w:widowControl w:val="0"/>
        <w:numPr>
          <w:ilvl w:val="0"/>
          <w:numId w:val="83"/>
        </w:numPr>
        <w:autoSpaceDE w:val="0"/>
        <w:autoSpaceDN w:val="0"/>
        <w:adjustRightInd w:val="0"/>
        <w:spacing w:after="120" w:line="276" w:lineRule="auto"/>
        <w:ind w:left="1276" w:hanging="567"/>
      </w:pPr>
      <w:r w:rsidRPr="002010CA">
        <w:t xml:space="preserve">určitou předpokládaná výše úplaty za celou dobu trvání smlouvy, </w:t>
      </w:r>
    </w:p>
    <w:p w14:paraId="53B68F97" w14:textId="77777777" w:rsidR="00296E2A" w:rsidRPr="002010CA" w:rsidRDefault="00296E2A" w:rsidP="00525E4D">
      <w:pPr>
        <w:pStyle w:val="Odstavecseseznamem"/>
        <w:widowControl w:val="0"/>
        <w:numPr>
          <w:ilvl w:val="0"/>
          <w:numId w:val="83"/>
        </w:numPr>
        <w:autoSpaceDE w:val="0"/>
        <w:autoSpaceDN w:val="0"/>
        <w:adjustRightInd w:val="0"/>
        <w:spacing w:after="120" w:line="276" w:lineRule="auto"/>
        <w:ind w:left="1276" w:hanging="567"/>
      </w:pPr>
      <w:r w:rsidRPr="002010CA">
        <w:t xml:space="preserve">neurčitou nebo jejíž trvání nelze přesně vymezit předpokládaná výše úplaty za 48 měsíců. </w:t>
      </w:r>
    </w:p>
    <w:p w14:paraId="6F326A45" w14:textId="77777777" w:rsidR="00296E2A" w:rsidRPr="00B138B1"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t>Pro stanovení předpokládané hodnoty zakázky na služby, u které se nestanoví celková smluvn</w:t>
      </w:r>
      <w:r w:rsidRPr="00143FF6">
        <w:rPr>
          <w:rFonts w:ascii="Arial" w:hAnsi="Arial" w:cs="Arial"/>
          <w:sz w:val="22"/>
        </w:rPr>
        <w:t xml:space="preserve">í cena, je rozhodná předpokládaná výše úplaty </w:t>
      </w:r>
    </w:p>
    <w:p w14:paraId="7C23DE96" w14:textId="77777777" w:rsidR="00296E2A" w:rsidRPr="002010CA" w:rsidRDefault="00296E2A" w:rsidP="00525E4D">
      <w:pPr>
        <w:pStyle w:val="Odstavecseseznamem"/>
        <w:widowControl w:val="0"/>
        <w:numPr>
          <w:ilvl w:val="0"/>
          <w:numId w:val="84"/>
        </w:numPr>
        <w:autoSpaceDE w:val="0"/>
        <w:autoSpaceDN w:val="0"/>
        <w:adjustRightInd w:val="0"/>
        <w:spacing w:after="120" w:line="276" w:lineRule="auto"/>
        <w:ind w:left="1276" w:hanging="567"/>
      </w:pPr>
      <w:r w:rsidRPr="002010CA">
        <w:t xml:space="preserve">za celou dobu trvání smlouvy, je-li doba trvání smlouvy rovna 48 měsíců nebo kratší, </w:t>
      </w:r>
    </w:p>
    <w:p w14:paraId="071F14B6" w14:textId="77777777" w:rsidR="00296E2A" w:rsidRPr="002010CA" w:rsidRDefault="00296E2A" w:rsidP="00525E4D">
      <w:pPr>
        <w:pStyle w:val="Odstavecseseznamem"/>
        <w:widowControl w:val="0"/>
        <w:numPr>
          <w:ilvl w:val="0"/>
          <w:numId w:val="84"/>
        </w:numPr>
        <w:autoSpaceDE w:val="0"/>
        <w:autoSpaceDN w:val="0"/>
        <w:adjustRightInd w:val="0"/>
        <w:spacing w:after="120" w:line="276" w:lineRule="auto"/>
        <w:ind w:left="1276" w:hanging="567"/>
      </w:pPr>
      <w:r w:rsidRPr="002010CA">
        <w:t xml:space="preserve">za 48 měsíců u smlouvy na dobu neurčitou, nebo smlouvy s dobou trvání delší než 48 měsíců. </w:t>
      </w:r>
    </w:p>
    <w:p w14:paraId="5B3753FF" w14:textId="77777777" w:rsidR="00296E2A" w:rsidRPr="00143FF6"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t>Do předpokládané hodnoty musí</w:t>
      </w:r>
      <w:r w:rsidRPr="00143FF6">
        <w:rPr>
          <w:rFonts w:ascii="Arial" w:hAnsi="Arial" w:cs="Arial"/>
          <w:sz w:val="22"/>
        </w:rPr>
        <w:t xml:space="preserve"> zadavatel také zahrnout </w:t>
      </w:r>
    </w:p>
    <w:p w14:paraId="749E3886" w14:textId="77777777" w:rsidR="00296E2A" w:rsidRPr="002010CA" w:rsidRDefault="00296E2A" w:rsidP="00525E4D">
      <w:pPr>
        <w:pStyle w:val="Odstavecseseznamem"/>
        <w:widowControl w:val="0"/>
        <w:numPr>
          <w:ilvl w:val="0"/>
          <w:numId w:val="85"/>
        </w:numPr>
        <w:autoSpaceDE w:val="0"/>
        <w:autoSpaceDN w:val="0"/>
        <w:adjustRightInd w:val="0"/>
        <w:spacing w:after="120" w:line="276" w:lineRule="auto"/>
        <w:ind w:left="1276" w:hanging="567"/>
      </w:pPr>
      <w:r w:rsidRPr="002010CA">
        <w:t xml:space="preserve">u pojišťovacích služeb pojistné, provizi a jiné související platby, </w:t>
      </w:r>
    </w:p>
    <w:p w14:paraId="74EB532E" w14:textId="77777777" w:rsidR="00296E2A" w:rsidRPr="002010CA" w:rsidRDefault="00296E2A" w:rsidP="00525E4D">
      <w:pPr>
        <w:pStyle w:val="Odstavecseseznamem"/>
        <w:widowControl w:val="0"/>
        <w:numPr>
          <w:ilvl w:val="0"/>
          <w:numId w:val="85"/>
        </w:numPr>
        <w:autoSpaceDE w:val="0"/>
        <w:autoSpaceDN w:val="0"/>
        <w:adjustRightInd w:val="0"/>
        <w:spacing w:after="120" w:line="276" w:lineRule="auto"/>
        <w:ind w:left="1276" w:hanging="567"/>
      </w:pPr>
      <w:r w:rsidRPr="002010CA">
        <w:t xml:space="preserve">u bankovních a finančních služeb poplatky, provize, úroky a jiné související platby, </w:t>
      </w:r>
    </w:p>
    <w:p w14:paraId="02E2F823" w14:textId="77777777" w:rsidR="00296E2A" w:rsidRPr="002010CA" w:rsidRDefault="00296E2A" w:rsidP="00525E4D">
      <w:pPr>
        <w:pStyle w:val="Odstavecseseznamem"/>
        <w:widowControl w:val="0"/>
        <w:numPr>
          <w:ilvl w:val="0"/>
          <w:numId w:val="85"/>
        </w:numPr>
        <w:autoSpaceDE w:val="0"/>
        <w:autoSpaceDN w:val="0"/>
        <w:adjustRightInd w:val="0"/>
        <w:spacing w:after="120" w:line="276" w:lineRule="auto"/>
        <w:ind w:left="1276" w:hanging="567"/>
      </w:pPr>
      <w:r w:rsidRPr="002010CA">
        <w:t xml:space="preserve">při projektové činnosti honoráře, provize a jiné související odměny. </w:t>
      </w:r>
    </w:p>
    <w:p w14:paraId="76E05656" w14:textId="3CAE6540" w:rsidR="00296E2A"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lastRenderedPageBreak/>
        <w:t xml:space="preserve">Poskytuje-li zadavatel dodavateli dodávky, služby nebo stavební práce, které jsou nezbytné pro poskytnutí zadavatelem požadovaných stavebních prací, zahrne jejich hodnotu do předpokládané hodnoty zakázky. </w:t>
      </w:r>
    </w:p>
    <w:p w14:paraId="096F0F49" w14:textId="2E54148D" w:rsidR="00DC64D9" w:rsidRPr="00DC64D9" w:rsidRDefault="00DC64D9" w:rsidP="00DC64D9">
      <w:pPr>
        <w:pStyle w:val="Zkladntext"/>
        <w:keepLines w:val="0"/>
        <w:numPr>
          <w:ilvl w:val="2"/>
          <w:numId w:val="17"/>
        </w:numPr>
        <w:spacing w:after="240" w:line="276" w:lineRule="auto"/>
        <w:rPr>
          <w:rFonts w:ascii="Arial" w:hAnsi="Arial" w:cs="Arial"/>
          <w:sz w:val="22"/>
        </w:rPr>
      </w:pPr>
      <w:r w:rsidRPr="6DFBDBC7">
        <w:rPr>
          <w:rFonts w:ascii="Arial" w:hAnsi="Arial" w:cs="Arial"/>
          <w:sz w:val="22"/>
          <w:szCs w:val="22"/>
        </w:rPr>
        <w:t>Do předpokládané hodnoty zakázky se zahrne předpokládaná hodnota změn závazků ze smlouvy, jejichž možnost byla vyhrazena v zadávací dokumentaci podle odstavce 9.2.6 tohoto MP.</w:t>
      </w:r>
    </w:p>
    <w:p w14:paraId="32405B5A" w14:textId="77777777" w:rsidR="00542DD6" w:rsidRPr="002010CA" w:rsidRDefault="00542DD6" w:rsidP="00542DD6">
      <w:pPr>
        <w:pStyle w:val="Mjstyl3"/>
        <w:numPr>
          <w:ilvl w:val="1"/>
          <w:numId w:val="17"/>
        </w:numPr>
        <w:spacing w:before="0" w:after="240"/>
        <w:rPr>
          <w:b/>
        </w:rPr>
      </w:pPr>
      <w:bookmarkStart w:id="51" w:name="_Toc320258833"/>
      <w:bookmarkStart w:id="52" w:name="_Toc320280108"/>
      <w:bookmarkStart w:id="53" w:name="_Toc320281397"/>
      <w:bookmarkStart w:id="54" w:name="_Toc320285902"/>
      <w:bookmarkStart w:id="55" w:name="_Toc323819405"/>
      <w:bookmarkStart w:id="56" w:name="_Toc323899562"/>
      <w:r w:rsidRPr="002010CA">
        <w:rPr>
          <w:b/>
        </w:rPr>
        <w:t>Střet zájmů</w:t>
      </w:r>
    </w:p>
    <w:p w14:paraId="69FD66BB" w14:textId="77777777" w:rsidR="00542DD6" w:rsidRPr="003F1DF3" w:rsidRDefault="00542DD6" w:rsidP="00525E4D">
      <w:pPr>
        <w:pStyle w:val="Zkladntext"/>
        <w:keepLines w:val="0"/>
        <w:numPr>
          <w:ilvl w:val="2"/>
          <w:numId w:val="17"/>
        </w:numPr>
        <w:spacing w:after="240" w:line="276" w:lineRule="auto"/>
        <w:rPr>
          <w:sz w:val="22"/>
        </w:rPr>
      </w:pPr>
      <w:r w:rsidRPr="003F1DF3">
        <w:rPr>
          <w:rFonts w:ascii="Arial" w:hAnsi="Arial" w:cs="Arial"/>
          <w:sz w:val="22"/>
        </w:rPr>
        <w:t xml:space="preserve">Zadavatel postupuje tak, aby nedocházelo ke střetu zájmů. Zadavatel si vyžádá písemné čestné prohlášení všech </w:t>
      </w:r>
      <w:r w:rsidR="00162713" w:rsidRPr="003F1DF3">
        <w:rPr>
          <w:rFonts w:ascii="Arial" w:hAnsi="Arial" w:cs="Arial"/>
          <w:sz w:val="22"/>
        </w:rPr>
        <w:t>osob, které posuzují nebo hodnotí nabídky</w:t>
      </w:r>
      <w:r w:rsidRPr="003F1DF3">
        <w:rPr>
          <w:rFonts w:ascii="Arial" w:hAnsi="Arial" w:cs="Arial"/>
          <w:sz w:val="22"/>
        </w:rPr>
        <w:t xml:space="preserve">, že nejsou ve střetu zájmů. Pokud zjistí, že ke střetu zájmů došlo, přijme k jeho odstranění opatření k nápravě. </w:t>
      </w:r>
    </w:p>
    <w:p w14:paraId="395B085F" w14:textId="77777777" w:rsidR="00542DD6" w:rsidRPr="003F1DF3" w:rsidRDefault="00542DD6" w:rsidP="00525E4D">
      <w:pPr>
        <w:pStyle w:val="Zkladntext"/>
        <w:keepLines w:val="0"/>
        <w:numPr>
          <w:ilvl w:val="2"/>
          <w:numId w:val="17"/>
        </w:numPr>
        <w:spacing w:after="240" w:line="276" w:lineRule="auto"/>
        <w:rPr>
          <w:sz w:val="22"/>
        </w:rPr>
      </w:pPr>
      <w:r w:rsidRPr="003F1DF3">
        <w:rPr>
          <w:rFonts w:ascii="Arial" w:hAnsi="Arial" w:cs="Arial"/>
          <w:sz w:val="22"/>
        </w:rPr>
        <w:t>Za střet zájmů se považuje situace, kdy zájmy osob, které</w:t>
      </w:r>
      <w:r w:rsidR="005D5CE9" w:rsidRPr="003F1DF3">
        <w:rPr>
          <w:rFonts w:ascii="Arial" w:hAnsi="Arial" w:cs="Arial"/>
          <w:sz w:val="22"/>
        </w:rPr>
        <w:t>:</w:t>
      </w:r>
      <w:r w:rsidRPr="003F1DF3">
        <w:rPr>
          <w:rFonts w:ascii="Arial" w:hAnsi="Arial" w:cs="Arial"/>
          <w:sz w:val="22"/>
        </w:rPr>
        <w:t xml:space="preserve"> </w:t>
      </w:r>
    </w:p>
    <w:p w14:paraId="745D08B0" w14:textId="11F91434" w:rsidR="00542DD6" w:rsidRPr="003F1DF3" w:rsidRDefault="00542DD6" w:rsidP="00525E4D">
      <w:pPr>
        <w:numPr>
          <w:ilvl w:val="0"/>
          <w:numId w:val="78"/>
        </w:numPr>
        <w:spacing w:after="120" w:line="276" w:lineRule="auto"/>
      </w:pPr>
      <w:r w:rsidRPr="003F1DF3">
        <w:t xml:space="preserve">se podílejí na průběhu </w:t>
      </w:r>
      <w:r w:rsidR="00986876">
        <w:t>výběrové</w:t>
      </w:r>
      <w:r w:rsidRPr="003F1DF3">
        <w:t xml:space="preserve">ho řízení, nebo </w:t>
      </w:r>
    </w:p>
    <w:p w14:paraId="30234285" w14:textId="1B88BE6F" w:rsidR="00542DD6" w:rsidRPr="003F1DF3" w:rsidRDefault="00542DD6" w:rsidP="00525E4D">
      <w:pPr>
        <w:numPr>
          <w:ilvl w:val="0"/>
          <w:numId w:val="78"/>
        </w:numPr>
        <w:spacing w:after="120" w:line="276" w:lineRule="auto"/>
        <w:ind w:left="1276" w:hanging="568"/>
      </w:pPr>
      <w:r w:rsidRPr="003F1DF3">
        <w:t xml:space="preserve">mají nebo by mohly mít vliv na výsledek </w:t>
      </w:r>
      <w:r w:rsidR="00986876">
        <w:t>výběrové</w:t>
      </w:r>
      <w:r w:rsidRPr="003F1DF3">
        <w:t xml:space="preserve">ho řízení, </w:t>
      </w:r>
    </w:p>
    <w:p w14:paraId="53BBC873" w14:textId="67FE789C" w:rsidR="00542DD6" w:rsidRPr="003F1DF3" w:rsidRDefault="00542DD6" w:rsidP="00525E4D">
      <w:pPr>
        <w:pStyle w:val="Zkladntext"/>
        <w:keepLines w:val="0"/>
        <w:spacing w:line="276" w:lineRule="auto"/>
        <w:ind w:left="720"/>
        <w:rPr>
          <w:sz w:val="22"/>
        </w:rPr>
      </w:pPr>
      <w:r w:rsidRPr="003F1DF3">
        <w:rPr>
          <w:rFonts w:ascii="Arial" w:hAnsi="Arial" w:cs="Arial"/>
          <w:sz w:val="22"/>
        </w:rPr>
        <w:t>ohrožují jejich nestrannost nebo nezávislost v souvislosti s</w:t>
      </w:r>
      <w:r w:rsidR="006E5F47" w:rsidRPr="003F1DF3">
        <w:rPr>
          <w:rFonts w:ascii="Arial" w:hAnsi="Arial" w:cs="Arial"/>
          <w:sz w:val="22"/>
        </w:rPr>
        <w:t xml:space="preserve"> výběrovým</w:t>
      </w:r>
      <w:r w:rsidRPr="003F1DF3">
        <w:rPr>
          <w:rFonts w:ascii="Arial" w:hAnsi="Arial" w:cs="Arial"/>
          <w:sz w:val="22"/>
        </w:rPr>
        <w:t xml:space="preserve"> řízením. </w:t>
      </w:r>
    </w:p>
    <w:p w14:paraId="6605BF56" w14:textId="2865D76C" w:rsidR="00542DD6" w:rsidRPr="003F1DF3" w:rsidRDefault="00542DD6" w:rsidP="00525E4D">
      <w:pPr>
        <w:pStyle w:val="Zkladntext"/>
        <w:keepLines w:val="0"/>
        <w:numPr>
          <w:ilvl w:val="2"/>
          <w:numId w:val="17"/>
        </w:numPr>
        <w:spacing w:after="240" w:line="276" w:lineRule="auto"/>
        <w:rPr>
          <w:sz w:val="22"/>
        </w:rPr>
      </w:pPr>
      <w:r w:rsidRPr="003F1DF3">
        <w:rPr>
          <w:rFonts w:ascii="Arial" w:hAnsi="Arial" w:cs="Arial"/>
          <w:sz w:val="22"/>
        </w:rPr>
        <w:t>Zájmem osob uvedených v</w:t>
      </w:r>
      <w:r w:rsidR="00162713" w:rsidRPr="003F1DF3">
        <w:rPr>
          <w:rFonts w:ascii="Arial" w:hAnsi="Arial" w:cs="Arial"/>
          <w:sz w:val="22"/>
        </w:rPr>
        <w:t> </w:t>
      </w:r>
      <w:r w:rsidRPr="003F1DF3">
        <w:rPr>
          <w:rFonts w:ascii="Arial" w:hAnsi="Arial" w:cs="Arial"/>
          <w:sz w:val="22"/>
        </w:rPr>
        <w:t>odst</w:t>
      </w:r>
      <w:r w:rsidR="00162713" w:rsidRPr="003F1DF3">
        <w:rPr>
          <w:rFonts w:ascii="Arial" w:hAnsi="Arial" w:cs="Arial"/>
          <w:sz w:val="22"/>
        </w:rPr>
        <w:t>. 6.</w:t>
      </w:r>
      <w:r w:rsidR="00143FF6">
        <w:rPr>
          <w:rFonts w:ascii="Arial" w:hAnsi="Arial" w:cs="Arial"/>
          <w:sz w:val="22"/>
        </w:rPr>
        <w:t>5</w:t>
      </w:r>
      <w:r w:rsidR="00162713" w:rsidRPr="003F1DF3">
        <w:rPr>
          <w:rFonts w:ascii="Arial" w:hAnsi="Arial" w:cs="Arial"/>
          <w:sz w:val="22"/>
        </w:rPr>
        <w:t>.</w:t>
      </w:r>
      <w:r w:rsidRPr="003F1DF3">
        <w:rPr>
          <w:rFonts w:ascii="Arial" w:hAnsi="Arial" w:cs="Arial"/>
          <w:sz w:val="22"/>
        </w:rPr>
        <w:t xml:space="preserve">2 se pro účely tohoto </w:t>
      </w:r>
      <w:r w:rsidR="00162713" w:rsidRPr="003F1DF3">
        <w:rPr>
          <w:rFonts w:ascii="Arial" w:hAnsi="Arial" w:cs="Arial"/>
          <w:sz w:val="22"/>
        </w:rPr>
        <w:t>MP</w:t>
      </w:r>
      <w:r w:rsidRPr="003F1DF3">
        <w:rPr>
          <w:rFonts w:ascii="Arial" w:hAnsi="Arial" w:cs="Arial"/>
          <w:sz w:val="22"/>
        </w:rPr>
        <w:t xml:space="preserve"> rozumí zájem získat osobní výhodu nebo snížit majetkový nebo jiný prospěch zadavatele. </w:t>
      </w:r>
    </w:p>
    <w:p w14:paraId="2582082E" w14:textId="34E70546" w:rsidR="003163F3" w:rsidRPr="00EC1C3A" w:rsidRDefault="003163F3" w:rsidP="003163F3">
      <w:pPr>
        <w:pStyle w:val="Nadpis2"/>
      </w:pPr>
      <w:bookmarkStart w:id="57" w:name="_Toc459381363"/>
      <w:bookmarkStart w:id="58" w:name="_Toc21959537"/>
      <w:bookmarkStart w:id="59" w:name="_Toc211932111"/>
      <w:bookmarkStart w:id="60" w:name="_Toc320285886"/>
      <w:bookmarkStart w:id="61" w:name="_Toc283647554"/>
      <w:bookmarkStart w:id="62" w:name="_Toc323899546"/>
      <w:bookmarkEnd w:id="51"/>
      <w:bookmarkEnd w:id="52"/>
      <w:bookmarkEnd w:id="53"/>
      <w:bookmarkEnd w:id="54"/>
      <w:bookmarkEnd w:id="55"/>
      <w:bookmarkEnd w:id="56"/>
      <w:r w:rsidRPr="00EC1C3A">
        <w:t>7.  výběrové řízení</w:t>
      </w:r>
      <w:bookmarkEnd w:id="57"/>
      <w:bookmarkEnd w:id="58"/>
    </w:p>
    <w:p w14:paraId="08808B21" w14:textId="77777777" w:rsidR="009A04B1" w:rsidRPr="00EC1C3A" w:rsidRDefault="00BA4034" w:rsidP="00D62D8C">
      <w:pPr>
        <w:pStyle w:val="Mjstyl3"/>
        <w:numPr>
          <w:ilvl w:val="1"/>
          <w:numId w:val="22"/>
        </w:numPr>
        <w:ind w:left="567" w:hanging="567"/>
        <w:rPr>
          <w:b/>
        </w:rPr>
      </w:pPr>
      <w:r w:rsidRPr="00EC1C3A">
        <w:rPr>
          <w:b/>
        </w:rPr>
        <w:t>Druh výběrové</w:t>
      </w:r>
      <w:r w:rsidR="00DA3510" w:rsidRPr="00EC1C3A">
        <w:rPr>
          <w:b/>
        </w:rPr>
        <w:t>ho</w:t>
      </w:r>
      <w:r w:rsidRPr="00EC1C3A">
        <w:rPr>
          <w:b/>
        </w:rPr>
        <w:t xml:space="preserve"> řízení</w:t>
      </w:r>
    </w:p>
    <w:p w14:paraId="4666303A" w14:textId="77777777" w:rsidR="009A04B1" w:rsidRPr="00EC1C3A" w:rsidRDefault="00BA4034" w:rsidP="00525E4D">
      <w:pPr>
        <w:pStyle w:val="Zkladntext"/>
        <w:keepLines w:val="0"/>
        <w:numPr>
          <w:ilvl w:val="2"/>
          <w:numId w:val="22"/>
        </w:numPr>
        <w:spacing w:after="240" w:line="276" w:lineRule="auto"/>
        <w:ind w:left="680"/>
        <w:rPr>
          <w:rFonts w:ascii="Arial" w:hAnsi="Arial" w:cs="Arial"/>
          <w:sz w:val="22"/>
        </w:rPr>
      </w:pPr>
      <w:r w:rsidRPr="00EC1C3A">
        <w:rPr>
          <w:rFonts w:ascii="Arial" w:hAnsi="Arial" w:cs="Arial"/>
          <w:sz w:val="22"/>
        </w:rPr>
        <w:t>Zadavatel může zadat zakázku:</w:t>
      </w:r>
    </w:p>
    <w:p w14:paraId="59550699" w14:textId="77777777" w:rsidR="009A04B1" w:rsidRPr="00EC1C3A" w:rsidRDefault="00BA4034" w:rsidP="00525E4D">
      <w:pPr>
        <w:pStyle w:val="Zkladntext"/>
        <w:keepLines w:val="0"/>
        <w:numPr>
          <w:ilvl w:val="0"/>
          <w:numId w:val="6"/>
        </w:numPr>
        <w:tabs>
          <w:tab w:val="clear" w:pos="780"/>
          <w:tab w:val="left" w:pos="426"/>
          <w:tab w:val="num" w:pos="1276"/>
        </w:tabs>
        <w:spacing w:after="240" w:line="276" w:lineRule="auto"/>
        <w:ind w:left="680" w:hanging="567"/>
        <w:rPr>
          <w:rFonts w:ascii="Arial" w:hAnsi="Arial" w:cs="Arial"/>
          <w:sz w:val="22"/>
        </w:rPr>
      </w:pPr>
      <w:r w:rsidRPr="00EC1C3A">
        <w:rPr>
          <w:rFonts w:ascii="Arial" w:hAnsi="Arial" w:cs="Arial"/>
          <w:sz w:val="22"/>
        </w:rPr>
        <w:t>v otevřené výzvě,</w:t>
      </w:r>
      <w:r w:rsidR="00C952E7" w:rsidRPr="00EC1C3A">
        <w:rPr>
          <w:rFonts w:ascii="Arial" w:hAnsi="Arial" w:cs="Arial"/>
          <w:sz w:val="22"/>
        </w:rPr>
        <w:t xml:space="preserve"> nebo</w:t>
      </w:r>
    </w:p>
    <w:p w14:paraId="356809C9" w14:textId="376048D8" w:rsidR="00A31B63" w:rsidRPr="00AD54B6" w:rsidRDefault="00C952E7" w:rsidP="00525E4D">
      <w:pPr>
        <w:pStyle w:val="Zkladntext"/>
        <w:keepLines w:val="0"/>
        <w:numPr>
          <w:ilvl w:val="0"/>
          <w:numId w:val="6"/>
        </w:numPr>
        <w:tabs>
          <w:tab w:val="clear" w:pos="780"/>
          <w:tab w:val="left" w:pos="426"/>
          <w:tab w:val="num" w:pos="1276"/>
        </w:tabs>
        <w:spacing w:after="240" w:line="276" w:lineRule="auto"/>
        <w:ind w:left="680" w:hanging="567"/>
        <w:rPr>
          <w:rFonts w:ascii="Arial" w:hAnsi="Arial" w:cs="Arial"/>
          <w:sz w:val="22"/>
        </w:rPr>
      </w:pPr>
      <w:r w:rsidRPr="00EC1C3A">
        <w:rPr>
          <w:rFonts w:ascii="Arial" w:hAnsi="Arial" w:cs="Arial"/>
          <w:sz w:val="22"/>
        </w:rPr>
        <w:t xml:space="preserve">v případě zakázek </w:t>
      </w:r>
      <w:r w:rsidR="009B4AA3" w:rsidRPr="00EC1C3A">
        <w:rPr>
          <w:rFonts w:ascii="Arial" w:hAnsi="Arial" w:cs="Arial"/>
          <w:sz w:val="22"/>
        </w:rPr>
        <w:t>malé</w:t>
      </w:r>
      <w:r w:rsidR="005B7C24" w:rsidRPr="00EC1C3A">
        <w:rPr>
          <w:rFonts w:ascii="Arial" w:hAnsi="Arial" w:cs="Arial"/>
          <w:sz w:val="22"/>
        </w:rPr>
        <w:t>ho</w:t>
      </w:r>
      <w:r w:rsidR="009B4AA3" w:rsidRPr="00EC1C3A">
        <w:rPr>
          <w:rFonts w:ascii="Arial" w:hAnsi="Arial" w:cs="Arial"/>
          <w:sz w:val="22"/>
        </w:rPr>
        <w:t xml:space="preserve"> </w:t>
      </w:r>
      <w:r w:rsidR="005B7C24" w:rsidRPr="00410DE2">
        <w:rPr>
          <w:rFonts w:ascii="Arial" w:hAnsi="Arial" w:cs="Arial"/>
          <w:sz w:val="22"/>
        </w:rPr>
        <w:t>rozsahu</w:t>
      </w:r>
      <w:r w:rsidR="009B4AA3" w:rsidRPr="00143FF6">
        <w:rPr>
          <w:rFonts w:ascii="Arial" w:hAnsi="Arial" w:cs="Arial"/>
          <w:sz w:val="22"/>
        </w:rPr>
        <w:t xml:space="preserve"> v uzavřené výzvě</w:t>
      </w:r>
      <w:r w:rsidR="00BA4034" w:rsidRPr="00143FF6">
        <w:rPr>
          <w:rFonts w:ascii="Arial" w:hAnsi="Arial" w:cs="Arial"/>
          <w:sz w:val="22"/>
        </w:rPr>
        <w:t>.</w:t>
      </w:r>
    </w:p>
    <w:p w14:paraId="4AFA201E" w14:textId="0B291FA0" w:rsidR="009A04B1" w:rsidRPr="00EC1C3A" w:rsidRDefault="00A31B63" w:rsidP="00525E4D">
      <w:pPr>
        <w:pStyle w:val="Zkladntext"/>
        <w:keepLines w:val="0"/>
        <w:tabs>
          <w:tab w:val="left" w:pos="709"/>
        </w:tabs>
        <w:spacing w:after="240" w:line="276" w:lineRule="auto"/>
        <w:ind w:left="680"/>
        <w:rPr>
          <w:rFonts w:ascii="Arial" w:hAnsi="Arial" w:cs="Arial"/>
          <w:sz w:val="22"/>
        </w:rPr>
      </w:pPr>
      <w:r w:rsidRPr="008F0C32">
        <w:rPr>
          <w:rFonts w:ascii="Arial" w:hAnsi="Arial" w:cs="Arial"/>
          <w:sz w:val="22"/>
        </w:rPr>
        <w:t>Příjemce</w:t>
      </w:r>
      <w:r w:rsidRPr="0036562F">
        <w:rPr>
          <w:rFonts w:ascii="Arial" w:hAnsi="Arial" w:cs="Arial"/>
          <w:sz w:val="22"/>
        </w:rPr>
        <w:t xml:space="preserve">, který není zadavatelem podle § </w:t>
      </w:r>
      <w:r w:rsidR="008F0C32">
        <w:rPr>
          <w:rFonts w:ascii="Arial" w:hAnsi="Arial" w:cs="Arial"/>
          <w:sz w:val="22"/>
        </w:rPr>
        <w:t>4</w:t>
      </w:r>
      <w:r w:rsidRPr="008F0C32">
        <w:rPr>
          <w:rFonts w:ascii="Arial" w:hAnsi="Arial" w:cs="Arial"/>
          <w:sz w:val="22"/>
        </w:rPr>
        <w:t xml:space="preserve"> odst. 1 až 3 ZZVZ a zároveň dotace poskytovaná na takovou zakázku není vyšší než 50 %</w:t>
      </w:r>
      <w:r w:rsidRPr="002010CA">
        <w:rPr>
          <w:rFonts w:ascii="Arial" w:hAnsi="Arial" w:cs="Arial"/>
          <w:sz w:val="22"/>
        </w:rPr>
        <w:t>,</w:t>
      </w:r>
      <w:r w:rsidRPr="00EC1C3A">
        <w:rPr>
          <w:rFonts w:ascii="Arial" w:hAnsi="Arial" w:cs="Arial"/>
          <w:sz w:val="22"/>
        </w:rPr>
        <w:t xml:space="preserve"> může zadat v uzavřené výzvě také zakázku na stavební práce, jejíž přepokládaná hodnota </w:t>
      </w:r>
      <w:r w:rsidRPr="003F1DF3">
        <w:rPr>
          <w:rFonts w:ascii="Arial" w:hAnsi="Arial" w:cs="Arial"/>
          <w:sz w:val="22"/>
        </w:rPr>
        <w:t xml:space="preserve">je rovna nebo nižší než </w:t>
      </w:r>
      <w:r w:rsidR="008025F1">
        <w:rPr>
          <w:rFonts w:ascii="Arial" w:hAnsi="Arial" w:cs="Arial"/>
          <w:sz w:val="22"/>
        </w:rPr>
        <w:t>2</w:t>
      </w:r>
      <w:r w:rsidRPr="002010CA">
        <w:rPr>
          <w:rFonts w:ascii="Arial" w:hAnsi="Arial" w:cs="Arial"/>
          <w:sz w:val="22"/>
        </w:rPr>
        <w:t>0</w:t>
      </w:r>
      <w:r w:rsidRPr="003F1DF3">
        <w:rPr>
          <w:rFonts w:ascii="Arial" w:hAnsi="Arial" w:cs="Arial"/>
          <w:sz w:val="22"/>
        </w:rPr>
        <w:t xml:space="preserve"> 000 000 Kč bez daně z přidané hodnoty</w:t>
      </w:r>
      <w:r w:rsidRPr="002010CA">
        <w:rPr>
          <w:rFonts w:ascii="Arial" w:hAnsi="Arial" w:cs="Arial"/>
          <w:sz w:val="22"/>
        </w:rPr>
        <w:t>.</w:t>
      </w:r>
    </w:p>
    <w:p w14:paraId="78AEF13E" w14:textId="77777777" w:rsidR="008479D6" w:rsidRPr="00EC1C3A" w:rsidRDefault="00BA4034" w:rsidP="00525E4D">
      <w:pPr>
        <w:pStyle w:val="Zkladntext"/>
        <w:keepLines w:val="0"/>
        <w:numPr>
          <w:ilvl w:val="2"/>
          <w:numId w:val="22"/>
        </w:numPr>
        <w:spacing w:after="240" w:line="276" w:lineRule="auto"/>
        <w:ind w:left="680"/>
        <w:rPr>
          <w:rFonts w:ascii="Arial" w:hAnsi="Arial" w:cs="Arial"/>
          <w:sz w:val="22"/>
        </w:rPr>
      </w:pPr>
      <w:r w:rsidRPr="00EC1C3A">
        <w:rPr>
          <w:rFonts w:ascii="Arial" w:hAnsi="Arial" w:cs="Arial"/>
          <w:sz w:val="22"/>
        </w:rPr>
        <w:t>V otevřené výzv</w:t>
      </w:r>
      <w:r w:rsidR="00AA7605" w:rsidRPr="00EC1C3A">
        <w:rPr>
          <w:rFonts w:ascii="Arial" w:hAnsi="Arial" w:cs="Arial"/>
          <w:sz w:val="22"/>
        </w:rPr>
        <w:t xml:space="preserve">ě </w:t>
      </w:r>
      <w:r w:rsidRPr="00EC1C3A">
        <w:rPr>
          <w:rFonts w:ascii="Arial" w:hAnsi="Arial" w:cs="Arial"/>
          <w:sz w:val="22"/>
        </w:rPr>
        <w:t xml:space="preserve">oznamuje zadavatel </w:t>
      </w:r>
      <w:r w:rsidR="00AA7605" w:rsidRPr="00EC1C3A">
        <w:rPr>
          <w:rFonts w:ascii="Arial" w:hAnsi="Arial" w:cs="Arial"/>
          <w:sz w:val="22"/>
        </w:rPr>
        <w:t xml:space="preserve">oznámením výběrového řízení </w:t>
      </w:r>
      <w:r w:rsidRPr="00EC1C3A">
        <w:rPr>
          <w:rFonts w:ascii="Arial" w:hAnsi="Arial" w:cs="Arial"/>
          <w:sz w:val="22"/>
        </w:rPr>
        <w:t xml:space="preserve">neomezenému počtu dodavatelů svůj úmysl zadat zakázku v tomto výběrovém řízení; oznámení otevřené výzvy je výzvou k podání nabídek dodavatelů. Oznámení </w:t>
      </w:r>
      <w:r w:rsidR="00AA7605" w:rsidRPr="00EC1C3A">
        <w:rPr>
          <w:rFonts w:ascii="Arial" w:hAnsi="Arial" w:cs="Arial"/>
          <w:sz w:val="22"/>
        </w:rPr>
        <w:t>výběrového řízení</w:t>
      </w:r>
      <w:r w:rsidRPr="00EC1C3A">
        <w:rPr>
          <w:rFonts w:ascii="Arial" w:hAnsi="Arial" w:cs="Arial"/>
          <w:sz w:val="22"/>
        </w:rPr>
        <w:t xml:space="preserve"> uveřejní zadavatel po celou dobu trvání lhůty pro podání nabídek:</w:t>
      </w:r>
    </w:p>
    <w:p w14:paraId="6A69C943" w14:textId="77777777" w:rsidR="00F72DBE" w:rsidRPr="00EC1C3A" w:rsidRDefault="00BA4034" w:rsidP="00525E4D">
      <w:pPr>
        <w:pStyle w:val="Zkladntext"/>
        <w:keepLines w:val="0"/>
        <w:numPr>
          <w:ilvl w:val="0"/>
          <w:numId w:val="23"/>
        </w:numPr>
        <w:tabs>
          <w:tab w:val="left" w:pos="426"/>
        </w:tabs>
        <w:spacing w:after="240" w:line="276" w:lineRule="auto"/>
        <w:ind w:left="680" w:hanging="71"/>
        <w:rPr>
          <w:rFonts w:ascii="Arial" w:hAnsi="Arial" w:cs="Arial"/>
          <w:sz w:val="22"/>
        </w:rPr>
      </w:pPr>
      <w:r w:rsidRPr="00EC1C3A">
        <w:rPr>
          <w:rFonts w:ascii="Arial" w:hAnsi="Arial" w:cs="Arial"/>
          <w:sz w:val="22"/>
        </w:rPr>
        <w:t>na profilu zadavatele</w:t>
      </w:r>
      <w:r w:rsidR="00B07BBB" w:rsidRPr="00EC1C3A">
        <w:rPr>
          <w:rFonts w:ascii="Arial" w:hAnsi="Arial" w:cs="Arial"/>
          <w:sz w:val="22"/>
        </w:rPr>
        <w:t>,</w:t>
      </w:r>
      <w:r w:rsidR="005654DB" w:rsidRPr="00EC1C3A">
        <w:rPr>
          <w:rFonts w:ascii="Arial" w:hAnsi="Arial" w:cs="Arial"/>
          <w:sz w:val="22"/>
        </w:rPr>
        <w:t xml:space="preserve"> nebo</w:t>
      </w:r>
    </w:p>
    <w:p w14:paraId="775B0559" w14:textId="55DEA8CB" w:rsidR="001614EE" w:rsidRPr="00EC1C3A" w:rsidRDefault="00BA4034" w:rsidP="00525E4D">
      <w:pPr>
        <w:pStyle w:val="Zkladntext"/>
        <w:keepLines w:val="0"/>
        <w:numPr>
          <w:ilvl w:val="0"/>
          <w:numId w:val="23"/>
        </w:numPr>
        <w:tabs>
          <w:tab w:val="left" w:pos="426"/>
        </w:tabs>
        <w:spacing w:after="240" w:line="276" w:lineRule="auto"/>
        <w:ind w:left="680" w:hanging="71"/>
        <w:rPr>
          <w:rFonts w:ascii="Arial" w:hAnsi="Arial" w:cs="Arial"/>
          <w:sz w:val="22"/>
        </w:rPr>
      </w:pPr>
      <w:r w:rsidRPr="00EC1C3A">
        <w:rPr>
          <w:rFonts w:ascii="Arial" w:hAnsi="Arial" w:cs="Arial"/>
          <w:sz w:val="22"/>
        </w:rPr>
        <w:t>v</w:t>
      </w:r>
      <w:r w:rsidR="000A7A57">
        <w:rPr>
          <w:rFonts w:ascii="Arial" w:hAnsi="Arial" w:cs="Arial"/>
          <w:sz w:val="22"/>
        </w:rPr>
        <w:t> národním elektronickém nástroji</w:t>
      </w:r>
      <w:r w:rsidR="007106AA">
        <w:rPr>
          <w:rFonts w:ascii="Arial" w:hAnsi="Arial" w:cs="Arial"/>
          <w:sz w:val="22"/>
        </w:rPr>
        <w:t>.</w:t>
      </w:r>
      <w:r w:rsidR="001614EE" w:rsidRPr="00EC1C3A">
        <w:rPr>
          <w:rFonts w:ascii="Arial" w:hAnsi="Arial" w:cs="Arial"/>
          <w:sz w:val="22"/>
        </w:rPr>
        <w:t xml:space="preserve"> </w:t>
      </w:r>
    </w:p>
    <w:p w14:paraId="6225458E" w14:textId="77777777" w:rsidR="002D0C17" w:rsidRPr="008654A6" w:rsidRDefault="002D0C17" w:rsidP="00525E4D">
      <w:pPr>
        <w:pStyle w:val="Zkladntext"/>
        <w:keepLines w:val="0"/>
        <w:spacing w:after="240" w:line="276" w:lineRule="auto"/>
        <w:ind w:left="680"/>
        <w:rPr>
          <w:rFonts w:ascii="Arial" w:hAnsi="Arial" w:cs="Arial"/>
          <w:sz w:val="22"/>
        </w:rPr>
      </w:pPr>
      <w:r w:rsidRPr="002D0C17">
        <w:rPr>
          <w:rFonts w:ascii="Arial" w:hAnsi="Arial" w:cs="Arial"/>
          <w:sz w:val="22"/>
        </w:rPr>
        <w:t xml:space="preserve">Zadavatel může výzvu po jejím uveřejnění odeslat některým dodavatelům, v takovém případě musí být výzva odeslána alespoň </w:t>
      </w:r>
      <w:r>
        <w:rPr>
          <w:rFonts w:ascii="Arial" w:hAnsi="Arial" w:cs="Arial"/>
          <w:sz w:val="22"/>
        </w:rPr>
        <w:t>3</w:t>
      </w:r>
      <w:r w:rsidRPr="002D0C17">
        <w:rPr>
          <w:rFonts w:ascii="Arial" w:hAnsi="Arial" w:cs="Arial"/>
          <w:sz w:val="22"/>
        </w:rPr>
        <w:t xml:space="preserve"> dodavatelům</w:t>
      </w:r>
      <w:r w:rsidRPr="008654A6">
        <w:rPr>
          <w:rFonts w:ascii="Arial" w:hAnsi="Arial" w:cs="Arial"/>
          <w:sz w:val="22"/>
        </w:rPr>
        <w:t xml:space="preserve">. </w:t>
      </w:r>
    </w:p>
    <w:p w14:paraId="4AEA35A6" w14:textId="19829796" w:rsidR="008479D6" w:rsidRPr="002C3481" w:rsidRDefault="00BA4034" w:rsidP="00525E4D">
      <w:pPr>
        <w:pStyle w:val="Zkladntext"/>
        <w:keepLines w:val="0"/>
        <w:numPr>
          <w:ilvl w:val="2"/>
          <w:numId w:val="22"/>
        </w:numPr>
        <w:spacing w:after="240" w:line="276" w:lineRule="auto"/>
        <w:ind w:left="680"/>
        <w:rPr>
          <w:rFonts w:ascii="Arial" w:hAnsi="Arial" w:cs="Arial"/>
          <w:sz w:val="22"/>
        </w:rPr>
      </w:pPr>
      <w:r w:rsidRPr="00A301F6">
        <w:rPr>
          <w:rFonts w:ascii="Arial" w:hAnsi="Arial" w:cs="Arial"/>
          <w:sz w:val="22"/>
        </w:rPr>
        <w:lastRenderedPageBreak/>
        <w:t xml:space="preserve">V uzavřené </w:t>
      </w:r>
      <w:r w:rsidR="00AA7605" w:rsidRPr="000A7A57">
        <w:rPr>
          <w:rFonts w:ascii="Arial" w:hAnsi="Arial" w:cs="Arial"/>
          <w:sz w:val="22"/>
        </w:rPr>
        <w:t xml:space="preserve">výzvě </w:t>
      </w:r>
      <w:r w:rsidRPr="000A7A57">
        <w:rPr>
          <w:rFonts w:ascii="Arial" w:hAnsi="Arial" w:cs="Arial"/>
          <w:sz w:val="22"/>
        </w:rPr>
        <w:t xml:space="preserve">vyzývá zadavatel písemnou výzvou nejméně 3 </w:t>
      </w:r>
      <w:r w:rsidR="000E229D" w:rsidRPr="007258F5">
        <w:rPr>
          <w:rFonts w:ascii="Arial" w:hAnsi="Arial" w:cs="Arial"/>
          <w:sz w:val="22"/>
        </w:rPr>
        <w:t>dodavatele</w:t>
      </w:r>
      <w:r w:rsidR="00E8717D" w:rsidRPr="00986876">
        <w:rPr>
          <w:rFonts w:ascii="Arial" w:hAnsi="Arial" w:cs="Arial"/>
          <w:sz w:val="22"/>
        </w:rPr>
        <w:t xml:space="preserve"> </w:t>
      </w:r>
      <w:r w:rsidRPr="00986876">
        <w:rPr>
          <w:rFonts w:ascii="Arial" w:hAnsi="Arial" w:cs="Arial"/>
          <w:sz w:val="22"/>
        </w:rPr>
        <w:t xml:space="preserve">k podání nabídky. Zadavatel vyzve pouze </w:t>
      </w:r>
      <w:r w:rsidR="00DE090A" w:rsidRPr="00986876">
        <w:rPr>
          <w:rFonts w:ascii="Arial" w:hAnsi="Arial" w:cs="Arial"/>
          <w:sz w:val="22"/>
        </w:rPr>
        <w:t xml:space="preserve">takové </w:t>
      </w:r>
      <w:r w:rsidR="000E229D" w:rsidRPr="00684829">
        <w:rPr>
          <w:rFonts w:ascii="Arial" w:hAnsi="Arial" w:cs="Arial"/>
          <w:sz w:val="22"/>
        </w:rPr>
        <w:t>dodavatele</w:t>
      </w:r>
      <w:r w:rsidRPr="000F0D55">
        <w:rPr>
          <w:rFonts w:ascii="Arial" w:hAnsi="Arial" w:cs="Arial"/>
          <w:sz w:val="22"/>
        </w:rPr>
        <w:t xml:space="preserve">, o kterých má informace, že jsou </w:t>
      </w:r>
      <w:r w:rsidR="00DE090A" w:rsidRPr="00CB66B6">
        <w:rPr>
          <w:rFonts w:ascii="Arial" w:hAnsi="Arial" w:cs="Arial"/>
          <w:sz w:val="22"/>
        </w:rPr>
        <w:t xml:space="preserve">způsobilí </w:t>
      </w:r>
      <w:r w:rsidRPr="00CB66B6">
        <w:rPr>
          <w:rFonts w:ascii="Arial" w:hAnsi="Arial" w:cs="Arial"/>
          <w:sz w:val="22"/>
        </w:rPr>
        <w:t xml:space="preserve">požadované plnění poskytnout. Zadavatel nesmí vyzývat opakovaně stejný okruh </w:t>
      </w:r>
      <w:r w:rsidR="000E229D" w:rsidRPr="005D5DFB">
        <w:rPr>
          <w:rFonts w:ascii="Arial" w:hAnsi="Arial" w:cs="Arial"/>
          <w:sz w:val="22"/>
        </w:rPr>
        <w:t>dodavatelů</w:t>
      </w:r>
      <w:r w:rsidRPr="001D14C9">
        <w:rPr>
          <w:rFonts w:ascii="Arial" w:hAnsi="Arial" w:cs="Arial"/>
          <w:sz w:val="22"/>
        </w:rPr>
        <w:t>, není-li to odůvodněno předmětem plnění zakázky či jinými zvláštními okolnostmi</w:t>
      </w:r>
      <w:r w:rsidR="005F3ACE" w:rsidRPr="00783CBE">
        <w:rPr>
          <w:rFonts w:ascii="Arial" w:hAnsi="Arial" w:cs="Arial"/>
          <w:sz w:val="22"/>
        </w:rPr>
        <w:t>, případně zrušením předcházejícího výběrového řízení</w:t>
      </w:r>
      <w:r w:rsidRPr="002159EF">
        <w:rPr>
          <w:rFonts w:ascii="Arial" w:hAnsi="Arial" w:cs="Arial"/>
          <w:sz w:val="22"/>
        </w:rPr>
        <w:t>.</w:t>
      </w:r>
    </w:p>
    <w:p w14:paraId="1618F72D" w14:textId="5CCE2FCE" w:rsidR="006A4F0A" w:rsidRPr="00F34E74" w:rsidRDefault="006A4F0A" w:rsidP="00525E4D">
      <w:pPr>
        <w:pStyle w:val="Zkladntext"/>
        <w:keepLines w:val="0"/>
        <w:numPr>
          <w:ilvl w:val="2"/>
          <w:numId w:val="22"/>
        </w:numPr>
        <w:spacing w:after="240" w:line="276" w:lineRule="auto"/>
        <w:ind w:left="680"/>
        <w:rPr>
          <w:rFonts w:ascii="Arial" w:hAnsi="Arial" w:cs="Arial"/>
          <w:sz w:val="22"/>
        </w:rPr>
      </w:pPr>
      <w:r w:rsidRPr="00371C27">
        <w:rPr>
          <w:rFonts w:ascii="Arial" w:hAnsi="Arial" w:cs="Arial"/>
          <w:sz w:val="22"/>
        </w:rPr>
        <w:t xml:space="preserve">Umožňuje-li to předmět zakázky, může zadavatel zadat zakázku na elektronickém tržišti. </w:t>
      </w:r>
      <w:r w:rsidR="000E229D" w:rsidRPr="00371C27">
        <w:rPr>
          <w:rFonts w:ascii="Arial" w:hAnsi="Arial" w:cs="Arial"/>
          <w:sz w:val="22"/>
        </w:rPr>
        <w:t>Při z</w:t>
      </w:r>
      <w:r w:rsidRPr="000309B3">
        <w:rPr>
          <w:rFonts w:ascii="Arial" w:hAnsi="Arial" w:cs="Arial"/>
          <w:sz w:val="22"/>
        </w:rPr>
        <w:t xml:space="preserve">adání zakázky na elektronickém tržišti </w:t>
      </w:r>
      <w:r w:rsidR="000E229D" w:rsidRPr="003D6D6B">
        <w:rPr>
          <w:rFonts w:ascii="Arial" w:hAnsi="Arial" w:cs="Arial"/>
          <w:sz w:val="22"/>
        </w:rPr>
        <w:t xml:space="preserve">postupuje </w:t>
      </w:r>
      <w:r w:rsidRPr="003D6D6B">
        <w:rPr>
          <w:rFonts w:ascii="Arial" w:hAnsi="Arial" w:cs="Arial"/>
          <w:sz w:val="22"/>
        </w:rPr>
        <w:t>zadavatel podle pravidel elektronického tržišt</w:t>
      </w:r>
      <w:r w:rsidRPr="008025F1">
        <w:rPr>
          <w:rFonts w:ascii="Arial" w:hAnsi="Arial" w:cs="Arial"/>
          <w:sz w:val="22"/>
        </w:rPr>
        <w:t>ě</w:t>
      </w:r>
      <w:r w:rsidR="00D438C9" w:rsidRPr="008025F1">
        <w:rPr>
          <w:rFonts w:ascii="Arial" w:hAnsi="Arial" w:cs="Arial"/>
          <w:sz w:val="22"/>
        </w:rPr>
        <w:t xml:space="preserve">, v takovém případě </w:t>
      </w:r>
      <w:r w:rsidR="000E229D" w:rsidRPr="008025F1">
        <w:rPr>
          <w:rFonts w:ascii="Arial" w:hAnsi="Arial" w:cs="Arial"/>
          <w:sz w:val="22"/>
        </w:rPr>
        <w:t xml:space="preserve">se </w:t>
      </w:r>
      <w:r w:rsidR="00D438C9" w:rsidRPr="008025F1">
        <w:rPr>
          <w:rFonts w:ascii="Arial" w:hAnsi="Arial" w:cs="Arial"/>
          <w:sz w:val="22"/>
        </w:rPr>
        <w:t>ustanovení</w:t>
      </w:r>
      <w:r w:rsidR="000E229D" w:rsidRPr="008025F1">
        <w:rPr>
          <w:rFonts w:ascii="Arial" w:hAnsi="Arial" w:cs="Arial"/>
          <w:sz w:val="22"/>
        </w:rPr>
        <w:t xml:space="preserve"> tohoto MP</w:t>
      </w:r>
      <w:r w:rsidR="00D438C9" w:rsidRPr="008025F1">
        <w:rPr>
          <w:rFonts w:ascii="Arial" w:hAnsi="Arial" w:cs="Arial"/>
          <w:sz w:val="22"/>
        </w:rPr>
        <w:t xml:space="preserve"> upravující zadávání zakázek nepoužij</w:t>
      </w:r>
      <w:r w:rsidR="00A36C25">
        <w:rPr>
          <w:rFonts w:ascii="Arial" w:hAnsi="Arial" w:cs="Arial"/>
          <w:sz w:val="22"/>
        </w:rPr>
        <w:t>í</w:t>
      </w:r>
      <w:r w:rsidRPr="00F263D6">
        <w:rPr>
          <w:rFonts w:ascii="Arial" w:hAnsi="Arial" w:cs="Arial"/>
          <w:sz w:val="22"/>
        </w:rPr>
        <w:t xml:space="preserve">. Současně však musí být dodrženy zásady </w:t>
      </w:r>
      <w:r w:rsidR="00A36C25">
        <w:rPr>
          <w:rFonts w:ascii="Arial" w:hAnsi="Arial" w:cs="Arial"/>
          <w:sz w:val="22"/>
        </w:rPr>
        <w:t>dle odst. 6.1.1 tohoto MP</w:t>
      </w:r>
      <w:r w:rsidRPr="00F263D6">
        <w:rPr>
          <w:rFonts w:ascii="Arial" w:hAnsi="Arial" w:cs="Arial"/>
          <w:sz w:val="22"/>
        </w:rPr>
        <w:t>.</w:t>
      </w:r>
    </w:p>
    <w:bookmarkEnd w:id="59"/>
    <w:bookmarkEnd w:id="60"/>
    <w:bookmarkEnd w:id="61"/>
    <w:bookmarkEnd w:id="62"/>
    <w:p w14:paraId="65E321B8" w14:textId="77777777" w:rsidR="008534F2" w:rsidRPr="002010CA" w:rsidRDefault="00BA4034" w:rsidP="00D62D8C">
      <w:pPr>
        <w:pStyle w:val="Mjstyl3"/>
        <w:numPr>
          <w:ilvl w:val="1"/>
          <w:numId w:val="22"/>
        </w:numPr>
        <w:ind w:left="567" w:hanging="567"/>
        <w:rPr>
          <w:b/>
        </w:rPr>
      </w:pPr>
      <w:r w:rsidRPr="002010CA">
        <w:rPr>
          <w:b/>
        </w:rPr>
        <w:t>Zadávací podmínky</w:t>
      </w:r>
    </w:p>
    <w:p w14:paraId="55917093" w14:textId="47240519" w:rsidR="008534F2" w:rsidRPr="002D0C17" w:rsidRDefault="00BA4034"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Součástí </w:t>
      </w:r>
      <w:r w:rsidRPr="00143FF6">
        <w:rPr>
          <w:rFonts w:ascii="Arial" w:hAnsi="Arial" w:cs="Arial"/>
          <w:b/>
          <w:sz w:val="22"/>
        </w:rPr>
        <w:t xml:space="preserve">oznámení </w:t>
      </w:r>
      <w:r w:rsidR="00785536" w:rsidRPr="00143FF6">
        <w:rPr>
          <w:rFonts w:ascii="Arial" w:hAnsi="Arial" w:cs="Arial"/>
          <w:b/>
          <w:sz w:val="22"/>
        </w:rPr>
        <w:t xml:space="preserve">o zahájení výběrového řízení / výzvy k podání nabídky </w:t>
      </w:r>
      <w:r w:rsidRPr="0036562F">
        <w:rPr>
          <w:rFonts w:ascii="Arial" w:hAnsi="Arial" w:cs="Arial"/>
          <w:b/>
          <w:sz w:val="22"/>
        </w:rPr>
        <w:t>(dále jen „oznámení výběrového řízení“)</w:t>
      </w:r>
      <w:r w:rsidRPr="00A301F6">
        <w:rPr>
          <w:rFonts w:ascii="Arial" w:hAnsi="Arial" w:cs="Arial"/>
          <w:sz w:val="22"/>
        </w:rPr>
        <w:t xml:space="preserve"> musí být základní informace o zakázce a</w:t>
      </w:r>
      <w:r w:rsidRPr="000A7A57">
        <w:rPr>
          <w:rFonts w:ascii="Arial" w:hAnsi="Arial" w:cs="Arial"/>
          <w:sz w:val="22"/>
        </w:rPr>
        <w:t xml:space="preserve"> výběrovém řízení. Oznámení musí obsahovat </w:t>
      </w:r>
      <w:r w:rsidR="00DC0C4E" w:rsidRPr="000A7A57">
        <w:rPr>
          <w:rFonts w:ascii="Arial" w:hAnsi="Arial" w:cs="Arial"/>
          <w:sz w:val="22"/>
        </w:rPr>
        <w:t>přímo či nepřímo</w:t>
      </w:r>
      <w:r w:rsidR="00DC0C4E" w:rsidRPr="000A7A57">
        <w:rPr>
          <w:rStyle w:val="Znakapoznpodarou"/>
          <w:rFonts w:ascii="Arial" w:hAnsi="Arial" w:cs="Arial"/>
          <w:sz w:val="22"/>
        </w:rPr>
        <w:footnoteReference w:id="5"/>
      </w:r>
      <w:r w:rsidR="00DC0C4E" w:rsidRPr="000A7A57">
        <w:rPr>
          <w:rFonts w:ascii="Arial" w:hAnsi="Arial" w:cs="Arial"/>
          <w:sz w:val="22"/>
        </w:rPr>
        <w:t xml:space="preserve"> níže uvedené údaje</w:t>
      </w:r>
      <w:r w:rsidRPr="002D0C17">
        <w:rPr>
          <w:rFonts w:ascii="Arial" w:hAnsi="Arial" w:cs="Arial"/>
          <w:sz w:val="22"/>
        </w:rPr>
        <w:t>:</w:t>
      </w:r>
    </w:p>
    <w:p w14:paraId="4798A459" w14:textId="77777777" w:rsidR="008534F2" w:rsidRPr="00EC1C3A" w:rsidRDefault="00BA4034" w:rsidP="00525E4D">
      <w:pPr>
        <w:pStyle w:val="Zkladntext"/>
        <w:keepLines w:val="0"/>
        <w:numPr>
          <w:ilvl w:val="0"/>
          <w:numId w:val="11"/>
        </w:numPr>
        <w:tabs>
          <w:tab w:val="clear" w:pos="780"/>
          <w:tab w:val="left" w:pos="709"/>
          <w:tab w:val="num" w:pos="1276"/>
        </w:tabs>
        <w:spacing w:after="240" w:line="276" w:lineRule="auto"/>
        <w:ind w:left="1276" w:hanging="567"/>
        <w:rPr>
          <w:rFonts w:ascii="Arial" w:hAnsi="Arial" w:cs="Arial"/>
          <w:sz w:val="22"/>
        </w:rPr>
      </w:pPr>
      <w:r w:rsidRPr="002D0C17">
        <w:rPr>
          <w:rFonts w:ascii="Arial" w:hAnsi="Arial" w:cs="Arial"/>
          <w:sz w:val="22"/>
        </w:rPr>
        <w:t>Identifikační údaje zadavatele</w:t>
      </w:r>
      <w:r w:rsidRPr="003F1DF3">
        <w:rPr>
          <w:rStyle w:val="Znakapoznpodarou"/>
          <w:rFonts w:ascii="Arial" w:hAnsi="Arial" w:cs="Arial"/>
          <w:sz w:val="22"/>
        </w:rPr>
        <w:footnoteReference w:id="6"/>
      </w:r>
      <w:r w:rsidRPr="002010CA">
        <w:rPr>
          <w:rFonts w:ascii="Arial" w:hAnsi="Arial" w:cs="Arial"/>
          <w:sz w:val="22"/>
        </w:rPr>
        <w:t>;</w:t>
      </w:r>
    </w:p>
    <w:p w14:paraId="45E5C838" w14:textId="77777777" w:rsidR="008534F2" w:rsidRPr="00EC1C3A"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Název zakázky;</w:t>
      </w:r>
    </w:p>
    <w:p w14:paraId="1B3ED6AD" w14:textId="77777777" w:rsidR="00267CAF" w:rsidRPr="00EC1C3A"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Druh zakázky (dodávky, služby nebo stavební práce);</w:t>
      </w:r>
    </w:p>
    <w:p w14:paraId="54BE6584" w14:textId="77777777" w:rsidR="008534F2" w:rsidRPr="00EC1C3A"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Lhůta a místo pro podání nabídky;</w:t>
      </w:r>
    </w:p>
    <w:p w14:paraId="27495B69" w14:textId="77777777" w:rsidR="00267CAF" w:rsidRPr="00EC1C3A" w:rsidRDefault="00993098"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Předmět zakázky</w:t>
      </w:r>
      <w:r w:rsidR="00647921" w:rsidRPr="00EC1C3A">
        <w:rPr>
          <w:rFonts w:ascii="Arial" w:hAnsi="Arial" w:cs="Arial"/>
          <w:sz w:val="22"/>
        </w:rPr>
        <w:t xml:space="preserve"> v podrobnostech nezbytných pro zpracování nabídky; </w:t>
      </w:r>
    </w:p>
    <w:p w14:paraId="4444988C" w14:textId="77777777" w:rsidR="009862AA" w:rsidRPr="003F1DF3" w:rsidRDefault="009862AA" w:rsidP="00525E4D">
      <w:pPr>
        <w:pStyle w:val="Zkladntext"/>
        <w:keepLines w:val="0"/>
        <w:numPr>
          <w:ilvl w:val="0"/>
          <w:numId w:val="11"/>
        </w:numPr>
        <w:tabs>
          <w:tab w:val="clear" w:pos="780"/>
          <w:tab w:val="left" w:pos="426"/>
          <w:tab w:val="num" w:pos="1276"/>
        </w:tabs>
        <w:spacing w:after="240" w:line="276" w:lineRule="auto"/>
        <w:ind w:left="1276" w:hanging="567"/>
        <w:rPr>
          <w:sz w:val="22"/>
        </w:rPr>
      </w:pPr>
      <w:r w:rsidRPr="003F1DF3">
        <w:rPr>
          <w:rFonts w:ascii="Arial" w:hAnsi="Arial" w:cs="Arial"/>
          <w:sz w:val="22"/>
        </w:rPr>
        <w:t xml:space="preserve">pravidla pro hodnocení nabídek, která zahrnují i) kritéria hodnocení, </w:t>
      </w:r>
      <w:proofErr w:type="spellStart"/>
      <w:r w:rsidRPr="003F1DF3">
        <w:rPr>
          <w:rFonts w:ascii="Arial" w:hAnsi="Arial" w:cs="Arial"/>
          <w:sz w:val="22"/>
        </w:rPr>
        <w:t>ii</w:t>
      </w:r>
      <w:proofErr w:type="spellEnd"/>
      <w:r w:rsidRPr="003F1DF3">
        <w:rPr>
          <w:rFonts w:ascii="Arial" w:hAnsi="Arial" w:cs="Arial"/>
          <w:sz w:val="22"/>
        </w:rPr>
        <w:t xml:space="preserve">) metodu vyhodnocení nabídek v jednotlivých kritériích a </w:t>
      </w:r>
      <w:proofErr w:type="spellStart"/>
      <w:r w:rsidRPr="003F1DF3">
        <w:rPr>
          <w:rFonts w:ascii="Arial" w:hAnsi="Arial" w:cs="Arial"/>
          <w:sz w:val="22"/>
        </w:rPr>
        <w:t>iii</w:t>
      </w:r>
      <w:proofErr w:type="spellEnd"/>
      <w:r w:rsidRPr="003F1DF3">
        <w:rPr>
          <w:rFonts w:ascii="Arial" w:hAnsi="Arial" w:cs="Arial"/>
          <w:sz w:val="22"/>
        </w:rPr>
        <w:t>) váhu nebo jiný matematický vztah mezi kritérii;</w:t>
      </w:r>
    </w:p>
    <w:p w14:paraId="74A152DC" w14:textId="2E54B2D1" w:rsidR="001C4211" w:rsidRPr="00A301F6" w:rsidRDefault="001C4211"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Způsob jednání s </w:t>
      </w:r>
      <w:r w:rsidR="00E8717D" w:rsidRPr="00EC1C3A">
        <w:rPr>
          <w:rFonts w:ascii="Arial" w:hAnsi="Arial" w:cs="Arial"/>
          <w:sz w:val="22"/>
        </w:rPr>
        <w:t>účastník</w:t>
      </w:r>
      <w:r w:rsidR="00E8717D" w:rsidRPr="00410DE2">
        <w:rPr>
          <w:rFonts w:ascii="Arial" w:hAnsi="Arial" w:cs="Arial"/>
          <w:sz w:val="22"/>
        </w:rPr>
        <w:t>y</w:t>
      </w:r>
      <w:r w:rsidRPr="00143FF6">
        <w:rPr>
          <w:rFonts w:ascii="Arial" w:hAnsi="Arial" w:cs="Arial"/>
          <w:sz w:val="22"/>
        </w:rPr>
        <w:t>, pokud hodlá zadavatel s </w:t>
      </w:r>
      <w:r w:rsidR="00E8717D" w:rsidRPr="00143FF6">
        <w:rPr>
          <w:rFonts w:ascii="Arial" w:hAnsi="Arial" w:cs="Arial"/>
          <w:sz w:val="22"/>
        </w:rPr>
        <w:t>účastníky</w:t>
      </w:r>
      <w:r w:rsidRPr="008F0C32">
        <w:rPr>
          <w:rFonts w:ascii="Arial" w:hAnsi="Arial" w:cs="Arial"/>
          <w:sz w:val="22"/>
        </w:rPr>
        <w:t xml:space="preserve"> jednat podle </w:t>
      </w:r>
      <w:r w:rsidR="00DB235C" w:rsidRPr="008F0C32">
        <w:rPr>
          <w:rFonts w:ascii="Arial" w:hAnsi="Arial" w:cs="Arial"/>
          <w:sz w:val="22"/>
        </w:rPr>
        <w:t>odst</w:t>
      </w:r>
      <w:r w:rsidRPr="0036562F">
        <w:rPr>
          <w:rFonts w:ascii="Arial" w:hAnsi="Arial" w:cs="Arial"/>
          <w:sz w:val="22"/>
        </w:rPr>
        <w:t>. 7.4</w:t>
      </w:r>
      <w:r w:rsidR="00E0457F" w:rsidRPr="00A301F6">
        <w:rPr>
          <w:rFonts w:ascii="Arial" w:hAnsi="Arial" w:cs="Arial"/>
          <w:sz w:val="22"/>
        </w:rPr>
        <w:t>;</w:t>
      </w:r>
    </w:p>
    <w:p w14:paraId="6BF4BD2D" w14:textId="7330E1BA" w:rsidR="0057796F" w:rsidRPr="00492029"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A301F6">
        <w:rPr>
          <w:rFonts w:ascii="Arial" w:hAnsi="Arial" w:cs="Arial"/>
          <w:sz w:val="22"/>
        </w:rPr>
        <w:t>Podmínky a požadavky na zpracování nabídky</w:t>
      </w:r>
      <w:r w:rsidR="00623575" w:rsidRPr="000A7A57">
        <w:rPr>
          <w:rFonts w:ascii="Arial" w:hAnsi="Arial" w:cs="Arial"/>
          <w:sz w:val="22"/>
        </w:rPr>
        <w:t xml:space="preserve">, </w:t>
      </w:r>
      <w:r w:rsidRPr="000A7A57">
        <w:rPr>
          <w:rFonts w:ascii="Arial" w:hAnsi="Arial" w:cs="Arial"/>
          <w:sz w:val="22"/>
        </w:rPr>
        <w:t>jaké údaje týkající se předmětu zakázky</w:t>
      </w:r>
      <w:r w:rsidR="00623575" w:rsidRPr="000A7A57">
        <w:rPr>
          <w:rFonts w:ascii="Arial" w:hAnsi="Arial" w:cs="Arial"/>
          <w:sz w:val="22"/>
        </w:rPr>
        <w:t xml:space="preserve"> a</w:t>
      </w:r>
      <w:r w:rsidRPr="000A7A57">
        <w:rPr>
          <w:rFonts w:ascii="Arial" w:hAnsi="Arial" w:cs="Arial"/>
          <w:sz w:val="22"/>
        </w:rPr>
        <w:t xml:space="preserve"> jeho realizace mají </w:t>
      </w:r>
      <w:r w:rsidR="00E8717D" w:rsidRPr="000A7A57">
        <w:rPr>
          <w:rFonts w:ascii="Arial" w:hAnsi="Arial" w:cs="Arial"/>
          <w:sz w:val="22"/>
        </w:rPr>
        <w:t>účastní</w:t>
      </w:r>
      <w:r w:rsidR="00F94606" w:rsidRPr="000A7A57">
        <w:rPr>
          <w:rFonts w:ascii="Arial" w:hAnsi="Arial" w:cs="Arial"/>
          <w:sz w:val="22"/>
        </w:rPr>
        <w:t>ci</w:t>
      </w:r>
      <w:r w:rsidRPr="000A7A57">
        <w:rPr>
          <w:rFonts w:ascii="Arial" w:hAnsi="Arial" w:cs="Arial"/>
          <w:sz w:val="22"/>
        </w:rPr>
        <w:t xml:space="preserve"> v nabídkách uvést, aby mohl zadavatel </w:t>
      </w:r>
      <w:r w:rsidR="0057796F" w:rsidRPr="007258F5">
        <w:rPr>
          <w:rFonts w:ascii="Arial" w:hAnsi="Arial" w:cs="Arial"/>
          <w:sz w:val="22"/>
        </w:rPr>
        <w:t>posoudit soulad nabídky se zadávacími podmínkami</w:t>
      </w:r>
      <w:r w:rsidR="00E0457F" w:rsidRPr="00CB66B6">
        <w:rPr>
          <w:rFonts w:ascii="Arial" w:hAnsi="Arial" w:cs="Arial"/>
          <w:sz w:val="22"/>
        </w:rPr>
        <w:t>;</w:t>
      </w:r>
    </w:p>
    <w:p w14:paraId="270A5FE9" w14:textId="77777777" w:rsidR="00267CAF" w:rsidRPr="001D14C9"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5D5DFB">
        <w:rPr>
          <w:rFonts w:ascii="Arial" w:hAnsi="Arial" w:cs="Arial"/>
          <w:sz w:val="22"/>
        </w:rPr>
        <w:t>Požadavek na způsob zpracování nabídkové ceny;</w:t>
      </w:r>
    </w:p>
    <w:p w14:paraId="540E2B29" w14:textId="77777777" w:rsidR="00267CAF" w:rsidRPr="00783CBE"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783CBE">
        <w:rPr>
          <w:rFonts w:ascii="Arial" w:hAnsi="Arial" w:cs="Arial"/>
          <w:sz w:val="22"/>
        </w:rPr>
        <w:t>Doba a místo plnění zakázky;</w:t>
      </w:r>
    </w:p>
    <w:p w14:paraId="3E9AA29B" w14:textId="77777777" w:rsidR="00CB1389" w:rsidRPr="002159EF"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2159EF">
        <w:rPr>
          <w:rFonts w:ascii="Arial" w:hAnsi="Arial" w:cs="Arial"/>
          <w:sz w:val="22"/>
        </w:rPr>
        <w:t>Požadavky na varianty nabídek, pokud je zadavatel připouští</w:t>
      </w:r>
      <w:r w:rsidR="00CB1389" w:rsidRPr="002159EF">
        <w:rPr>
          <w:rFonts w:ascii="Arial" w:hAnsi="Arial" w:cs="Arial"/>
          <w:sz w:val="22"/>
        </w:rPr>
        <w:t>;</w:t>
      </w:r>
    </w:p>
    <w:p w14:paraId="5C88C77D" w14:textId="0659EE7D" w:rsidR="00DC64D9" w:rsidRDefault="009862AA"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371C27">
        <w:rPr>
          <w:rFonts w:ascii="Arial" w:hAnsi="Arial" w:cs="Arial"/>
          <w:sz w:val="22"/>
        </w:rPr>
        <w:lastRenderedPageBreak/>
        <w:t>Pravidla pro vysvětlení zadávacích podmínek</w:t>
      </w:r>
      <w:r w:rsidR="009638AC" w:rsidRPr="00371C27">
        <w:rPr>
          <w:rFonts w:ascii="Arial" w:hAnsi="Arial" w:cs="Arial"/>
          <w:sz w:val="22"/>
        </w:rPr>
        <w:t xml:space="preserve"> dle </w:t>
      </w:r>
      <w:r w:rsidR="005B7C24" w:rsidRPr="000309B3">
        <w:rPr>
          <w:rFonts w:ascii="Arial" w:hAnsi="Arial" w:cs="Arial"/>
          <w:sz w:val="22"/>
        </w:rPr>
        <w:t xml:space="preserve">odst. </w:t>
      </w:r>
      <w:r w:rsidR="004B367F">
        <w:rPr>
          <w:rFonts w:ascii="Arial" w:hAnsi="Arial" w:cs="Arial"/>
          <w:sz w:val="22"/>
        </w:rPr>
        <w:t>7.3.3 tohoto MP</w:t>
      </w:r>
      <w:r w:rsidR="00DC64D9">
        <w:rPr>
          <w:rFonts w:ascii="Arial" w:hAnsi="Arial" w:cs="Arial"/>
          <w:sz w:val="22"/>
        </w:rPr>
        <w:t>;</w:t>
      </w:r>
    </w:p>
    <w:p w14:paraId="02C18D75" w14:textId="2ADF1640" w:rsidR="00396AC8" w:rsidRPr="004B367F" w:rsidRDefault="00DC64D9"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6DFBDBC7">
        <w:rPr>
          <w:rFonts w:ascii="Arial" w:hAnsi="Arial" w:cs="Arial"/>
          <w:sz w:val="22"/>
          <w:szCs w:val="22"/>
        </w:rPr>
        <w:t>výhrada změny závazku ze smlouvy podle odstavce 9.2.6 tohoto MP, bude-li tato výhrada využita</w:t>
      </w:r>
      <w:r w:rsidR="004B367F" w:rsidRPr="6DFBDBC7">
        <w:rPr>
          <w:rFonts w:ascii="Arial" w:hAnsi="Arial" w:cs="Arial"/>
          <w:sz w:val="22"/>
          <w:szCs w:val="22"/>
        </w:rPr>
        <w:t>.</w:t>
      </w:r>
    </w:p>
    <w:p w14:paraId="565C683E" w14:textId="77777777" w:rsidR="008534F2" w:rsidRPr="008025F1" w:rsidRDefault="00BA4034" w:rsidP="00525E4D">
      <w:pPr>
        <w:pStyle w:val="Zkladntext"/>
        <w:keepLines w:val="0"/>
        <w:numPr>
          <w:ilvl w:val="2"/>
          <w:numId w:val="22"/>
        </w:numPr>
        <w:spacing w:after="240" w:line="276" w:lineRule="auto"/>
        <w:rPr>
          <w:rFonts w:ascii="Arial" w:hAnsi="Arial" w:cs="Arial"/>
          <w:sz w:val="22"/>
        </w:rPr>
      </w:pPr>
      <w:r w:rsidRPr="008025F1">
        <w:rPr>
          <w:rFonts w:ascii="Arial" w:hAnsi="Arial" w:cs="Arial"/>
          <w:sz w:val="22"/>
        </w:rPr>
        <w:t xml:space="preserve">Zadávací </w:t>
      </w:r>
      <w:r w:rsidR="00F1726B" w:rsidRPr="008025F1">
        <w:rPr>
          <w:rFonts w:ascii="Arial" w:hAnsi="Arial" w:cs="Arial"/>
          <w:sz w:val="22"/>
        </w:rPr>
        <w:t xml:space="preserve">podmínky mohou </w:t>
      </w:r>
      <w:r w:rsidRPr="008025F1">
        <w:rPr>
          <w:rFonts w:ascii="Arial" w:hAnsi="Arial" w:cs="Arial"/>
          <w:sz w:val="22"/>
        </w:rPr>
        <w:t>dále obsahovat</w:t>
      </w:r>
      <w:r w:rsidR="004E07E3" w:rsidRPr="008025F1">
        <w:rPr>
          <w:rFonts w:ascii="Arial" w:hAnsi="Arial" w:cs="Arial"/>
          <w:sz w:val="22"/>
        </w:rPr>
        <w:t xml:space="preserve"> zejména</w:t>
      </w:r>
      <w:r w:rsidRPr="008025F1">
        <w:rPr>
          <w:rFonts w:ascii="Arial" w:hAnsi="Arial" w:cs="Arial"/>
          <w:sz w:val="22"/>
        </w:rPr>
        <w:t>:</w:t>
      </w:r>
    </w:p>
    <w:p w14:paraId="3217E8D8" w14:textId="6D77D77D" w:rsidR="0057796F" w:rsidRPr="00A36C25" w:rsidRDefault="0057796F" w:rsidP="00525E4D">
      <w:pPr>
        <w:pStyle w:val="Zkladntext"/>
        <w:keepLines w:val="0"/>
        <w:numPr>
          <w:ilvl w:val="0"/>
          <w:numId w:val="12"/>
        </w:numPr>
        <w:tabs>
          <w:tab w:val="clear" w:pos="780"/>
          <w:tab w:val="left" w:pos="1276"/>
        </w:tabs>
        <w:spacing w:after="240" w:line="276" w:lineRule="auto"/>
        <w:ind w:left="1276" w:hanging="567"/>
        <w:rPr>
          <w:rFonts w:ascii="Arial" w:hAnsi="Arial" w:cs="Arial"/>
          <w:sz w:val="22"/>
        </w:rPr>
      </w:pPr>
      <w:r w:rsidRPr="008025F1">
        <w:rPr>
          <w:rFonts w:ascii="Arial" w:hAnsi="Arial" w:cs="Arial"/>
          <w:sz w:val="22"/>
        </w:rPr>
        <w:t xml:space="preserve">Požadavky na prokázání kvalifikace </w:t>
      </w:r>
      <w:r w:rsidR="00E8717D" w:rsidRPr="00F263D6">
        <w:rPr>
          <w:rFonts w:ascii="Arial" w:hAnsi="Arial" w:cs="Arial"/>
          <w:sz w:val="22"/>
        </w:rPr>
        <w:t>účastník</w:t>
      </w:r>
      <w:r w:rsidR="00E8717D" w:rsidRPr="00F34E74">
        <w:rPr>
          <w:rFonts w:ascii="Arial" w:hAnsi="Arial" w:cs="Arial"/>
          <w:sz w:val="22"/>
        </w:rPr>
        <w:t>a</w:t>
      </w:r>
      <w:r w:rsidR="005D5CE9" w:rsidRPr="00880ED7">
        <w:rPr>
          <w:rFonts w:ascii="Arial" w:hAnsi="Arial" w:cs="Arial"/>
          <w:sz w:val="22"/>
        </w:rPr>
        <w:t xml:space="preserve">; </w:t>
      </w:r>
      <w:r w:rsidRPr="00BC61F0">
        <w:rPr>
          <w:rFonts w:ascii="Arial" w:hAnsi="Arial" w:cs="Arial"/>
          <w:sz w:val="22"/>
        </w:rPr>
        <w:t>pokud zadavatel požadavky na kvalifikaci stanoví</w:t>
      </w:r>
      <w:r w:rsidR="00567FFB" w:rsidRPr="009E2F1A">
        <w:rPr>
          <w:rFonts w:ascii="Arial" w:hAnsi="Arial" w:cs="Arial"/>
          <w:sz w:val="22"/>
        </w:rPr>
        <w:t xml:space="preserve"> </w:t>
      </w:r>
      <w:r w:rsidR="008C231D" w:rsidRPr="009E2F1A">
        <w:rPr>
          <w:rFonts w:ascii="Arial" w:hAnsi="Arial" w:cs="Arial"/>
          <w:sz w:val="22"/>
        </w:rPr>
        <w:t xml:space="preserve">tyto </w:t>
      </w:r>
      <w:r w:rsidR="00031129">
        <w:rPr>
          <w:rFonts w:ascii="Arial" w:hAnsi="Arial" w:cs="Arial"/>
          <w:sz w:val="22"/>
        </w:rPr>
        <w:t>požadavky</w:t>
      </w:r>
      <w:r w:rsidR="008C231D" w:rsidRPr="009E2F1A">
        <w:rPr>
          <w:rFonts w:ascii="Arial" w:hAnsi="Arial" w:cs="Arial"/>
          <w:sz w:val="22"/>
        </w:rPr>
        <w:t xml:space="preserve"> v souladu s </w:t>
      </w:r>
      <w:proofErr w:type="spellStart"/>
      <w:r w:rsidR="008C231D" w:rsidRPr="009E2F1A">
        <w:rPr>
          <w:rFonts w:ascii="Arial" w:hAnsi="Arial" w:cs="Arial"/>
          <w:sz w:val="22"/>
        </w:rPr>
        <w:t>ust</w:t>
      </w:r>
      <w:proofErr w:type="spellEnd"/>
      <w:r w:rsidR="008C231D" w:rsidRPr="009E2F1A">
        <w:rPr>
          <w:rFonts w:ascii="Arial" w:hAnsi="Arial" w:cs="Arial"/>
          <w:sz w:val="22"/>
        </w:rPr>
        <w:t xml:space="preserve">. </w:t>
      </w:r>
      <w:r w:rsidR="00C46CE8" w:rsidRPr="00A36C25">
        <w:rPr>
          <w:rFonts w:ascii="Arial" w:hAnsi="Arial" w:cs="Arial"/>
          <w:sz w:val="22"/>
        </w:rPr>
        <w:t xml:space="preserve">§ 53 odst. 4 </w:t>
      </w:r>
      <w:r w:rsidR="008C231D" w:rsidRPr="00A36C25">
        <w:rPr>
          <w:rFonts w:ascii="Arial" w:hAnsi="Arial" w:cs="Arial"/>
          <w:sz w:val="22"/>
        </w:rPr>
        <w:t>ZZVZ</w:t>
      </w:r>
      <w:r w:rsidR="00E0457F" w:rsidRPr="00A36C25">
        <w:rPr>
          <w:rFonts w:ascii="Arial" w:hAnsi="Arial" w:cs="Arial"/>
          <w:sz w:val="22"/>
        </w:rPr>
        <w:t>;</w:t>
      </w:r>
    </w:p>
    <w:p w14:paraId="5A4C7A89" w14:textId="2992C921" w:rsidR="0057796F" w:rsidRPr="00783CBE" w:rsidRDefault="0057796F" w:rsidP="00525E4D">
      <w:pPr>
        <w:pStyle w:val="Zkladntext"/>
        <w:keepLines w:val="0"/>
        <w:numPr>
          <w:ilvl w:val="0"/>
          <w:numId w:val="12"/>
        </w:numPr>
        <w:tabs>
          <w:tab w:val="clear" w:pos="780"/>
          <w:tab w:val="left" w:pos="1276"/>
        </w:tabs>
        <w:spacing w:after="240" w:line="276" w:lineRule="auto"/>
        <w:ind w:left="1276" w:hanging="567"/>
        <w:rPr>
          <w:rFonts w:ascii="Arial" w:hAnsi="Arial" w:cs="Arial"/>
          <w:sz w:val="22"/>
        </w:rPr>
      </w:pPr>
      <w:r w:rsidRPr="006B129C">
        <w:rPr>
          <w:rFonts w:ascii="Arial" w:hAnsi="Arial" w:cs="Arial"/>
          <w:sz w:val="22"/>
        </w:rPr>
        <w:t>Obchodní podmínky</w:t>
      </w:r>
      <w:r w:rsidR="00783CBE">
        <w:rPr>
          <w:rFonts w:ascii="Arial" w:hAnsi="Arial" w:cs="Arial"/>
          <w:sz w:val="22"/>
        </w:rPr>
        <w:t xml:space="preserve"> a jiné smluvní podmínky</w:t>
      </w:r>
      <w:r w:rsidRPr="00783CBE">
        <w:rPr>
          <w:rFonts w:ascii="Arial" w:hAnsi="Arial" w:cs="Arial"/>
          <w:sz w:val="22"/>
        </w:rPr>
        <w:t xml:space="preserve"> nebo závazný vzor smlouvy na plnění zakázky</w:t>
      </w:r>
      <w:r w:rsidR="00E0457F" w:rsidRPr="00783CBE">
        <w:rPr>
          <w:rFonts w:ascii="Arial" w:hAnsi="Arial" w:cs="Arial"/>
          <w:sz w:val="22"/>
        </w:rPr>
        <w:t>;</w:t>
      </w:r>
      <w:r w:rsidRPr="00783CBE">
        <w:rPr>
          <w:rFonts w:ascii="Arial" w:hAnsi="Arial" w:cs="Arial"/>
          <w:sz w:val="22"/>
        </w:rPr>
        <w:t xml:space="preserve"> </w:t>
      </w:r>
    </w:p>
    <w:p w14:paraId="5162C452" w14:textId="6A577E0E" w:rsidR="00A301F6" w:rsidRPr="004B367F" w:rsidRDefault="00BA4034" w:rsidP="00525E4D">
      <w:pPr>
        <w:pStyle w:val="Zkladntext"/>
        <w:keepLines w:val="0"/>
        <w:numPr>
          <w:ilvl w:val="0"/>
          <w:numId w:val="12"/>
        </w:numPr>
        <w:tabs>
          <w:tab w:val="clear" w:pos="780"/>
          <w:tab w:val="left" w:pos="709"/>
          <w:tab w:val="num" w:pos="1276"/>
        </w:tabs>
        <w:spacing w:after="240" w:line="276" w:lineRule="auto"/>
        <w:ind w:left="1276" w:hanging="567"/>
        <w:rPr>
          <w:rFonts w:ascii="Arial" w:hAnsi="Arial" w:cs="Arial"/>
          <w:sz w:val="22"/>
        </w:rPr>
      </w:pPr>
      <w:r w:rsidRPr="002159EF">
        <w:rPr>
          <w:rFonts w:ascii="Arial" w:hAnsi="Arial" w:cs="Arial"/>
          <w:sz w:val="22"/>
        </w:rPr>
        <w:t xml:space="preserve">Požadavky na specifikaci případných </w:t>
      </w:r>
      <w:r w:rsidR="00C46CE8" w:rsidRPr="002C3481">
        <w:rPr>
          <w:rFonts w:ascii="Arial" w:hAnsi="Arial" w:cs="Arial"/>
          <w:sz w:val="22"/>
        </w:rPr>
        <w:t xml:space="preserve">poddodavatelů </w:t>
      </w:r>
      <w:r w:rsidRPr="00371C27">
        <w:rPr>
          <w:rFonts w:ascii="Arial" w:hAnsi="Arial" w:cs="Arial"/>
          <w:sz w:val="22"/>
        </w:rPr>
        <w:t xml:space="preserve">(identifikační údaje) a věcné vymezení plnění dodaného jejich prostřednictvím; </w:t>
      </w:r>
    </w:p>
    <w:p w14:paraId="55125587" w14:textId="77777777" w:rsidR="00A301F6" w:rsidRPr="00EC1C3A" w:rsidRDefault="00A301F6" w:rsidP="00525E4D">
      <w:pPr>
        <w:pStyle w:val="Zkladntext"/>
        <w:keepLines w:val="0"/>
        <w:numPr>
          <w:ilvl w:val="2"/>
          <w:numId w:val="22"/>
        </w:numPr>
        <w:spacing w:after="240" w:line="276" w:lineRule="auto"/>
        <w:rPr>
          <w:rFonts w:ascii="Arial" w:hAnsi="Arial" w:cs="Arial"/>
          <w:sz w:val="22"/>
        </w:rPr>
      </w:pPr>
      <w:r w:rsidRPr="00EC1C3A">
        <w:rPr>
          <w:rFonts w:ascii="Arial" w:hAnsi="Arial" w:cs="Arial"/>
          <w:sz w:val="22"/>
        </w:rPr>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3B6810C8" w14:textId="77777777" w:rsidR="00A301F6" w:rsidRPr="00EC1C3A" w:rsidRDefault="00A301F6" w:rsidP="00525E4D">
      <w:pPr>
        <w:pStyle w:val="Zkladntext"/>
        <w:keepLines w:val="0"/>
        <w:numPr>
          <w:ilvl w:val="0"/>
          <w:numId w:val="81"/>
        </w:numPr>
        <w:spacing w:after="240" w:line="276" w:lineRule="auto"/>
        <w:ind w:left="1077" w:hanging="357"/>
        <w:rPr>
          <w:rFonts w:ascii="Arial" w:hAnsi="Arial" w:cs="Arial"/>
          <w:sz w:val="22"/>
        </w:rPr>
      </w:pPr>
      <w:r w:rsidRPr="00EC1C3A">
        <w:rPr>
          <w:rFonts w:ascii="Arial" w:hAnsi="Arial" w:cs="Arial"/>
          <w:sz w:val="22"/>
        </w:rPr>
        <w:t xml:space="preserve">určité dodavatele nebo výrobky, nebo </w:t>
      </w:r>
    </w:p>
    <w:p w14:paraId="2258A259" w14:textId="77777777" w:rsidR="00A301F6" w:rsidRDefault="00A301F6" w:rsidP="00525E4D">
      <w:pPr>
        <w:pStyle w:val="Zkladntext"/>
        <w:keepLines w:val="0"/>
        <w:numPr>
          <w:ilvl w:val="0"/>
          <w:numId w:val="81"/>
        </w:numPr>
        <w:spacing w:after="240" w:line="276" w:lineRule="auto"/>
        <w:ind w:left="1077" w:hanging="357"/>
        <w:rPr>
          <w:rFonts w:ascii="Arial" w:hAnsi="Arial" w:cs="Arial"/>
          <w:sz w:val="22"/>
        </w:rPr>
      </w:pPr>
      <w:r w:rsidRPr="00EC1C3A">
        <w:rPr>
          <w:rFonts w:ascii="Arial" w:hAnsi="Arial" w:cs="Arial"/>
          <w:sz w:val="22"/>
        </w:rPr>
        <w:t xml:space="preserve">patenty na vynálezy, užitné vzory, průmyslové vzory, ochranné známky nebo označení původu. </w:t>
      </w:r>
    </w:p>
    <w:p w14:paraId="189811CF" w14:textId="7EF16148" w:rsidR="00396AC8" w:rsidRPr="004B367F" w:rsidRDefault="000A7A57" w:rsidP="00525E4D">
      <w:pPr>
        <w:pStyle w:val="Zkladntext"/>
        <w:keepLines w:val="0"/>
        <w:numPr>
          <w:ilvl w:val="2"/>
          <w:numId w:val="22"/>
        </w:numPr>
        <w:spacing w:after="240" w:line="276" w:lineRule="auto"/>
        <w:rPr>
          <w:rFonts w:ascii="Arial" w:hAnsi="Arial" w:cs="Arial"/>
          <w:sz w:val="22"/>
        </w:rPr>
      </w:pPr>
      <w:r w:rsidRPr="000A7A57">
        <w:rPr>
          <w:rFonts w:ascii="Arial" w:hAnsi="Arial" w:cs="Arial"/>
          <w:sz w:val="22"/>
        </w:rPr>
        <w:t xml:space="preserve">Odkaz podle </w:t>
      </w:r>
      <w:r w:rsidR="00376B4F">
        <w:rPr>
          <w:rFonts w:ascii="Arial" w:hAnsi="Arial" w:cs="Arial"/>
          <w:sz w:val="22"/>
        </w:rPr>
        <w:t xml:space="preserve">odst. 7.2.3 </w:t>
      </w:r>
      <w:r w:rsidRPr="000A7A57">
        <w:rPr>
          <w:rFonts w:ascii="Arial" w:hAnsi="Arial" w:cs="Arial"/>
          <w:sz w:val="22"/>
        </w:rPr>
        <w:t xml:space="preserve">může zadavatel použít, pokud stanovení technických podmínek </w:t>
      </w:r>
      <w:r>
        <w:rPr>
          <w:rFonts w:ascii="Arial" w:hAnsi="Arial" w:cs="Arial"/>
          <w:sz w:val="22"/>
        </w:rPr>
        <w:t>bez použití takového odkazu</w:t>
      </w:r>
      <w:r w:rsidRPr="000A7A57">
        <w:rPr>
          <w:rFonts w:ascii="Arial" w:hAnsi="Arial" w:cs="Arial"/>
          <w:sz w:val="22"/>
        </w:rPr>
        <w:t xml:space="preserve"> nemůže být dostatečně přesné nebo srozumitelné. U každého takového odkazu zadavatel uvede možnost nabídnout rovnocenné řešení.</w:t>
      </w:r>
    </w:p>
    <w:p w14:paraId="3E3062A5" w14:textId="50FCDE3B" w:rsidR="00A47153" w:rsidRPr="002C3481" w:rsidRDefault="009C14C1" w:rsidP="00525E4D">
      <w:pPr>
        <w:pStyle w:val="Zkladntext"/>
        <w:keepLines w:val="0"/>
        <w:numPr>
          <w:ilvl w:val="2"/>
          <w:numId w:val="22"/>
        </w:numPr>
        <w:spacing w:after="240" w:line="276" w:lineRule="auto"/>
        <w:rPr>
          <w:rFonts w:ascii="Arial" w:hAnsi="Arial" w:cs="Arial"/>
          <w:sz w:val="22"/>
        </w:rPr>
      </w:pPr>
      <w:r w:rsidRPr="007258F5">
        <w:rPr>
          <w:rFonts w:ascii="Arial" w:hAnsi="Arial" w:cs="Arial"/>
          <w:sz w:val="22"/>
        </w:rPr>
        <w:t>Vzorový f</w:t>
      </w:r>
      <w:r w:rsidR="00A47153" w:rsidRPr="00986876">
        <w:rPr>
          <w:rFonts w:ascii="Arial" w:hAnsi="Arial" w:cs="Arial"/>
          <w:sz w:val="22"/>
        </w:rPr>
        <w:t xml:space="preserve">ormulář oznámení výběrového </w:t>
      </w:r>
      <w:proofErr w:type="gramStart"/>
      <w:r w:rsidR="00A47153" w:rsidRPr="00986876">
        <w:rPr>
          <w:rFonts w:ascii="Arial" w:hAnsi="Arial" w:cs="Arial"/>
          <w:sz w:val="22"/>
        </w:rPr>
        <w:t>řízení - zadávacích</w:t>
      </w:r>
      <w:proofErr w:type="gramEnd"/>
      <w:r w:rsidR="00A47153" w:rsidRPr="00986876">
        <w:rPr>
          <w:rFonts w:ascii="Arial" w:hAnsi="Arial" w:cs="Arial"/>
          <w:sz w:val="22"/>
        </w:rPr>
        <w:t xml:space="preserve"> podmínek je přílohou č. </w:t>
      </w:r>
      <w:r w:rsidR="00B80B10" w:rsidRPr="00CB66B6">
        <w:rPr>
          <w:rFonts w:ascii="Arial" w:hAnsi="Arial" w:cs="Arial"/>
          <w:sz w:val="22"/>
        </w:rPr>
        <w:t xml:space="preserve">2 </w:t>
      </w:r>
      <w:r w:rsidR="00A47153" w:rsidRPr="00CB66B6">
        <w:rPr>
          <w:rFonts w:ascii="Arial" w:hAnsi="Arial" w:cs="Arial"/>
          <w:sz w:val="22"/>
        </w:rPr>
        <w:t xml:space="preserve">tohoto MP. </w:t>
      </w:r>
      <w:r w:rsidR="00B07BBB" w:rsidRPr="00492029">
        <w:rPr>
          <w:rFonts w:ascii="Arial" w:hAnsi="Arial" w:cs="Arial"/>
          <w:sz w:val="22"/>
        </w:rPr>
        <w:t>Tento formulář má pouze dopor</w:t>
      </w:r>
      <w:r w:rsidR="00B07BBB" w:rsidRPr="005D5DFB">
        <w:rPr>
          <w:rFonts w:ascii="Arial" w:hAnsi="Arial" w:cs="Arial"/>
          <w:sz w:val="22"/>
        </w:rPr>
        <w:t xml:space="preserve">učující charakter, nicméně vždy je nutné dodržet minimálně požadavky </w:t>
      </w:r>
      <w:r w:rsidR="0002093F" w:rsidRPr="00783CBE">
        <w:rPr>
          <w:rFonts w:ascii="Arial" w:hAnsi="Arial" w:cs="Arial"/>
          <w:sz w:val="22"/>
        </w:rPr>
        <w:t>stanovené</w:t>
      </w:r>
      <w:r w:rsidR="00B07BBB" w:rsidRPr="00783CBE">
        <w:rPr>
          <w:rFonts w:ascii="Arial" w:hAnsi="Arial" w:cs="Arial"/>
          <w:sz w:val="22"/>
        </w:rPr>
        <w:t xml:space="preserve"> v </w:t>
      </w:r>
      <w:r w:rsidR="005B7C24" w:rsidRPr="002159EF">
        <w:rPr>
          <w:rFonts w:ascii="Arial" w:hAnsi="Arial" w:cs="Arial"/>
          <w:sz w:val="22"/>
        </w:rPr>
        <w:t xml:space="preserve">odst. </w:t>
      </w:r>
      <w:r w:rsidR="00B07BBB" w:rsidRPr="002159EF">
        <w:rPr>
          <w:rFonts w:ascii="Arial" w:hAnsi="Arial" w:cs="Arial"/>
          <w:sz w:val="22"/>
        </w:rPr>
        <w:t>7.2.1</w:t>
      </w:r>
      <w:r w:rsidR="006A4F0A" w:rsidRPr="002159EF">
        <w:rPr>
          <w:rFonts w:ascii="Arial" w:hAnsi="Arial" w:cs="Arial"/>
          <w:sz w:val="22"/>
        </w:rPr>
        <w:t>.</w:t>
      </w:r>
      <w:r w:rsidR="00B07BBB" w:rsidRPr="002159EF">
        <w:rPr>
          <w:rFonts w:ascii="Arial" w:hAnsi="Arial" w:cs="Arial"/>
          <w:sz w:val="22"/>
        </w:rPr>
        <w:t xml:space="preserve"> </w:t>
      </w:r>
    </w:p>
    <w:p w14:paraId="614522C4" w14:textId="77777777" w:rsidR="008534F2" w:rsidRPr="002010CA" w:rsidRDefault="008534F2" w:rsidP="008534F2">
      <w:pPr>
        <w:pStyle w:val="Mjstyl4"/>
        <w:numPr>
          <w:ilvl w:val="0"/>
          <w:numId w:val="0"/>
        </w:numPr>
      </w:pPr>
    </w:p>
    <w:p w14:paraId="34539657" w14:textId="049EB65B" w:rsidR="008534F2" w:rsidRPr="002010CA" w:rsidRDefault="00BA4034" w:rsidP="00D62D8C">
      <w:pPr>
        <w:pStyle w:val="Mjstyl3"/>
        <w:numPr>
          <w:ilvl w:val="1"/>
          <w:numId w:val="22"/>
        </w:numPr>
        <w:ind w:left="567" w:hanging="567"/>
        <w:rPr>
          <w:b/>
        </w:rPr>
      </w:pPr>
      <w:bookmarkStart w:id="63" w:name="_Toc320285887"/>
      <w:bookmarkStart w:id="64" w:name="_Toc283647555"/>
      <w:bookmarkStart w:id="65" w:name="_Toc323899547"/>
      <w:r w:rsidRPr="002010CA">
        <w:rPr>
          <w:b/>
        </w:rPr>
        <w:t>Lhůta pro podání nabídek</w:t>
      </w:r>
      <w:bookmarkEnd w:id="63"/>
      <w:bookmarkEnd w:id="64"/>
      <w:bookmarkEnd w:id="65"/>
      <w:r w:rsidRPr="002010CA">
        <w:rPr>
          <w:b/>
        </w:rPr>
        <w:t xml:space="preserve"> a</w:t>
      </w:r>
      <w:r w:rsidR="002C3481">
        <w:rPr>
          <w:b/>
        </w:rPr>
        <w:t xml:space="preserve"> </w:t>
      </w:r>
      <w:r w:rsidR="00C46CE8" w:rsidRPr="002010CA">
        <w:rPr>
          <w:b/>
        </w:rPr>
        <w:t>vysvětlení</w:t>
      </w:r>
      <w:r w:rsidRPr="002010CA">
        <w:rPr>
          <w:b/>
        </w:rPr>
        <w:t> zadávací</w:t>
      </w:r>
      <w:r w:rsidR="00C46CE8" w:rsidRPr="002010CA">
        <w:rPr>
          <w:b/>
        </w:rPr>
        <w:t>ch</w:t>
      </w:r>
      <w:r w:rsidRPr="002010CA">
        <w:rPr>
          <w:b/>
        </w:rPr>
        <w:t xml:space="preserve"> podmín</w:t>
      </w:r>
      <w:r w:rsidR="00C46CE8" w:rsidRPr="002010CA">
        <w:rPr>
          <w:b/>
        </w:rPr>
        <w:t>e</w:t>
      </w:r>
      <w:r w:rsidRPr="002010CA">
        <w:rPr>
          <w:b/>
        </w:rPr>
        <w:t>k</w:t>
      </w:r>
    </w:p>
    <w:p w14:paraId="05BB58FB" w14:textId="3FD2FA67" w:rsidR="008534F2" w:rsidRPr="000A7A57" w:rsidRDefault="00BA4034"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Lhůtu pro podání nabídek stanoví zadavatel </w:t>
      </w:r>
      <w:r w:rsidRPr="00143FF6">
        <w:rPr>
          <w:rFonts w:ascii="Arial" w:hAnsi="Arial" w:cs="Arial"/>
          <w:sz w:val="22"/>
        </w:rPr>
        <w:t>vždy s ohledem na předmět zakázky v</w:t>
      </w:r>
      <w:r w:rsidR="00C05393">
        <w:rPr>
          <w:rFonts w:ascii="Arial" w:hAnsi="Arial" w:cs="Arial"/>
          <w:sz w:val="22"/>
        </w:rPr>
        <w:t> </w:t>
      </w:r>
      <w:r w:rsidRPr="00143FF6">
        <w:rPr>
          <w:rFonts w:ascii="Arial" w:hAnsi="Arial" w:cs="Arial"/>
          <w:sz w:val="22"/>
        </w:rPr>
        <w:t>oznámení výběrového řízení stanovením konce lhůty pro podání nabídek.</w:t>
      </w:r>
      <w:r w:rsidR="00632D78" w:rsidRPr="00143FF6">
        <w:rPr>
          <w:rFonts w:ascii="Arial" w:hAnsi="Arial" w:cs="Arial"/>
          <w:sz w:val="22"/>
        </w:rPr>
        <w:t xml:space="preserve"> Lhůta stanovená podle tohoto MP počíná dnem, </w:t>
      </w:r>
      <w:r w:rsidR="00BC7089">
        <w:rPr>
          <w:rFonts w:ascii="Arial" w:hAnsi="Arial" w:cs="Arial"/>
          <w:sz w:val="22"/>
        </w:rPr>
        <w:t>který následuje po dn</w:t>
      </w:r>
      <w:r w:rsidR="00297BF5">
        <w:rPr>
          <w:rFonts w:ascii="Arial" w:hAnsi="Arial" w:cs="Arial"/>
          <w:sz w:val="22"/>
        </w:rPr>
        <w:t>u</w:t>
      </w:r>
      <w:r w:rsidR="00BC7089">
        <w:rPr>
          <w:rFonts w:ascii="Arial" w:hAnsi="Arial" w:cs="Arial"/>
          <w:sz w:val="22"/>
        </w:rPr>
        <w:t xml:space="preserve"> </w:t>
      </w:r>
      <w:r w:rsidR="00D316B1" w:rsidRPr="000A7A57">
        <w:rPr>
          <w:rFonts w:ascii="Arial" w:hAnsi="Arial" w:cs="Arial"/>
          <w:sz w:val="22"/>
        </w:rPr>
        <w:t>uveřejnění oznámení o zahájení výběrového řízení</w:t>
      </w:r>
      <w:r w:rsidR="002D0C17">
        <w:rPr>
          <w:rFonts w:ascii="Arial" w:hAnsi="Arial" w:cs="Arial"/>
          <w:sz w:val="22"/>
        </w:rPr>
        <w:t xml:space="preserve"> podle odst. 7.1.2 a 7.1.</w:t>
      </w:r>
      <w:r w:rsidR="00C848C2">
        <w:rPr>
          <w:rFonts w:ascii="Arial" w:hAnsi="Arial" w:cs="Arial"/>
          <w:sz w:val="22"/>
        </w:rPr>
        <w:t>4</w:t>
      </w:r>
      <w:r w:rsidR="002D0C17">
        <w:rPr>
          <w:rFonts w:ascii="Arial" w:hAnsi="Arial" w:cs="Arial"/>
          <w:sz w:val="22"/>
        </w:rPr>
        <w:t xml:space="preserve"> nebo </w:t>
      </w:r>
      <w:r w:rsidR="00D316B1" w:rsidRPr="000A7A57">
        <w:rPr>
          <w:rFonts w:ascii="Arial" w:hAnsi="Arial" w:cs="Arial"/>
          <w:sz w:val="22"/>
        </w:rPr>
        <w:t>odeslání výzvy k podání nabídky</w:t>
      </w:r>
      <w:r w:rsidR="002D0C17">
        <w:rPr>
          <w:rFonts w:ascii="Arial" w:hAnsi="Arial" w:cs="Arial"/>
          <w:sz w:val="22"/>
        </w:rPr>
        <w:t xml:space="preserve"> podle odst. </w:t>
      </w:r>
      <w:r w:rsidR="00B40958">
        <w:rPr>
          <w:rFonts w:ascii="Arial" w:hAnsi="Arial" w:cs="Arial"/>
          <w:sz w:val="22"/>
        </w:rPr>
        <w:t>7.1.</w:t>
      </w:r>
      <w:r w:rsidR="00C848C2">
        <w:rPr>
          <w:rFonts w:ascii="Arial" w:hAnsi="Arial" w:cs="Arial"/>
          <w:sz w:val="22"/>
        </w:rPr>
        <w:t>3</w:t>
      </w:r>
      <w:r w:rsidR="00D316B1" w:rsidRPr="000A7A57">
        <w:rPr>
          <w:rFonts w:ascii="Arial" w:hAnsi="Arial" w:cs="Arial"/>
          <w:sz w:val="22"/>
        </w:rPr>
        <w:t>.</w:t>
      </w:r>
      <w:r w:rsidR="00632D78" w:rsidRPr="000A7A57">
        <w:rPr>
          <w:rFonts w:ascii="Arial" w:hAnsi="Arial" w:cs="Arial"/>
          <w:sz w:val="22"/>
        </w:rPr>
        <w:t xml:space="preserve"> </w:t>
      </w:r>
    </w:p>
    <w:p w14:paraId="7F5152B2" w14:textId="77777777" w:rsidR="00C14B0D" w:rsidRPr="002D0C17" w:rsidRDefault="00BA4034" w:rsidP="00525E4D">
      <w:pPr>
        <w:pStyle w:val="Zkladntext"/>
        <w:keepLines w:val="0"/>
        <w:numPr>
          <w:ilvl w:val="2"/>
          <w:numId w:val="22"/>
        </w:numPr>
        <w:spacing w:after="240" w:line="276" w:lineRule="auto"/>
        <w:rPr>
          <w:rFonts w:ascii="Arial" w:hAnsi="Arial" w:cs="Arial"/>
          <w:sz w:val="22"/>
        </w:rPr>
      </w:pPr>
      <w:r w:rsidRPr="000A7A57">
        <w:rPr>
          <w:rFonts w:ascii="Arial" w:hAnsi="Arial" w:cs="Arial"/>
          <w:sz w:val="22"/>
        </w:rPr>
        <w:t>Lhůta pro podání nabídek nesmí být</w:t>
      </w:r>
    </w:p>
    <w:p w14:paraId="6DDE7BBC" w14:textId="33AAF172" w:rsidR="00C14B0D" w:rsidRPr="002010CA" w:rsidRDefault="00BA4034" w:rsidP="00525E4D">
      <w:pPr>
        <w:numPr>
          <w:ilvl w:val="0"/>
          <w:numId w:val="25"/>
        </w:numPr>
        <w:tabs>
          <w:tab w:val="clear" w:pos="1068"/>
          <w:tab w:val="num" w:pos="-8647"/>
        </w:tabs>
        <w:spacing w:after="240" w:line="276" w:lineRule="auto"/>
        <w:ind w:left="1276" w:hanging="568"/>
      </w:pPr>
      <w:r w:rsidRPr="002010CA">
        <w:t>u zakázek malé</w:t>
      </w:r>
      <w:r w:rsidR="005B7C24" w:rsidRPr="002010CA">
        <w:t>ho</w:t>
      </w:r>
      <w:r w:rsidRPr="002010CA">
        <w:t xml:space="preserve"> </w:t>
      </w:r>
      <w:r w:rsidR="005B7C24" w:rsidRPr="002010CA">
        <w:t>rozsahu</w:t>
      </w:r>
      <w:r w:rsidRPr="002010CA">
        <w:t xml:space="preserve"> kratší než 10 dnů,</w:t>
      </w:r>
    </w:p>
    <w:p w14:paraId="0B3DCBEB" w14:textId="4F5228DF" w:rsidR="00C14B0D" w:rsidRPr="002010CA" w:rsidRDefault="00785604" w:rsidP="00525E4D">
      <w:pPr>
        <w:numPr>
          <w:ilvl w:val="0"/>
          <w:numId w:val="25"/>
        </w:numPr>
        <w:tabs>
          <w:tab w:val="clear" w:pos="1068"/>
          <w:tab w:val="num" w:pos="-8647"/>
        </w:tabs>
        <w:spacing w:after="240" w:line="276" w:lineRule="auto"/>
        <w:ind w:left="1276" w:hanging="567"/>
      </w:pPr>
      <w:r w:rsidRPr="002010CA">
        <w:t xml:space="preserve">u zakázek </w:t>
      </w:r>
      <w:r w:rsidR="00BA4034" w:rsidRPr="002010CA">
        <w:t xml:space="preserve">vyšší </w:t>
      </w:r>
      <w:r w:rsidR="009237BA" w:rsidRPr="002010CA">
        <w:t xml:space="preserve">hodnoty </w:t>
      </w:r>
      <w:r w:rsidR="00BA4034" w:rsidRPr="002010CA">
        <w:t xml:space="preserve">kratší než </w:t>
      </w:r>
      <w:r w:rsidR="009237BA" w:rsidRPr="002010CA">
        <w:t xml:space="preserve">15 </w:t>
      </w:r>
      <w:r w:rsidR="00BA4034" w:rsidRPr="002010CA">
        <w:t xml:space="preserve">dnů </w:t>
      </w:r>
      <w:r w:rsidRPr="002010CA">
        <w:t xml:space="preserve">a kratší než </w:t>
      </w:r>
      <w:r w:rsidR="00E8717D" w:rsidRPr="002010CA">
        <w:t xml:space="preserve">30 </w:t>
      </w:r>
      <w:r w:rsidRPr="002010CA">
        <w:t>dnů v případě zakázek</w:t>
      </w:r>
      <w:r w:rsidR="006A4F0A" w:rsidRPr="002010CA">
        <w:t>,</w:t>
      </w:r>
      <w:r w:rsidRPr="002010CA">
        <w:t xml:space="preserve"> </w:t>
      </w:r>
      <w:r w:rsidR="0074133B" w:rsidRPr="002010CA">
        <w:t xml:space="preserve">jejichž předpokládaná hodnota dosáhne nejméně hodnoty nadlimitní </w:t>
      </w:r>
      <w:r w:rsidR="002B2B13" w:rsidRPr="002010CA">
        <w:t xml:space="preserve">sektorové </w:t>
      </w:r>
      <w:r w:rsidR="0074133B" w:rsidRPr="002010CA">
        <w:t xml:space="preserve">veřejné zakázky podle nařízení vlády </w:t>
      </w:r>
      <w:r w:rsidR="00393E3B" w:rsidRPr="002010CA">
        <w:t xml:space="preserve">č. </w:t>
      </w:r>
      <w:r w:rsidR="00E8717D" w:rsidRPr="002010CA">
        <w:t>172/2016</w:t>
      </w:r>
      <w:r w:rsidR="0074133B" w:rsidRPr="002010CA">
        <w:t xml:space="preserve"> Sb</w:t>
      </w:r>
      <w:r w:rsidRPr="002010CA">
        <w:t>.</w:t>
      </w:r>
    </w:p>
    <w:p w14:paraId="7FC03AFC" w14:textId="3600016C" w:rsidR="00D53921" w:rsidRPr="00F263D6" w:rsidRDefault="00BA4034" w:rsidP="00525E4D">
      <w:pPr>
        <w:pStyle w:val="Zkladntext"/>
        <w:keepLines w:val="0"/>
        <w:numPr>
          <w:ilvl w:val="2"/>
          <w:numId w:val="22"/>
        </w:numPr>
        <w:spacing w:after="240" w:line="276" w:lineRule="auto"/>
        <w:rPr>
          <w:rFonts w:ascii="Arial" w:hAnsi="Arial" w:cs="Arial"/>
          <w:sz w:val="22"/>
        </w:rPr>
      </w:pPr>
      <w:r w:rsidRPr="00F263D6">
        <w:rPr>
          <w:rFonts w:ascii="Arial" w:hAnsi="Arial" w:cs="Arial"/>
          <w:sz w:val="22"/>
        </w:rPr>
        <w:lastRenderedPageBreak/>
        <w:t xml:space="preserve">Dodavatel je oprávněn po zadavateli požadovat písemně </w:t>
      </w:r>
      <w:r w:rsidR="00E8717D" w:rsidRPr="00F263D6">
        <w:rPr>
          <w:rFonts w:ascii="Arial" w:hAnsi="Arial" w:cs="Arial"/>
          <w:sz w:val="22"/>
        </w:rPr>
        <w:t>vysvětlení zadávacích podmínek</w:t>
      </w:r>
      <w:r w:rsidRPr="00F263D6">
        <w:rPr>
          <w:rFonts w:ascii="Arial" w:hAnsi="Arial" w:cs="Arial"/>
          <w:sz w:val="22"/>
        </w:rPr>
        <w:t xml:space="preserve">. Písemná žádost musí být zadavateli doručena nejpozději </w:t>
      </w:r>
      <w:r w:rsidR="00681E40" w:rsidRPr="00F263D6">
        <w:rPr>
          <w:rFonts w:ascii="Arial" w:hAnsi="Arial" w:cs="Arial"/>
          <w:sz w:val="22"/>
        </w:rPr>
        <w:t xml:space="preserve">4 </w:t>
      </w:r>
      <w:r w:rsidRPr="00F263D6">
        <w:rPr>
          <w:rFonts w:ascii="Arial" w:hAnsi="Arial" w:cs="Arial"/>
          <w:sz w:val="22"/>
        </w:rPr>
        <w:t>pracovní dn</w:t>
      </w:r>
      <w:r w:rsidR="00A505B0" w:rsidRPr="00F263D6">
        <w:rPr>
          <w:rFonts w:ascii="Arial" w:hAnsi="Arial" w:cs="Arial"/>
          <w:sz w:val="22"/>
        </w:rPr>
        <w:t>y</w:t>
      </w:r>
      <w:r w:rsidRPr="00F263D6">
        <w:rPr>
          <w:rFonts w:ascii="Arial" w:hAnsi="Arial" w:cs="Arial"/>
          <w:sz w:val="22"/>
        </w:rPr>
        <w:t xml:space="preserve"> před uplynutím lhůty pro podání nabídek.</w:t>
      </w:r>
      <w:r w:rsidR="009638AC" w:rsidRPr="00F263D6">
        <w:rPr>
          <w:rFonts w:ascii="Arial" w:hAnsi="Arial" w:cs="Arial"/>
          <w:sz w:val="22"/>
        </w:rPr>
        <w:t xml:space="preserve"> </w:t>
      </w:r>
      <w:r w:rsidR="00785536" w:rsidRPr="00F263D6">
        <w:rPr>
          <w:rFonts w:ascii="Arial" w:hAnsi="Arial" w:cs="Arial"/>
          <w:sz w:val="22"/>
        </w:rPr>
        <w:t xml:space="preserve">Vysvětlení zadávacích podmínek </w:t>
      </w:r>
      <w:r w:rsidR="006A4F0A" w:rsidRPr="00F263D6">
        <w:rPr>
          <w:rFonts w:ascii="Arial" w:hAnsi="Arial" w:cs="Arial"/>
          <w:sz w:val="22"/>
        </w:rPr>
        <w:t>může zadavatel poskytnout i bez předchozí žádosti.</w:t>
      </w:r>
      <w:r w:rsidR="00F263D6" w:rsidRPr="00F263D6">
        <w:rPr>
          <w:rFonts w:ascii="Arial" w:hAnsi="Arial" w:cs="Arial"/>
          <w:sz w:val="22"/>
        </w:rPr>
        <w:t xml:space="preserve"> </w:t>
      </w:r>
      <w:r w:rsidRPr="00F263D6">
        <w:rPr>
          <w:rFonts w:ascii="Arial" w:hAnsi="Arial" w:cs="Arial"/>
          <w:sz w:val="22"/>
        </w:rPr>
        <w:t xml:space="preserve">Zadavatel odešle </w:t>
      </w:r>
      <w:r w:rsidR="00E8717D" w:rsidRPr="00F263D6">
        <w:rPr>
          <w:rFonts w:ascii="Arial" w:hAnsi="Arial" w:cs="Arial"/>
          <w:sz w:val="22"/>
        </w:rPr>
        <w:t>vysvětlení zadávacích podmínek</w:t>
      </w:r>
      <w:r w:rsidRPr="00F263D6">
        <w:rPr>
          <w:rFonts w:ascii="Arial" w:hAnsi="Arial" w:cs="Arial"/>
          <w:sz w:val="22"/>
        </w:rPr>
        <w:t xml:space="preserve">, případně související dokumenty, nejpozději do </w:t>
      </w:r>
      <w:r w:rsidR="00647921" w:rsidRPr="00F263D6">
        <w:rPr>
          <w:rFonts w:ascii="Arial" w:hAnsi="Arial" w:cs="Arial"/>
          <w:sz w:val="22"/>
        </w:rPr>
        <w:t xml:space="preserve">2 </w:t>
      </w:r>
      <w:r w:rsidRPr="00F263D6">
        <w:rPr>
          <w:rFonts w:ascii="Arial" w:hAnsi="Arial" w:cs="Arial"/>
          <w:sz w:val="22"/>
        </w:rPr>
        <w:t>pracovních dnů po doručení žádosti podle předchozího odstavce.</w:t>
      </w:r>
      <w:r w:rsidR="00647921" w:rsidRPr="00F263D6">
        <w:rPr>
          <w:rFonts w:ascii="Arial" w:hAnsi="Arial" w:cs="Arial"/>
          <w:sz w:val="22"/>
        </w:rPr>
        <w:t xml:space="preserve"> </w:t>
      </w:r>
      <w:r w:rsidR="00F263D6" w:rsidRPr="00F263D6">
        <w:rPr>
          <w:rFonts w:ascii="Arial" w:hAnsi="Arial" w:cs="Arial"/>
          <w:sz w:val="22"/>
        </w:rPr>
        <w:t>Pokud zadavatel na žádost o vysvětlení, která není doručena včas, vysvětlen</w:t>
      </w:r>
      <w:r w:rsidR="00F263D6">
        <w:rPr>
          <w:rFonts w:ascii="Arial" w:hAnsi="Arial" w:cs="Arial"/>
          <w:sz w:val="22"/>
        </w:rPr>
        <w:t>í poskytne, nemusí dodržet lhůtu</w:t>
      </w:r>
      <w:r w:rsidR="00F263D6" w:rsidRPr="00F263D6">
        <w:rPr>
          <w:rFonts w:ascii="Arial" w:hAnsi="Arial" w:cs="Arial"/>
          <w:sz w:val="22"/>
        </w:rPr>
        <w:t xml:space="preserve"> </w:t>
      </w:r>
      <w:r w:rsidR="00F263D6">
        <w:rPr>
          <w:rFonts w:ascii="Arial" w:hAnsi="Arial" w:cs="Arial"/>
          <w:sz w:val="22"/>
        </w:rPr>
        <w:t>uvedenou v předchozí větě</w:t>
      </w:r>
      <w:r w:rsidR="00F263D6" w:rsidRPr="00F263D6">
        <w:rPr>
          <w:rFonts w:ascii="Arial" w:hAnsi="Arial" w:cs="Arial"/>
          <w:sz w:val="22"/>
        </w:rPr>
        <w:t>.</w:t>
      </w:r>
    </w:p>
    <w:p w14:paraId="0CA3C4D2" w14:textId="5906DAC9" w:rsidR="00D53921" w:rsidRPr="002D0C17" w:rsidRDefault="00E8717D" w:rsidP="00525E4D">
      <w:pPr>
        <w:pStyle w:val="Zkladntext"/>
        <w:keepLines w:val="0"/>
        <w:numPr>
          <w:ilvl w:val="2"/>
          <w:numId w:val="22"/>
        </w:numPr>
        <w:spacing w:after="240" w:line="276" w:lineRule="auto"/>
        <w:rPr>
          <w:rFonts w:ascii="Arial" w:hAnsi="Arial" w:cs="Arial"/>
          <w:sz w:val="22"/>
        </w:rPr>
      </w:pPr>
      <w:r w:rsidRPr="00371C27">
        <w:rPr>
          <w:rFonts w:ascii="Arial" w:hAnsi="Arial" w:cs="Arial"/>
          <w:sz w:val="22"/>
        </w:rPr>
        <w:t>V</w:t>
      </w:r>
      <w:r w:rsidR="000E73A0" w:rsidRPr="00371C27">
        <w:rPr>
          <w:rFonts w:ascii="Arial" w:hAnsi="Arial" w:cs="Arial"/>
          <w:sz w:val="22"/>
        </w:rPr>
        <w:t>y</w:t>
      </w:r>
      <w:r w:rsidRPr="00371C27">
        <w:rPr>
          <w:rFonts w:ascii="Arial" w:hAnsi="Arial" w:cs="Arial"/>
          <w:sz w:val="22"/>
        </w:rPr>
        <w:t>světlení zadávacích podmínek</w:t>
      </w:r>
      <w:r w:rsidR="00BA4034" w:rsidRPr="000309B3">
        <w:rPr>
          <w:rFonts w:ascii="Arial" w:hAnsi="Arial" w:cs="Arial"/>
          <w:sz w:val="22"/>
        </w:rPr>
        <w:t xml:space="preserve">, včetně přesného znění požadavku podle odstavce 7.3.3, odešle zadavatel současně všem </w:t>
      </w:r>
      <w:r w:rsidR="00C47DF8">
        <w:rPr>
          <w:rFonts w:ascii="Arial" w:hAnsi="Arial" w:cs="Arial"/>
          <w:sz w:val="22"/>
        </w:rPr>
        <w:t>účastníkům</w:t>
      </w:r>
      <w:r w:rsidR="00BA4034" w:rsidRPr="00C47DF8">
        <w:rPr>
          <w:rFonts w:ascii="Arial" w:hAnsi="Arial" w:cs="Arial"/>
          <w:sz w:val="22"/>
        </w:rPr>
        <w:t>, které vyzval v rámci uzavřené výzvy</w:t>
      </w:r>
      <w:r w:rsidR="00C47DF8">
        <w:rPr>
          <w:rFonts w:ascii="Arial" w:hAnsi="Arial" w:cs="Arial"/>
          <w:sz w:val="22"/>
        </w:rPr>
        <w:t>,</w:t>
      </w:r>
      <w:r w:rsidR="00BA4034" w:rsidRPr="00C47DF8">
        <w:rPr>
          <w:rFonts w:ascii="Arial" w:hAnsi="Arial" w:cs="Arial"/>
          <w:sz w:val="22"/>
        </w:rPr>
        <w:t xml:space="preserve"> nebo uveřejní </w:t>
      </w:r>
      <w:r w:rsidR="002B2B13" w:rsidRPr="00C47DF8">
        <w:rPr>
          <w:rFonts w:ascii="Arial" w:hAnsi="Arial" w:cs="Arial"/>
          <w:sz w:val="22"/>
        </w:rPr>
        <w:t>vysvětlení zadávacích podmínek</w:t>
      </w:r>
      <w:r w:rsidR="00BA4034" w:rsidRPr="00C47DF8">
        <w:rPr>
          <w:rFonts w:ascii="Arial" w:hAnsi="Arial" w:cs="Arial"/>
          <w:sz w:val="22"/>
        </w:rPr>
        <w:t xml:space="preserve"> včetně přesného znění žádosti stejným způsobem, jakým uveřejnil oznámení otevřené výzvy</w:t>
      </w:r>
      <w:r w:rsidR="00BA4034" w:rsidRPr="000A7A57">
        <w:rPr>
          <w:rFonts w:ascii="Arial" w:hAnsi="Arial" w:cs="Arial"/>
          <w:sz w:val="22"/>
        </w:rPr>
        <w:t>.</w:t>
      </w:r>
      <w:r w:rsidR="00752138" w:rsidRPr="000A7A57">
        <w:rPr>
          <w:rFonts w:ascii="Arial" w:hAnsi="Arial" w:cs="Arial"/>
          <w:sz w:val="22"/>
        </w:rPr>
        <w:t xml:space="preserve"> </w:t>
      </w:r>
      <w:r w:rsidR="00BA4034" w:rsidRPr="000A7A57">
        <w:rPr>
          <w:rFonts w:ascii="Arial" w:hAnsi="Arial" w:cs="Arial"/>
          <w:sz w:val="22"/>
        </w:rPr>
        <w:t xml:space="preserve"> </w:t>
      </w:r>
    </w:p>
    <w:p w14:paraId="01C255BB" w14:textId="77777777" w:rsidR="007258F5" w:rsidRPr="007258F5" w:rsidRDefault="007258F5" w:rsidP="00525E4D">
      <w:pPr>
        <w:pStyle w:val="Zkladntext"/>
        <w:numPr>
          <w:ilvl w:val="2"/>
          <w:numId w:val="22"/>
        </w:numPr>
        <w:spacing w:after="240" w:line="276" w:lineRule="auto"/>
        <w:rPr>
          <w:rFonts w:ascii="Arial" w:hAnsi="Arial" w:cs="Arial"/>
          <w:sz w:val="22"/>
        </w:rPr>
      </w:pPr>
      <w:r w:rsidRPr="007258F5">
        <w:rPr>
          <w:rFonts w:ascii="Arial" w:hAnsi="Arial" w:cs="Arial"/>
          <w:sz w:val="22"/>
        </w:rPr>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4686046B" w14:textId="76B53331" w:rsidR="005275F7" w:rsidRDefault="007258F5" w:rsidP="00525E4D">
      <w:pPr>
        <w:pStyle w:val="Zkladntext"/>
        <w:keepLines w:val="0"/>
        <w:spacing w:after="240" w:line="276" w:lineRule="auto"/>
        <w:ind w:left="720"/>
        <w:rPr>
          <w:rFonts w:ascii="Arial" w:hAnsi="Arial" w:cs="Arial"/>
          <w:sz w:val="22"/>
        </w:rPr>
      </w:pPr>
      <w:r w:rsidRPr="007258F5">
        <w:rPr>
          <w:rFonts w:ascii="Arial" w:hAnsi="Arial" w:cs="Arial"/>
          <w:sz w:val="22"/>
        </w:rPr>
        <w:t xml:space="preserve">Pokud to povaha doplnění nebo změny zadávací dokumentace vyžaduje, zadavatel současně přiměřeně </w:t>
      </w:r>
      <w:proofErr w:type="gramStart"/>
      <w:r w:rsidRPr="007258F5">
        <w:rPr>
          <w:rFonts w:ascii="Arial" w:hAnsi="Arial" w:cs="Arial"/>
          <w:sz w:val="22"/>
        </w:rPr>
        <w:t>prodlouží</w:t>
      </w:r>
      <w:proofErr w:type="gramEnd"/>
      <w:r w:rsidRPr="007258F5">
        <w:rPr>
          <w:rFonts w:ascii="Arial" w:hAnsi="Arial" w:cs="Arial"/>
          <w:sz w:val="22"/>
        </w:rPr>
        <w:t xml:space="preserve"> lhůtu pro podání nabídek. V případě takové změny nebo doplnění zadávací dokumentace, která může rozšířit okruh možných účastníků </w:t>
      </w:r>
      <w:r>
        <w:rPr>
          <w:rFonts w:ascii="Arial" w:hAnsi="Arial" w:cs="Arial"/>
          <w:sz w:val="22"/>
        </w:rPr>
        <w:t>výběrové</w:t>
      </w:r>
      <w:r w:rsidRPr="007258F5">
        <w:rPr>
          <w:rFonts w:ascii="Arial" w:hAnsi="Arial" w:cs="Arial"/>
          <w:sz w:val="22"/>
        </w:rPr>
        <w:t xml:space="preserve">ho řízení, </w:t>
      </w:r>
      <w:proofErr w:type="gramStart"/>
      <w:r w:rsidRPr="007258F5">
        <w:rPr>
          <w:rFonts w:ascii="Arial" w:hAnsi="Arial" w:cs="Arial"/>
          <w:sz w:val="22"/>
        </w:rPr>
        <w:t>prodlouží</w:t>
      </w:r>
      <w:proofErr w:type="gramEnd"/>
      <w:r w:rsidRPr="007258F5">
        <w:rPr>
          <w:rFonts w:ascii="Arial" w:hAnsi="Arial" w:cs="Arial"/>
          <w:sz w:val="22"/>
        </w:rPr>
        <w:t xml:space="preserve"> zadavatel lhůtu tak, aby od odeslání změny nebo doplnění zadávací dokumentace činila nejméně celou svou původní délku.</w:t>
      </w:r>
    </w:p>
    <w:p w14:paraId="1E645643" w14:textId="77777777" w:rsidR="001C4211" w:rsidRPr="002010CA" w:rsidRDefault="001C4211" w:rsidP="00D62D8C">
      <w:pPr>
        <w:pStyle w:val="Mjstyl3"/>
        <w:numPr>
          <w:ilvl w:val="1"/>
          <w:numId w:val="22"/>
        </w:numPr>
        <w:ind w:left="567" w:hanging="567"/>
        <w:rPr>
          <w:b/>
        </w:rPr>
      </w:pPr>
      <w:bookmarkStart w:id="66" w:name="_Toc211932112"/>
      <w:bookmarkStart w:id="67" w:name="_Toc320285888"/>
      <w:r w:rsidRPr="002010CA">
        <w:rPr>
          <w:b/>
        </w:rPr>
        <w:t>Jednání o nabídkách</w:t>
      </w:r>
    </w:p>
    <w:p w14:paraId="0A4E1692" w14:textId="2F81D2A4" w:rsidR="00B94318" w:rsidRPr="003F1DF3" w:rsidRDefault="00B94318" w:rsidP="00525E4D">
      <w:pPr>
        <w:pStyle w:val="Zkladntext"/>
        <w:keepLines w:val="0"/>
        <w:numPr>
          <w:ilvl w:val="2"/>
          <w:numId w:val="22"/>
        </w:numPr>
        <w:spacing w:after="240" w:line="276" w:lineRule="auto"/>
        <w:ind w:left="709" w:hanging="709"/>
        <w:rPr>
          <w:rFonts w:ascii="Arial" w:hAnsi="Arial" w:cs="Arial"/>
        </w:rPr>
      </w:pPr>
      <w:r w:rsidRPr="00410DE2">
        <w:rPr>
          <w:rFonts w:ascii="Arial" w:hAnsi="Arial" w:cs="Arial"/>
          <w:sz w:val="22"/>
        </w:rPr>
        <w:t>Zadavatel si může v z</w:t>
      </w:r>
      <w:r w:rsidRPr="00143FF6">
        <w:rPr>
          <w:rFonts w:ascii="Arial" w:hAnsi="Arial" w:cs="Arial"/>
          <w:sz w:val="22"/>
        </w:rPr>
        <w:t>adávací</w:t>
      </w:r>
      <w:r w:rsidR="00647921" w:rsidRPr="00143FF6">
        <w:rPr>
          <w:rFonts w:ascii="Arial" w:hAnsi="Arial" w:cs="Arial"/>
          <w:sz w:val="22"/>
        </w:rPr>
        <w:t>ch</w:t>
      </w:r>
      <w:r w:rsidRPr="00143FF6">
        <w:rPr>
          <w:rFonts w:ascii="Arial" w:hAnsi="Arial" w:cs="Arial"/>
          <w:sz w:val="22"/>
        </w:rPr>
        <w:t xml:space="preserve"> </w:t>
      </w:r>
      <w:r w:rsidR="00647921" w:rsidRPr="00B138B1">
        <w:rPr>
          <w:rFonts w:ascii="Arial" w:hAnsi="Arial" w:cs="Arial"/>
          <w:sz w:val="22"/>
        </w:rPr>
        <w:t>podmínkách</w:t>
      </w:r>
      <w:r w:rsidRPr="008F0C32">
        <w:rPr>
          <w:rFonts w:ascii="Arial" w:hAnsi="Arial" w:cs="Arial"/>
          <w:sz w:val="22"/>
        </w:rPr>
        <w:t xml:space="preserve"> vyhradit, že o podaných nabídkách bude s </w:t>
      </w:r>
      <w:r w:rsidR="00E8717D" w:rsidRPr="000A7A57">
        <w:rPr>
          <w:rFonts w:ascii="Arial" w:hAnsi="Arial" w:cs="Arial"/>
          <w:sz w:val="22"/>
        </w:rPr>
        <w:t>účastníky</w:t>
      </w:r>
      <w:r w:rsidRPr="000A7A57">
        <w:rPr>
          <w:rFonts w:ascii="Arial" w:hAnsi="Arial" w:cs="Arial"/>
          <w:sz w:val="22"/>
        </w:rPr>
        <w:t xml:space="preserve"> jednat. V takovém případě </w:t>
      </w:r>
      <w:r w:rsidR="00142A90" w:rsidRPr="000A7A57">
        <w:rPr>
          <w:rFonts w:ascii="Arial" w:hAnsi="Arial" w:cs="Arial"/>
          <w:sz w:val="22"/>
        </w:rPr>
        <w:t xml:space="preserve">je </w:t>
      </w:r>
      <w:r w:rsidRPr="000A7A57">
        <w:rPr>
          <w:rFonts w:ascii="Arial" w:hAnsi="Arial" w:cs="Arial"/>
          <w:sz w:val="22"/>
        </w:rPr>
        <w:t>v zadávací</w:t>
      </w:r>
      <w:r w:rsidR="00666270" w:rsidRPr="002D0C17">
        <w:rPr>
          <w:rFonts w:ascii="Arial" w:hAnsi="Arial" w:cs="Arial"/>
          <w:sz w:val="22"/>
        </w:rPr>
        <w:t>ch</w:t>
      </w:r>
      <w:r w:rsidRPr="002D0C17">
        <w:rPr>
          <w:rFonts w:ascii="Arial" w:hAnsi="Arial" w:cs="Arial"/>
          <w:sz w:val="22"/>
        </w:rPr>
        <w:t xml:space="preserve"> </w:t>
      </w:r>
      <w:r w:rsidR="00666270" w:rsidRPr="002D0C17">
        <w:rPr>
          <w:rFonts w:ascii="Arial" w:hAnsi="Arial" w:cs="Arial"/>
          <w:sz w:val="22"/>
        </w:rPr>
        <w:t>podmínkách</w:t>
      </w:r>
      <w:r w:rsidRPr="002D0C17">
        <w:rPr>
          <w:rFonts w:ascii="Arial" w:hAnsi="Arial" w:cs="Arial"/>
          <w:sz w:val="22"/>
        </w:rPr>
        <w:t xml:space="preserve"> povinen uvést: </w:t>
      </w:r>
    </w:p>
    <w:p w14:paraId="70C4846D" w14:textId="58629AF9" w:rsidR="001C4211" w:rsidRPr="00EC1C3A" w:rsidRDefault="001C4211" w:rsidP="00525E4D">
      <w:pPr>
        <w:numPr>
          <w:ilvl w:val="0"/>
          <w:numId w:val="31"/>
        </w:numPr>
        <w:tabs>
          <w:tab w:val="clear" w:pos="1068"/>
          <w:tab w:val="num" w:pos="-8647"/>
        </w:tabs>
        <w:spacing w:after="240" w:line="276" w:lineRule="auto"/>
        <w:ind w:left="1276" w:hanging="567"/>
      </w:pPr>
      <w:r w:rsidRPr="002010CA">
        <w:t>způsob a</w:t>
      </w:r>
      <w:r w:rsidRPr="00EC1C3A">
        <w:t xml:space="preserve"> zásady jednání s </w:t>
      </w:r>
      <w:r w:rsidR="00E8717D" w:rsidRPr="00EC1C3A">
        <w:t>účastníky</w:t>
      </w:r>
      <w:r w:rsidRPr="00EC1C3A">
        <w:t xml:space="preserve"> o nabídkách,</w:t>
      </w:r>
    </w:p>
    <w:p w14:paraId="691D4738" w14:textId="5772A0FA" w:rsidR="001C4211" w:rsidRPr="002010CA" w:rsidRDefault="001C4211" w:rsidP="00525E4D">
      <w:pPr>
        <w:numPr>
          <w:ilvl w:val="0"/>
          <w:numId w:val="31"/>
        </w:numPr>
        <w:tabs>
          <w:tab w:val="clear" w:pos="1068"/>
          <w:tab w:val="num" w:pos="-8647"/>
        </w:tabs>
        <w:spacing w:after="240" w:line="276" w:lineRule="auto"/>
        <w:ind w:left="1276" w:hanging="567"/>
      </w:pPr>
      <w:r w:rsidRPr="00EC1C3A">
        <w:t xml:space="preserve">způsob výběru </w:t>
      </w:r>
      <w:r w:rsidR="00E8717D" w:rsidRPr="00EC1C3A">
        <w:t>účastník</w:t>
      </w:r>
      <w:r w:rsidRPr="00EC1C3A">
        <w:t xml:space="preserve">ů pro další fáze jednání, rozhodne-li se zadavatel postupně omezovat počet </w:t>
      </w:r>
      <w:r w:rsidR="00E8717D" w:rsidRPr="00EC1C3A">
        <w:t>účastník</w:t>
      </w:r>
      <w:r w:rsidRPr="00EC1C3A">
        <w:t>ů</w:t>
      </w:r>
      <w:r w:rsidR="006A4F0A" w:rsidRPr="00EC1C3A">
        <w:t xml:space="preserve"> podle </w:t>
      </w:r>
      <w:r w:rsidR="005B7C24" w:rsidRPr="00EC1C3A">
        <w:t xml:space="preserve">odst. </w:t>
      </w:r>
      <w:r w:rsidR="006A4F0A" w:rsidRPr="002010CA">
        <w:t>7.4.8 tohoto MP</w:t>
      </w:r>
      <w:r w:rsidRPr="002010CA">
        <w:t>, o jejichž nabídkách bude</w:t>
      </w:r>
      <w:r w:rsidR="00B94318" w:rsidRPr="002010CA">
        <w:t xml:space="preserve"> v jednotlivých fázích jednat.</w:t>
      </w:r>
    </w:p>
    <w:p w14:paraId="234211CD" w14:textId="61EFB335" w:rsidR="001C4211" w:rsidRPr="007258F5" w:rsidRDefault="001C4211"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Po otevření obálek s nabídkami, po posouzení a hodnocení nabídek podle </w:t>
      </w:r>
      <w:r w:rsidR="002A69F4" w:rsidRPr="00143FF6">
        <w:rPr>
          <w:rFonts w:ascii="Arial" w:hAnsi="Arial" w:cs="Arial"/>
          <w:sz w:val="22"/>
        </w:rPr>
        <w:t xml:space="preserve">části 8 tohoto </w:t>
      </w:r>
      <w:r w:rsidR="00142A90" w:rsidRPr="00143FF6">
        <w:rPr>
          <w:rFonts w:ascii="Arial" w:hAnsi="Arial" w:cs="Arial"/>
          <w:sz w:val="22"/>
        </w:rPr>
        <w:t>MP</w:t>
      </w:r>
      <w:r w:rsidR="002A69F4" w:rsidRPr="00B138B1">
        <w:rPr>
          <w:rFonts w:ascii="Arial" w:hAnsi="Arial" w:cs="Arial"/>
          <w:sz w:val="22"/>
        </w:rPr>
        <w:t xml:space="preserve"> </w:t>
      </w:r>
      <w:r w:rsidRPr="008F0C32">
        <w:rPr>
          <w:rFonts w:ascii="Arial" w:hAnsi="Arial" w:cs="Arial"/>
          <w:sz w:val="22"/>
        </w:rPr>
        <w:t xml:space="preserve">oznámí zadavatel písemně všem </w:t>
      </w:r>
      <w:r w:rsidR="00E8717D" w:rsidRPr="00C47DF8">
        <w:rPr>
          <w:rFonts w:ascii="Arial" w:hAnsi="Arial" w:cs="Arial"/>
          <w:sz w:val="22"/>
        </w:rPr>
        <w:t>účastník</w:t>
      </w:r>
      <w:r w:rsidRPr="00C47DF8">
        <w:rPr>
          <w:rFonts w:ascii="Arial" w:hAnsi="Arial" w:cs="Arial"/>
          <w:sz w:val="22"/>
        </w:rPr>
        <w:t>ům, jejichž nabídky byly hodnoceny a kteří nebyli</w:t>
      </w:r>
      <w:r w:rsidR="002A69F4" w:rsidRPr="00A301F6">
        <w:rPr>
          <w:rFonts w:ascii="Arial" w:hAnsi="Arial" w:cs="Arial"/>
          <w:sz w:val="22"/>
        </w:rPr>
        <w:t xml:space="preserve"> vyloučeni</w:t>
      </w:r>
      <w:r w:rsidRPr="000A7A57">
        <w:rPr>
          <w:rFonts w:ascii="Arial" w:hAnsi="Arial" w:cs="Arial"/>
          <w:sz w:val="22"/>
        </w:rPr>
        <w:t xml:space="preserve">, předběžný výsledek hodnocení nabídek. Současně s oznámením o předběžném výsledku hodnocení nabídek zadavatel tyto </w:t>
      </w:r>
      <w:r w:rsidR="00E8717D" w:rsidRPr="000A7A57">
        <w:rPr>
          <w:rFonts w:ascii="Arial" w:hAnsi="Arial" w:cs="Arial"/>
          <w:sz w:val="22"/>
        </w:rPr>
        <w:t>účastník</w:t>
      </w:r>
      <w:r w:rsidR="002B2B13" w:rsidRPr="002D0C17">
        <w:rPr>
          <w:rFonts w:ascii="Arial" w:hAnsi="Arial" w:cs="Arial"/>
          <w:sz w:val="22"/>
        </w:rPr>
        <w:t>y</w:t>
      </w:r>
      <w:r w:rsidRPr="002D0C17">
        <w:rPr>
          <w:rFonts w:ascii="Arial" w:hAnsi="Arial" w:cs="Arial"/>
          <w:sz w:val="22"/>
        </w:rPr>
        <w:t xml:space="preserve"> </w:t>
      </w:r>
      <w:r w:rsidR="00142A90" w:rsidRPr="007258F5">
        <w:rPr>
          <w:rFonts w:ascii="Arial" w:hAnsi="Arial" w:cs="Arial"/>
          <w:sz w:val="22"/>
        </w:rPr>
        <w:t>vy</w:t>
      </w:r>
      <w:r w:rsidRPr="007258F5">
        <w:rPr>
          <w:rFonts w:ascii="Arial" w:hAnsi="Arial" w:cs="Arial"/>
          <w:sz w:val="22"/>
        </w:rPr>
        <w:t>zve k prvnímu jednání o nabídkách a uvede dobu, místo a jazyk jednání.</w:t>
      </w:r>
    </w:p>
    <w:p w14:paraId="38B1B2E0" w14:textId="4C9178AD" w:rsidR="001C4211" w:rsidRPr="002C3481" w:rsidRDefault="001C4211" w:rsidP="00525E4D">
      <w:pPr>
        <w:pStyle w:val="Zkladntext"/>
        <w:keepLines w:val="0"/>
        <w:numPr>
          <w:ilvl w:val="2"/>
          <w:numId w:val="22"/>
        </w:numPr>
        <w:spacing w:after="240" w:line="276" w:lineRule="auto"/>
        <w:rPr>
          <w:rFonts w:ascii="Arial" w:hAnsi="Arial" w:cs="Arial"/>
          <w:sz w:val="22"/>
        </w:rPr>
      </w:pPr>
      <w:r w:rsidRPr="00CB66B6">
        <w:rPr>
          <w:rFonts w:ascii="Arial" w:hAnsi="Arial" w:cs="Arial"/>
          <w:sz w:val="22"/>
        </w:rPr>
        <w:t xml:space="preserve">Zadavatel je oprávněn jednat s </w:t>
      </w:r>
      <w:r w:rsidR="00E8717D" w:rsidRPr="00CB66B6">
        <w:rPr>
          <w:rFonts w:ascii="Arial" w:hAnsi="Arial" w:cs="Arial"/>
          <w:sz w:val="22"/>
        </w:rPr>
        <w:t>účastník</w:t>
      </w:r>
      <w:r w:rsidR="00E8717D" w:rsidRPr="005D5DFB">
        <w:rPr>
          <w:rFonts w:ascii="Arial" w:hAnsi="Arial" w:cs="Arial"/>
          <w:sz w:val="22"/>
        </w:rPr>
        <w:t>y</w:t>
      </w:r>
      <w:r w:rsidRPr="000D7CEF">
        <w:rPr>
          <w:rFonts w:ascii="Arial" w:hAnsi="Arial" w:cs="Arial"/>
          <w:sz w:val="22"/>
        </w:rPr>
        <w:t xml:space="preserve"> o všech podmínkách plnění obsažených v</w:t>
      </w:r>
      <w:r w:rsidR="00C05393">
        <w:rPr>
          <w:rFonts w:ascii="Arial" w:hAnsi="Arial" w:cs="Arial"/>
          <w:sz w:val="22"/>
        </w:rPr>
        <w:t> </w:t>
      </w:r>
      <w:r w:rsidRPr="000D7CEF">
        <w:rPr>
          <w:rFonts w:ascii="Arial" w:hAnsi="Arial" w:cs="Arial"/>
          <w:sz w:val="22"/>
        </w:rPr>
        <w:t>nabídkách, zejména o podmínkách, které js</w:t>
      </w:r>
      <w:r w:rsidRPr="00783CBE">
        <w:rPr>
          <w:rFonts w:ascii="Arial" w:hAnsi="Arial" w:cs="Arial"/>
          <w:sz w:val="22"/>
        </w:rPr>
        <w:t>ou předmětem hodnocení.</w:t>
      </w:r>
      <w:r w:rsidR="00031129">
        <w:rPr>
          <w:rFonts w:ascii="Arial" w:hAnsi="Arial" w:cs="Arial"/>
          <w:sz w:val="22"/>
        </w:rPr>
        <w:t xml:space="preserve"> </w:t>
      </w:r>
      <w:r w:rsidR="00031129" w:rsidRPr="00031129">
        <w:rPr>
          <w:rFonts w:ascii="Arial" w:hAnsi="Arial" w:cs="Arial"/>
          <w:sz w:val="22"/>
        </w:rPr>
        <w:t>Zadavatel může v průběhu jednání změnit nebo doplnit zadávací podmínky, zejména technické podmínky, vyjma minimálních technických podmínek</w:t>
      </w:r>
      <w:r w:rsidR="00031129">
        <w:rPr>
          <w:rFonts w:ascii="Arial" w:hAnsi="Arial" w:cs="Arial"/>
          <w:sz w:val="22"/>
        </w:rPr>
        <w:t>, které v zadávacích podmínkách stanovil jako minimální</w:t>
      </w:r>
      <w:r w:rsidR="00031129" w:rsidRPr="00031129">
        <w:rPr>
          <w:rFonts w:ascii="Arial" w:hAnsi="Arial" w:cs="Arial"/>
          <w:sz w:val="22"/>
        </w:rPr>
        <w:t>.</w:t>
      </w:r>
      <w:r w:rsidRPr="00783CBE">
        <w:rPr>
          <w:rFonts w:ascii="Arial" w:hAnsi="Arial" w:cs="Arial"/>
          <w:sz w:val="22"/>
        </w:rPr>
        <w:t xml:space="preserve"> </w:t>
      </w:r>
    </w:p>
    <w:p w14:paraId="14280735" w14:textId="6FA2DF4B" w:rsidR="002A69F4" w:rsidRPr="008025F1" w:rsidRDefault="001C4211" w:rsidP="00525E4D">
      <w:pPr>
        <w:pStyle w:val="Zkladntext"/>
        <w:keepLines w:val="0"/>
        <w:numPr>
          <w:ilvl w:val="2"/>
          <w:numId w:val="22"/>
        </w:numPr>
        <w:spacing w:after="240" w:line="276" w:lineRule="auto"/>
        <w:rPr>
          <w:rFonts w:ascii="Arial" w:hAnsi="Arial" w:cs="Arial"/>
          <w:sz w:val="22"/>
        </w:rPr>
      </w:pPr>
      <w:r w:rsidRPr="00371C27">
        <w:rPr>
          <w:rFonts w:ascii="Arial" w:hAnsi="Arial" w:cs="Arial"/>
          <w:sz w:val="22"/>
        </w:rPr>
        <w:t xml:space="preserve">Zadavatel může jednáním o nabídkách pověřit komisi, některé její členy či </w:t>
      </w:r>
      <w:r w:rsidR="002A69F4" w:rsidRPr="008025F1">
        <w:rPr>
          <w:rFonts w:ascii="Arial" w:hAnsi="Arial" w:cs="Arial"/>
          <w:sz w:val="22"/>
        </w:rPr>
        <w:t>pověřenou</w:t>
      </w:r>
      <w:r w:rsidRPr="008025F1">
        <w:rPr>
          <w:rFonts w:ascii="Arial" w:hAnsi="Arial" w:cs="Arial"/>
          <w:sz w:val="22"/>
        </w:rPr>
        <w:t xml:space="preserve"> osobu. </w:t>
      </w:r>
    </w:p>
    <w:p w14:paraId="5EA928D6" w14:textId="0169BEDC" w:rsidR="001C4211" w:rsidRPr="009E2F1A" w:rsidRDefault="001C4211" w:rsidP="00525E4D">
      <w:pPr>
        <w:pStyle w:val="Zkladntext"/>
        <w:keepLines w:val="0"/>
        <w:numPr>
          <w:ilvl w:val="2"/>
          <w:numId w:val="22"/>
        </w:numPr>
        <w:spacing w:after="240" w:line="276" w:lineRule="auto"/>
        <w:rPr>
          <w:rFonts w:ascii="Arial" w:hAnsi="Arial" w:cs="Arial"/>
          <w:sz w:val="22"/>
        </w:rPr>
      </w:pPr>
      <w:r w:rsidRPr="008025F1">
        <w:rPr>
          <w:rFonts w:ascii="Arial" w:hAnsi="Arial" w:cs="Arial"/>
          <w:sz w:val="22"/>
        </w:rPr>
        <w:lastRenderedPageBreak/>
        <w:t xml:space="preserve">Zadavatel není oprávněn v průběhu jednání o nabídkách sdělovat </w:t>
      </w:r>
      <w:r w:rsidR="00E8717D" w:rsidRPr="008025F1">
        <w:rPr>
          <w:rFonts w:ascii="Arial" w:hAnsi="Arial" w:cs="Arial"/>
          <w:sz w:val="22"/>
        </w:rPr>
        <w:t>účastník</w:t>
      </w:r>
      <w:r w:rsidRPr="008025F1">
        <w:rPr>
          <w:rFonts w:ascii="Arial" w:hAnsi="Arial" w:cs="Arial"/>
          <w:sz w:val="22"/>
        </w:rPr>
        <w:t xml:space="preserve">ům údaje týkající se nabídky jiného </w:t>
      </w:r>
      <w:r w:rsidR="00E8717D" w:rsidRPr="008025F1">
        <w:rPr>
          <w:rFonts w:ascii="Arial" w:hAnsi="Arial" w:cs="Arial"/>
          <w:sz w:val="22"/>
        </w:rPr>
        <w:t>účastníka</w:t>
      </w:r>
      <w:r w:rsidRPr="008025F1">
        <w:rPr>
          <w:rFonts w:ascii="Arial" w:hAnsi="Arial" w:cs="Arial"/>
          <w:sz w:val="22"/>
        </w:rPr>
        <w:t xml:space="preserve"> bez předchozího souhlasu takového </w:t>
      </w:r>
      <w:r w:rsidR="00E8717D" w:rsidRPr="00F263D6">
        <w:rPr>
          <w:rFonts w:ascii="Arial" w:hAnsi="Arial" w:cs="Arial"/>
          <w:sz w:val="22"/>
        </w:rPr>
        <w:t>účastník</w:t>
      </w:r>
      <w:r w:rsidR="00E8717D" w:rsidRPr="00F34E74">
        <w:rPr>
          <w:rFonts w:ascii="Arial" w:hAnsi="Arial" w:cs="Arial"/>
          <w:sz w:val="22"/>
        </w:rPr>
        <w:t>a</w:t>
      </w:r>
      <w:r w:rsidRPr="00F34E74">
        <w:rPr>
          <w:rFonts w:ascii="Arial" w:hAnsi="Arial" w:cs="Arial"/>
          <w:sz w:val="22"/>
        </w:rPr>
        <w:t>, vyjma aktuální výše nab</w:t>
      </w:r>
      <w:r w:rsidRPr="00880ED7">
        <w:rPr>
          <w:rFonts w:ascii="Arial" w:hAnsi="Arial" w:cs="Arial"/>
          <w:sz w:val="22"/>
        </w:rPr>
        <w:t>ídkové ceny</w:t>
      </w:r>
      <w:r w:rsidR="00142A90" w:rsidRPr="00880ED7">
        <w:rPr>
          <w:rFonts w:ascii="Arial" w:hAnsi="Arial" w:cs="Arial"/>
          <w:sz w:val="22"/>
        </w:rPr>
        <w:t xml:space="preserve"> a dalších číselných údajů rozhodných pro hodnocení</w:t>
      </w:r>
      <w:r w:rsidRPr="009E2F1A">
        <w:rPr>
          <w:rFonts w:ascii="Arial" w:hAnsi="Arial" w:cs="Arial"/>
          <w:sz w:val="22"/>
        </w:rPr>
        <w:t>.</w:t>
      </w:r>
    </w:p>
    <w:p w14:paraId="1A907682" w14:textId="33DF8B05" w:rsidR="001C4211" w:rsidRPr="00A36C25" w:rsidRDefault="001C4211" w:rsidP="00525E4D">
      <w:pPr>
        <w:pStyle w:val="Zkladntext"/>
        <w:keepLines w:val="0"/>
        <w:numPr>
          <w:ilvl w:val="2"/>
          <w:numId w:val="22"/>
        </w:numPr>
        <w:spacing w:after="240" w:line="276" w:lineRule="auto"/>
        <w:rPr>
          <w:rFonts w:ascii="Arial" w:hAnsi="Arial" w:cs="Arial"/>
          <w:sz w:val="22"/>
        </w:rPr>
      </w:pPr>
      <w:r w:rsidRPr="00652B31">
        <w:rPr>
          <w:rFonts w:ascii="Arial" w:hAnsi="Arial" w:cs="Arial"/>
          <w:sz w:val="22"/>
        </w:rPr>
        <w:t xml:space="preserve">Zadavatel může jednat o nabídkách se všemi </w:t>
      </w:r>
      <w:r w:rsidR="00E8717D" w:rsidRPr="00652B31">
        <w:rPr>
          <w:rFonts w:ascii="Arial" w:hAnsi="Arial" w:cs="Arial"/>
          <w:sz w:val="22"/>
        </w:rPr>
        <w:t>účastník</w:t>
      </w:r>
      <w:r w:rsidR="00E8717D" w:rsidRPr="00AD0F51">
        <w:rPr>
          <w:rFonts w:ascii="Arial" w:hAnsi="Arial" w:cs="Arial"/>
          <w:sz w:val="22"/>
        </w:rPr>
        <w:t>y</w:t>
      </w:r>
      <w:r w:rsidRPr="00A36C25">
        <w:rPr>
          <w:rFonts w:ascii="Arial" w:hAnsi="Arial" w:cs="Arial"/>
          <w:sz w:val="22"/>
        </w:rPr>
        <w:t xml:space="preserve"> současně či odděleně.</w:t>
      </w:r>
    </w:p>
    <w:p w14:paraId="331F07C2" w14:textId="33F794F4" w:rsidR="001C4211" w:rsidRPr="00C848C2" w:rsidRDefault="001C4211" w:rsidP="00525E4D">
      <w:pPr>
        <w:pStyle w:val="Zkladntext"/>
        <w:keepLines w:val="0"/>
        <w:numPr>
          <w:ilvl w:val="2"/>
          <w:numId w:val="22"/>
        </w:numPr>
        <w:spacing w:after="240" w:line="276" w:lineRule="auto"/>
        <w:rPr>
          <w:rFonts w:ascii="Arial" w:hAnsi="Arial" w:cs="Arial"/>
          <w:sz w:val="22"/>
        </w:rPr>
      </w:pPr>
      <w:r w:rsidRPr="006B129C">
        <w:rPr>
          <w:rFonts w:ascii="Arial" w:hAnsi="Arial" w:cs="Arial"/>
          <w:sz w:val="22"/>
        </w:rPr>
        <w:t xml:space="preserve">Z každého jednání o nabídkách vyhotovuje zadavatel protokol s uvedením všech ujednání, která mohou mít za následek změnu nabídky či návrhu smlouvy (dále jen "protokol z jednání"). Protokol z jednání podepisuje zadavatel a </w:t>
      </w:r>
      <w:r w:rsidR="00E8717D" w:rsidRPr="006B129C">
        <w:rPr>
          <w:rFonts w:ascii="Arial" w:hAnsi="Arial" w:cs="Arial"/>
          <w:sz w:val="22"/>
        </w:rPr>
        <w:t>účastník</w:t>
      </w:r>
      <w:r w:rsidRPr="006B129C">
        <w:rPr>
          <w:rFonts w:ascii="Arial" w:hAnsi="Arial" w:cs="Arial"/>
          <w:sz w:val="22"/>
        </w:rPr>
        <w:t xml:space="preserve"> či </w:t>
      </w:r>
      <w:r w:rsidR="00E8717D" w:rsidRPr="009852A5">
        <w:rPr>
          <w:rFonts w:ascii="Arial" w:hAnsi="Arial" w:cs="Arial"/>
          <w:sz w:val="22"/>
        </w:rPr>
        <w:t>účastní</w:t>
      </w:r>
      <w:r w:rsidR="00B830EE" w:rsidRPr="009852A5">
        <w:rPr>
          <w:rFonts w:ascii="Arial" w:hAnsi="Arial" w:cs="Arial"/>
          <w:sz w:val="22"/>
        </w:rPr>
        <w:t>ci</w:t>
      </w:r>
      <w:r w:rsidRPr="00C848C2">
        <w:rPr>
          <w:rFonts w:ascii="Arial" w:hAnsi="Arial" w:cs="Arial"/>
          <w:sz w:val="22"/>
        </w:rPr>
        <w:t>, kteří se jednání o nabídkách účastnili.</w:t>
      </w:r>
    </w:p>
    <w:p w14:paraId="48796F99" w14:textId="25C08838" w:rsidR="001C4211" w:rsidRPr="003F1DF3" w:rsidRDefault="001C4211" w:rsidP="00525E4D">
      <w:pPr>
        <w:pStyle w:val="Zkladntext"/>
        <w:keepLines w:val="0"/>
        <w:numPr>
          <w:ilvl w:val="2"/>
          <w:numId w:val="22"/>
        </w:numPr>
        <w:spacing w:after="240" w:line="276" w:lineRule="auto"/>
        <w:rPr>
          <w:rFonts w:ascii="Arial" w:hAnsi="Arial" w:cs="Arial"/>
          <w:sz w:val="22"/>
        </w:rPr>
      </w:pPr>
      <w:r w:rsidRPr="00C848C2">
        <w:rPr>
          <w:rFonts w:ascii="Arial" w:hAnsi="Arial" w:cs="Arial"/>
          <w:sz w:val="22"/>
        </w:rPr>
        <w:t xml:space="preserve">Po ukončení každé fáze jednání o nabídkách stanoví zadavatel na základě výsledků jednání pořadí </w:t>
      </w:r>
      <w:r w:rsidR="00E8717D" w:rsidRPr="00C848C2">
        <w:rPr>
          <w:rFonts w:ascii="Arial" w:hAnsi="Arial" w:cs="Arial"/>
          <w:sz w:val="22"/>
        </w:rPr>
        <w:t>účastník</w:t>
      </w:r>
      <w:r w:rsidRPr="00C848C2">
        <w:rPr>
          <w:rFonts w:ascii="Arial" w:hAnsi="Arial" w:cs="Arial"/>
          <w:sz w:val="22"/>
        </w:rPr>
        <w:t xml:space="preserve">ů. Pořadí </w:t>
      </w:r>
      <w:r w:rsidR="00E8717D" w:rsidRPr="00031129">
        <w:rPr>
          <w:rFonts w:ascii="Arial" w:hAnsi="Arial" w:cs="Arial"/>
          <w:sz w:val="22"/>
        </w:rPr>
        <w:t>účastník</w:t>
      </w:r>
      <w:r w:rsidRPr="00031129">
        <w:rPr>
          <w:rFonts w:ascii="Arial" w:hAnsi="Arial" w:cs="Arial"/>
          <w:sz w:val="22"/>
        </w:rPr>
        <w:t xml:space="preserve">ů stanoví zadavatel na základě hodnotících kritérií, a to vždy za použití všech hodnotících kritérií. Zadavatel je povinen o stanovení pořadí </w:t>
      </w:r>
      <w:r w:rsidR="00E8717D" w:rsidRPr="00CB3FB0">
        <w:rPr>
          <w:rFonts w:ascii="Arial" w:hAnsi="Arial" w:cs="Arial"/>
          <w:sz w:val="22"/>
        </w:rPr>
        <w:t>účastník</w:t>
      </w:r>
      <w:r w:rsidRPr="00CB3FB0">
        <w:rPr>
          <w:rFonts w:ascii="Arial" w:hAnsi="Arial" w:cs="Arial"/>
          <w:sz w:val="22"/>
        </w:rPr>
        <w:t>ů vyhotovit protokol, v němž uvede výsledky hodnocení jednání o</w:t>
      </w:r>
      <w:r w:rsidR="00C05393">
        <w:rPr>
          <w:rFonts w:ascii="Arial" w:hAnsi="Arial" w:cs="Arial"/>
          <w:sz w:val="22"/>
        </w:rPr>
        <w:t> </w:t>
      </w:r>
      <w:r w:rsidRPr="00CB3FB0">
        <w:rPr>
          <w:rFonts w:ascii="Arial" w:hAnsi="Arial" w:cs="Arial"/>
          <w:sz w:val="22"/>
        </w:rPr>
        <w:t xml:space="preserve">nabídkách, pořadí </w:t>
      </w:r>
      <w:r w:rsidR="00E8717D" w:rsidRPr="00B5308C">
        <w:rPr>
          <w:rFonts w:ascii="Arial" w:hAnsi="Arial" w:cs="Arial"/>
          <w:sz w:val="22"/>
        </w:rPr>
        <w:t>účastník</w:t>
      </w:r>
      <w:r w:rsidRPr="00B5308C">
        <w:rPr>
          <w:rFonts w:ascii="Arial" w:hAnsi="Arial" w:cs="Arial"/>
          <w:sz w:val="22"/>
        </w:rPr>
        <w:t xml:space="preserve">ů a informaci o tom, se kterými </w:t>
      </w:r>
      <w:r w:rsidR="00E8717D" w:rsidRPr="003F1DF3">
        <w:rPr>
          <w:rFonts w:ascii="Arial" w:hAnsi="Arial" w:cs="Arial"/>
          <w:sz w:val="22"/>
        </w:rPr>
        <w:t>účastníky</w:t>
      </w:r>
      <w:r w:rsidRPr="003F1DF3">
        <w:rPr>
          <w:rFonts w:ascii="Arial" w:hAnsi="Arial" w:cs="Arial"/>
          <w:sz w:val="22"/>
        </w:rPr>
        <w:t xml:space="preserve"> bude jednáno v další fázi (dále jen "protokol o konečném výsledku hodnocení").</w:t>
      </w:r>
      <w:r w:rsidR="005F3ACE" w:rsidRPr="003F1DF3">
        <w:rPr>
          <w:rFonts w:ascii="Arial" w:hAnsi="Arial" w:cs="Arial"/>
          <w:sz w:val="22"/>
        </w:rPr>
        <w:t xml:space="preserve"> </w:t>
      </w:r>
      <w:r w:rsidRPr="003F1DF3">
        <w:rPr>
          <w:rFonts w:ascii="Arial" w:hAnsi="Arial" w:cs="Arial"/>
          <w:sz w:val="22"/>
        </w:rPr>
        <w:t xml:space="preserve">Protokol o konečném výsledku hodnocení je zadavatel povinen odeslat všem </w:t>
      </w:r>
      <w:r w:rsidR="00E8717D" w:rsidRPr="003F1DF3">
        <w:rPr>
          <w:rFonts w:ascii="Arial" w:hAnsi="Arial" w:cs="Arial"/>
          <w:sz w:val="22"/>
        </w:rPr>
        <w:t>účastník</w:t>
      </w:r>
      <w:r w:rsidRPr="003F1DF3">
        <w:rPr>
          <w:rFonts w:ascii="Arial" w:hAnsi="Arial" w:cs="Arial"/>
          <w:sz w:val="22"/>
        </w:rPr>
        <w:t>ům, s nimiž bylo jednání o nabídkách v dané fázi uskutečněno</w:t>
      </w:r>
      <w:r w:rsidR="00E5592E" w:rsidRPr="003F1DF3">
        <w:rPr>
          <w:rFonts w:ascii="Arial" w:hAnsi="Arial" w:cs="Arial"/>
          <w:sz w:val="22"/>
        </w:rPr>
        <w:t xml:space="preserve"> bez zbytečného odkladu</w:t>
      </w:r>
      <w:r w:rsidRPr="003F1DF3">
        <w:rPr>
          <w:rFonts w:ascii="Arial" w:hAnsi="Arial" w:cs="Arial"/>
          <w:sz w:val="22"/>
        </w:rPr>
        <w:t>.</w:t>
      </w:r>
    </w:p>
    <w:p w14:paraId="75BB1D6A" w14:textId="33C0E7B7" w:rsidR="001C4211" w:rsidRPr="003F1DF3" w:rsidRDefault="001C4211" w:rsidP="00525E4D">
      <w:pPr>
        <w:pStyle w:val="Zkladntext"/>
        <w:keepLines w:val="0"/>
        <w:numPr>
          <w:ilvl w:val="2"/>
          <w:numId w:val="22"/>
        </w:numPr>
        <w:spacing w:after="240" w:line="276" w:lineRule="auto"/>
        <w:rPr>
          <w:rFonts w:ascii="Arial" w:hAnsi="Arial" w:cs="Arial"/>
          <w:sz w:val="22"/>
        </w:rPr>
      </w:pPr>
      <w:r w:rsidRPr="003F1DF3">
        <w:rPr>
          <w:rFonts w:ascii="Arial" w:hAnsi="Arial" w:cs="Arial"/>
          <w:sz w:val="22"/>
        </w:rPr>
        <w:t xml:space="preserve">Zadavatel může před zahájením jakékoliv fáze jednání o nabídkách oznámit </w:t>
      </w:r>
      <w:r w:rsidR="00E8717D" w:rsidRPr="003F1DF3">
        <w:rPr>
          <w:rFonts w:ascii="Arial" w:hAnsi="Arial" w:cs="Arial"/>
          <w:sz w:val="22"/>
        </w:rPr>
        <w:t>účastník</w:t>
      </w:r>
      <w:r w:rsidRPr="003F1DF3">
        <w:rPr>
          <w:rFonts w:ascii="Arial" w:hAnsi="Arial" w:cs="Arial"/>
          <w:sz w:val="22"/>
        </w:rPr>
        <w:t xml:space="preserve">ům, že jde o poslední fázi jednání o nabídkách; na této skutečnosti se </w:t>
      </w:r>
      <w:r w:rsidR="00142A90" w:rsidRPr="003F1DF3">
        <w:rPr>
          <w:rFonts w:ascii="Arial" w:hAnsi="Arial" w:cs="Arial"/>
          <w:sz w:val="22"/>
        </w:rPr>
        <w:t xml:space="preserve">také </w:t>
      </w:r>
      <w:r w:rsidRPr="003F1DF3">
        <w:rPr>
          <w:rFonts w:ascii="Arial" w:hAnsi="Arial" w:cs="Arial"/>
          <w:sz w:val="22"/>
        </w:rPr>
        <w:t xml:space="preserve">může zadavatel se všemi </w:t>
      </w:r>
      <w:r w:rsidR="00E8717D" w:rsidRPr="003F1DF3">
        <w:rPr>
          <w:rFonts w:ascii="Arial" w:hAnsi="Arial" w:cs="Arial"/>
          <w:sz w:val="22"/>
        </w:rPr>
        <w:t>účastníky</w:t>
      </w:r>
      <w:r w:rsidRPr="003F1DF3">
        <w:rPr>
          <w:rFonts w:ascii="Arial" w:hAnsi="Arial" w:cs="Arial"/>
          <w:sz w:val="22"/>
        </w:rPr>
        <w:t xml:space="preserve"> kdykoliv písemně dohodnout.</w:t>
      </w:r>
    </w:p>
    <w:p w14:paraId="26646DBC" w14:textId="77777777" w:rsidR="002B50E9" w:rsidRPr="003F1DF3" w:rsidRDefault="002B50E9" w:rsidP="005275F7">
      <w:pPr>
        <w:pStyle w:val="Zkladntext"/>
        <w:keepLines w:val="0"/>
        <w:spacing w:after="240"/>
        <w:ind w:left="720"/>
        <w:rPr>
          <w:rFonts w:ascii="Arial" w:hAnsi="Arial" w:cs="Arial"/>
          <w:sz w:val="22"/>
        </w:rPr>
      </w:pPr>
    </w:p>
    <w:p w14:paraId="75D29372" w14:textId="55BF1F53" w:rsidR="008534F2" w:rsidRPr="002010CA" w:rsidRDefault="000C3A18" w:rsidP="00D62D8C">
      <w:pPr>
        <w:pStyle w:val="Nadpis2"/>
        <w:numPr>
          <w:ilvl w:val="0"/>
          <w:numId w:val="22"/>
        </w:numPr>
      </w:pPr>
      <w:bookmarkStart w:id="68" w:name="_Toc283647556"/>
      <w:bookmarkStart w:id="69" w:name="_Toc323899548"/>
      <w:bookmarkStart w:id="70" w:name="_Toc459381364"/>
      <w:bookmarkStart w:id="71" w:name="_Toc21959538"/>
      <w:r w:rsidRPr="002010CA">
        <w:t xml:space="preserve">OTEVÍRÁNÍ, </w:t>
      </w:r>
      <w:r w:rsidR="00D53921" w:rsidRPr="002010CA">
        <w:t>POSOUZENÍ A HODNOCENÍ NABÍDEK</w:t>
      </w:r>
      <w:bookmarkEnd w:id="66"/>
      <w:bookmarkEnd w:id="67"/>
      <w:bookmarkEnd w:id="68"/>
      <w:bookmarkEnd w:id="69"/>
      <w:bookmarkEnd w:id="70"/>
      <w:bookmarkEnd w:id="71"/>
    </w:p>
    <w:p w14:paraId="2A6F6790" w14:textId="712F3231" w:rsidR="008534F2" w:rsidRPr="002010CA" w:rsidRDefault="000C3A18" w:rsidP="00D62D8C">
      <w:pPr>
        <w:pStyle w:val="Mjstyl3"/>
        <w:numPr>
          <w:ilvl w:val="1"/>
          <w:numId w:val="22"/>
        </w:numPr>
        <w:rPr>
          <w:b/>
        </w:rPr>
      </w:pPr>
      <w:bookmarkStart w:id="72" w:name="_Toc320285889"/>
      <w:bookmarkStart w:id="73" w:name="_Toc283647557"/>
      <w:bookmarkStart w:id="74" w:name="_Toc323899549"/>
      <w:r w:rsidRPr="002010CA">
        <w:rPr>
          <w:b/>
        </w:rPr>
        <w:t>Otevírání,</w:t>
      </w:r>
      <w:r w:rsidR="00BA4034" w:rsidRPr="002010CA">
        <w:rPr>
          <w:b/>
        </w:rPr>
        <w:t xml:space="preserve"> posouzení a hodnocení nabídek</w:t>
      </w:r>
      <w:bookmarkEnd w:id="72"/>
      <w:bookmarkEnd w:id="73"/>
      <w:bookmarkEnd w:id="74"/>
    </w:p>
    <w:p w14:paraId="0EE4CF90" w14:textId="1294776D" w:rsidR="008534F2" w:rsidRPr="002010CA" w:rsidRDefault="00C85BBA"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Otevírání, p</w:t>
      </w:r>
      <w:r w:rsidR="00B33077" w:rsidRPr="002010CA">
        <w:rPr>
          <w:rFonts w:ascii="Arial" w:hAnsi="Arial" w:cs="Arial"/>
          <w:sz w:val="22"/>
          <w:szCs w:val="22"/>
        </w:rPr>
        <w:t xml:space="preserve">osouzení a </w:t>
      </w:r>
      <w:r w:rsidR="008534F2" w:rsidRPr="002010CA">
        <w:rPr>
          <w:rFonts w:ascii="Arial" w:hAnsi="Arial" w:cs="Arial"/>
          <w:sz w:val="22"/>
          <w:szCs w:val="22"/>
        </w:rPr>
        <w:t xml:space="preserve">hodnocení </w:t>
      </w:r>
      <w:r w:rsidRPr="002010CA">
        <w:rPr>
          <w:rFonts w:ascii="Arial" w:hAnsi="Arial" w:cs="Arial"/>
          <w:sz w:val="22"/>
          <w:szCs w:val="22"/>
        </w:rPr>
        <w:t>nabídek</w:t>
      </w:r>
      <w:r w:rsidR="008534F2" w:rsidRPr="002010CA">
        <w:rPr>
          <w:rFonts w:ascii="Arial" w:hAnsi="Arial" w:cs="Arial"/>
          <w:sz w:val="22"/>
          <w:szCs w:val="22"/>
        </w:rPr>
        <w:t xml:space="preserve"> </w:t>
      </w:r>
      <w:r w:rsidR="00B33077" w:rsidRPr="002010CA">
        <w:rPr>
          <w:rFonts w:ascii="Arial" w:hAnsi="Arial" w:cs="Arial"/>
          <w:sz w:val="22"/>
          <w:szCs w:val="22"/>
        </w:rPr>
        <w:t>provádí:</w:t>
      </w:r>
    </w:p>
    <w:p w14:paraId="7AFB8F64" w14:textId="77777777" w:rsidR="000C3A18" w:rsidRPr="00143FF6" w:rsidRDefault="000C3A18" w:rsidP="00525E4D">
      <w:pPr>
        <w:pStyle w:val="Zkladntext"/>
        <w:keepLines w:val="0"/>
        <w:numPr>
          <w:ilvl w:val="0"/>
          <w:numId w:val="10"/>
        </w:numPr>
        <w:tabs>
          <w:tab w:val="clear" w:pos="780"/>
          <w:tab w:val="left" w:pos="426"/>
          <w:tab w:val="num" w:pos="1276"/>
        </w:tabs>
        <w:spacing w:after="240" w:line="276" w:lineRule="auto"/>
        <w:ind w:left="1276" w:hanging="567"/>
        <w:rPr>
          <w:rFonts w:ascii="Arial" w:hAnsi="Arial" w:cs="Arial"/>
          <w:sz w:val="22"/>
        </w:rPr>
      </w:pPr>
      <w:r w:rsidRPr="00410DE2">
        <w:rPr>
          <w:rFonts w:ascii="Arial" w:hAnsi="Arial" w:cs="Arial"/>
          <w:sz w:val="22"/>
        </w:rPr>
        <w:t>zadavatel,</w:t>
      </w:r>
    </w:p>
    <w:p w14:paraId="1FB8E57E" w14:textId="65F61AC3" w:rsidR="008534F2" w:rsidRPr="0036562F" w:rsidRDefault="000C3A18" w:rsidP="00525E4D">
      <w:pPr>
        <w:pStyle w:val="Zkladntext"/>
        <w:keepLines w:val="0"/>
        <w:numPr>
          <w:ilvl w:val="0"/>
          <w:numId w:val="10"/>
        </w:numPr>
        <w:tabs>
          <w:tab w:val="clear" w:pos="780"/>
          <w:tab w:val="left" w:pos="426"/>
          <w:tab w:val="num" w:pos="1276"/>
        </w:tabs>
        <w:spacing w:after="240" w:line="276" w:lineRule="auto"/>
        <w:ind w:left="1276" w:hanging="567"/>
        <w:rPr>
          <w:rFonts w:ascii="Arial" w:hAnsi="Arial" w:cs="Arial"/>
          <w:sz w:val="22"/>
        </w:rPr>
      </w:pPr>
      <w:r w:rsidRPr="00143FF6">
        <w:rPr>
          <w:rFonts w:ascii="Arial" w:hAnsi="Arial" w:cs="Arial"/>
          <w:sz w:val="22"/>
        </w:rPr>
        <w:t>jiná</w:t>
      </w:r>
      <w:r w:rsidR="00BA4034" w:rsidRPr="00143FF6">
        <w:rPr>
          <w:rFonts w:ascii="Arial" w:hAnsi="Arial" w:cs="Arial"/>
          <w:sz w:val="22"/>
        </w:rPr>
        <w:t xml:space="preserve"> osoba, </w:t>
      </w:r>
      <w:r w:rsidRPr="00143FF6">
        <w:rPr>
          <w:rFonts w:ascii="Arial" w:hAnsi="Arial" w:cs="Arial"/>
          <w:sz w:val="22"/>
        </w:rPr>
        <w:t xml:space="preserve">pověřená zadavatelem </w:t>
      </w:r>
      <w:r w:rsidR="00BC2939" w:rsidRPr="002010CA">
        <w:rPr>
          <w:rFonts w:ascii="Arial" w:hAnsi="Arial" w:cs="Arial"/>
          <w:sz w:val="22"/>
          <w:szCs w:val="22"/>
        </w:rPr>
        <w:t>(dále jen „pověřená osoba“)</w:t>
      </w:r>
      <w:r w:rsidR="007128B6" w:rsidRPr="00C47DF8">
        <w:rPr>
          <w:rFonts w:ascii="Arial" w:hAnsi="Arial" w:cs="Arial"/>
          <w:sz w:val="22"/>
        </w:rPr>
        <w:t xml:space="preserve"> nebo</w:t>
      </w:r>
    </w:p>
    <w:p w14:paraId="1348D77C" w14:textId="703C7B0C" w:rsidR="008534F2" w:rsidRPr="007258F5" w:rsidRDefault="00BA4034" w:rsidP="00525E4D">
      <w:pPr>
        <w:pStyle w:val="Zkladntext"/>
        <w:keepLines w:val="0"/>
        <w:numPr>
          <w:ilvl w:val="0"/>
          <w:numId w:val="10"/>
        </w:numPr>
        <w:tabs>
          <w:tab w:val="clear" w:pos="780"/>
          <w:tab w:val="left" w:pos="426"/>
          <w:tab w:val="num" w:pos="1276"/>
        </w:tabs>
        <w:spacing w:after="240" w:line="276" w:lineRule="auto"/>
        <w:ind w:left="1276" w:hanging="567"/>
        <w:rPr>
          <w:rFonts w:ascii="Arial" w:hAnsi="Arial" w:cs="Arial"/>
          <w:sz w:val="22"/>
        </w:rPr>
      </w:pPr>
      <w:r w:rsidRPr="00A301F6">
        <w:rPr>
          <w:rFonts w:ascii="Arial" w:hAnsi="Arial" w:cs="Arial"/>
          <w:sz w:val="22"/>
        </w:rPr>
        <w:t>komise</w:t>
      </w:r>
      <w:r w:rsidR="00E8717D" w:rsidRPr="000A7A57">
        <w:rPr>
          <w:rFonts w:ascii="Arial" w:hAnsi="Arial" w:cs="Arial"/>
          <w:sz w:val="22"/>
        </w:rPr>
        <w:t>,</w:t>
      </w:r>
      <w:r w:rsidR="00EF6B07" w:rsidRPr="000A7A57">
        <w:rPr>
          <w:rFonts w:ascii="Arial" w:hAnsi="Arial" w:cs="Arial"/>
          <w:sz w:val="22"/>
        </w:rPr>
        <w:t xml:space="preserve"> </w:t>
      </w:r>
      <w:r w:rsidR="000C3A18" w:rsidRPr="002D0C17">
        <w:rPr>
          <w:rFonts w:ascii="Arial" w:hAnsi="Arial" w:cs="Arial"/>
          <w:sz w:val="22"/>
        </w:rPr>
        <w:t>kter</w:t>
      </w:r>
      <w:r w:rsidR="000C3A18" w:rsidRPr="007258F5">
        <w:rPr>
          <w:rFonts w:ascii="Arial" w:hAnsi="Arial" w:cs="Arial"/>
          <w:sz w:val="22"/>
        </w:rPr>
        <w:t>ou jmenuje zadavatel</w:t>
      </w:r>
      <w:r w:rsidRPr="007258F5">
        <w:rPr>
          <w:rFonts w:ascii="Arial" w:hAnsi="Arial" w:cs="Arial"/>
          <w:sz w:val="22"/>
        </w:rPr>
        <w:t xml:space="preserve">. </w:t>
      </w:r>
    </w:p>
    <w:p w14:paraId="6C7F792D" w14:textId="4B4AC57D" w:rsidR="000C3A18" w:rsidRPr="002010CA" w:rsidRDefault="000C3A18"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O otevírání, posouzení a hodnocení </w:t>
      </w:r>
      <w:r w:rsidR="00A47153" w:rsidRPr="002010CA">
        <w:rPr>
          <w:rFonts w:ascii="Arial" w:hAnsi="Arial" w:cs="Arial"/>
          <w:sz w:val="22"/>
          <w:szCs w:val="22"/>
        </w:rPr>
        <w:t xml:space="preserve">nabídek </w:t>
      </w:r>
      <w:r w:rsidR="00106658" w:rsidRPr="002010CA">
        <w:rPr>
          <w:rFonts w:ascii="Arial" w:hAnsi="Arial" w:cs="Arial"/>
          <w:sz w:val="22"/>
          <w:szCs w:val="22"/>
        </w:rPr>
        <w:t xml:space="preserve">se </w:t>
      </w:r>
      <w:r w:rsidRPr="002010CA">
        <w:rPr>
          <w:rFonts w:ascii="Arial" w:hAnsi="Arial" w:cs="Arial"/>
          <w:sz w:val="22"/>
          <w:szCs w:val="22"/>
        </w:rPr>
        <w:t xml:space="preserve">pořizuje protokol obsahující rozhodné skutečnosti, týkající se </w:t>
      </w:r>
      <w:r w:rsidR="00106658" w:rsidRPr="002010CA">
        <w:rPr>
          <w:rFonts w:ascii="Arial" w:hAnsi="Arial" w:cs="Arial"/>
          <w:sz w:val="22"/>
          <w:szCs w:val="22"/>
        </w:rPr>
        <w:t xml:space="preserve">posouzení </w:t>
      </w:r>
      <w:r w:rsidR="00142A90" w:rsidRPr="002010CA">
        <w:rPr>
          <w:rFonts w:ascii="Arial" w:hAnsi="Arial" w:cs="Arial"/>
          <w:sz w:val="22"/>
          <w:szCs w:val="22"/>
        </w:rPr>
        <w:t xml:space="preserve">a </w:t>
      </w:r>
      <w:r w:rsidRPr="002010CA">
        <w:rPr>
          <w:rFonts w:ascii="Arial" w:hAnsi="Arial" w:cs="Arial"/>
          <w:sz w:val="22"/>
          <w:szCs w:val="22"/>
        </w:rPr>
        <w:t>hodnocení nabídek:</w:t>
      </w:r>
    </w:p>
    <w:p w14:paraId="715897F9" w14:textId="77777777" w:rsidR="00B830EE" w:rsidRPr="00143FF6" w:rsidRDefault="00B830EE" w:rsidP="00525E4D">
      <w:pPr>
        <w:pStyle w:val="Zkladntext"/>
        <w:keepLines w:val="0"/>
        <w:numPr>
          <w:ilvl w:val="0"/>
          <w:numId w:val="26"/>
        </w:numPr>
        <w:tabs>
          <w:tab w:val="clear" w:pos="780"/>
          <w:tab w:val="num" w:pos="1276"/>
        </w:tabs>
        <w:spacing w:after="240" w:line="276" w:lineRule="auto"/>
        <w:ind w:left="1536" w:hanging="856"/>
        <w:rPr>
          <w:rFonts w:ascii="Arial" w:hAnsi="Arial" w:cs="Arial"/>
          <w:sz w:val="22"/>
        </w:rPr>
      </w:pPr>
      <w:r w:rsidRPr="00410DE2">
        <w:rPr>
          <w:rFonts w:ascii="Arial" w:hAnsi="Arial" w:cs="Arial"/>
          <w:sz w:val="22"/>
        </w:rPr>
        <w:t>jména a podpisy osob, které provedly posouzení a hodnocení nabídek;</w:t>
      </w:r>
    </w:p>
    <w:p w14:paraId="6ECB298F" w14:textId="0E8737C9" w:rsidR="000C3A18" w:rsidRPr="00C47DF8" w:rsidRDefault="000C3A18" w:rsidP="00525E4D">
      <w:pPr>
        <w:pStyle w:val="Zkladntext"/>
        <w:keepLines w:val="0"/>
        <w:numPr>
          <w:ilvl w:val="0"/>
          <w:numId w:val="26"/>
        </w:numPr>
        <w:tabs>
          <w:tab w:val="left" w:pos="426"/>
          <w:tab w:val="num" w:pos="1276"/>
        </w:tabs>
        <w:spacing w:after="240" w:line="276" w:lineRule="auto"/>
        <w:ind w:left="1276" w:hanging="596"/>
        <w:rPr>
          <w:rFonts w:ascii="Arial" w:hAnsi="Arial" w:cs="Arial"/>
          <w:sz w:val="22"/>
        </w:rPr>
      </w:pPr>
      <w:r w:rsidRPr="00143FF6">
        <w:rPr>
          <w:rFonts w:ascii="Arial" w:hAnsi="Arial" w:cs="Arial"/>
          <w:sz w:val="22"/>
        </w:rPr>
        <w:t xml:space="preserve">seznam doručených nabídek, včetně identifikačních údajů </w:t>
      </w:r>
      <w:r w:rsidR="00E8717D" w:rsidRPr="008F0C32">
        <w:rPr>
          <w:rFonts w:ascii="Arial" w:hAnsi="Arial" w:cs="Arial"/>
          <w:sz w:val="22"/>
        </w:rPr>
        <w:t>účastník</w:t>
      </w:r>
      <w:r w:rsidRPr="00C47DF8">
        <w:rPr>
          <w:rFonts w:ascii="Arial" w:hAnsi="Arial" w:cs="Arial"/>
          <w:sz w:val="22"/>
        </w:rPr>
        <w:t>ů;</w:t>
      </w:r>
    </w:p>
    <w:p w14:paraId="030647C4" w14:textId="7473D8A8" w:rsidR="000C3A18" w:rsidRPr="000A7A57"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A301F6">
        <w:rPr>
          <w:rFonts w:ascii="Arial" w:hAnsi="Arial" w:cs="Arial"/>
          <w:sz w:val="22"/>
        </w:rPr>
        <w:t xml:space="preserve">seznam </w:t>
      </w:r>
      <w:r w:rsidR="00E8717D" w:rsidRPr="000A7A57">
        <w:rPr>
          <w:rFonts w:ascii="Arial" w:hAnsi="Arial" w:cs="Arial"/>
          <w:sz w:val="22"/>
        </w:rPr>
        <w:t>účastník</w:t>
      </w:r>
      <w:r w:rsidRPr="000A7A57">
        <w:rPr>
          <w:rFonts w:ascii="Arial" w:hAnsi="Arial" w:cs="Arial"/>
          <w:sz w:val="22"/>
        </w:rPr>
        <w:t>ů vyzvaných k doplnění/objasnění nabídky, pokud byli vyzváni;</w:t>
      </w:r>
    </w:p>
    <w:p w14:paraId="22FBE493" w14:textId="5416052A" w:rsidR="000C3A18" w:rsidRPr="007258F5"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7258F5">
        <w:rPr>
          <w:rFonts w:ascii="Arial" w:hAnsi="Arial" w:cs="Arial"/>
          <w:sz w:val="22"/>
        </w:rPr>
        <w:t xml:space="preserve">seznam </w:t>
      </w:r>
      <w:r w:rsidR="00492029">
        <w:rPr>
          <w:rFonts w:ascii="Arial" w:hAnsi="Arial" w:cs="Arial"/>
          <w:sz w:val="22"/>
        </w:rPr>
        <w:t>vyloučených účastníků s uvedením důvodu jejich vyloučení</w:t>
      </w:r>
      <w:r w:rsidRPr="007258F5">
        <w:rPr>
          <w:rFonts w:ascii="Arial" w:hAnsi="Arial" w:cs="Arial"/>
          <w:sz w:val="22"/>
        </w:rPr>
        <w:t xml:space="preserve">; </w:t>
      </w:r>
    </w:p>
    <w:p w14:paraId="347CA1FD" w14:textId="499DB8D7" w:rsidR="000C3A18" w:rsidRPr="000D7CEF"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CB66B6">
        <w:rPr>
          <w:rFonts w:ascii="Arial" w:hAnsi="Arial" w:cs="Arial"/>
          <w:sz w:val="22"/>
        </w:rPr>
        <w:lastRenderedPageBreak/>
        <w:t xml:space="preserve">popis způsobu </w:t>
      </w:r>
      <w:r w:rsidR="004367C0" w:rsidRPr="00CB66B6">
        <w:rPr>
          <w:rFonts w:ascii="Arial" w:hAnsi="Arial" w:cs="Arial"/>
          <w:sz w:val="22"/>
        </w:rPr>
        <w:t xml:space="preserve">a odůvodnění </w:t>
      </w:r>
      <w:r w:rsidRPr="00CB66B6">
        <w:rPr>
          <w:rFonts w:ascii="Arial" w:hAnsi="Arial" w:cs="Arial"/>
          <w:sz w:val="22"/>
        </w:rPr>
        <w:t>hodnocení nabídek</w:t>
      </w:r>
      <w:r w:rsidR="00143296" w:rsidRPr="00492029">
        <w:rPr>
          <w:rFonts w:ascii="Arial" w:hAnsi="Arial" w:cs="Arial"/>
          <w:sz w:val="22"/>
        </w:rPr>
        <w:t xml:space="preserve">, pokud </w:t>
      </w:r>
      <w:r w:rsidR="00542DD6" w:rsidRPr="00492029">
        <w:rPr>
          <w:rFonts w:ascii="Arial" w:hAnsi="Arial" w:cs="Arial"/>
          <w:sz w:val="22"/>
        </w:rPr>
        <w:t>nebyla hodnocena pouze cena</w:t>
      </w:r>
      <w:r w:rsidRPr="000D7CEF">
        <w:rPr>
          <w:rFonts w:ascii="Arial" w:hAnsi="Arial" w:cs="Arial"/>
          <w:sz w:val="22"/>
        </w:rPr>
        <w:t xml:space="preserve">; </w:t>
      </w:r>
    </w:p>
    <w:p w14:paraId="5B91CAF3" w14:textId="285CA0DE" w:rsidR="000C3A18" w:rsidRPr="004B367F"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783CBE">
        <w:rPr>
          <w:rFonts w:ascii="Arial" w:hAnsi="Arial" w:cs="Arial"/>
          <w:sz w:val="22"/>
        </w:rPr>
        <w:t xml:space="preserve">výsledek hodnocení. </w:t>
      </w:r>
    </w:p>
    <w:p w14:paraId="0323AE23" w14:textId="73A26183" w:rsidR="00A47153" w:rsidRPr="007258F5" w:rsidRDefault="00A47153"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Protokol o </w:t>
      </w:r>
      <w:r w:rsidR="004B367F">
        <w:rPr>
          <w:rFonts w:ascii="Arial" w:hAnsi="Arial" w:cs="Arial"/>
          <w:sz w:val="22"/>
          <w:szCs w:val="22"/>
        </w:rPr>
        <w:t>otevírání</w:t>
      </w:r>
      <w:r w:rsidRPr="002010CA">
        <w:rPr>
          <w:rFonts w:ascii="Arial" w:hAnsi="Arial" w:cs="Arial"/>
          <w:sz w:val="22"/>
          <w:szCs w:val="22"/>
        </w:rPr>
        <w:t xml:space="preserve">, posouzení a hodnocení nabídek </w:t>
      </w:r>
      <w:r w:rsidRPr="00410DE2">
        <w:rPr>
          <w:rFonts w:ascii="Arial" w:hAnsi="Arial" w:cs="Arial"/>
          <w:sz w:val="22"/>
        </w:rPr>
        <w:t xml:space="preserve">je přílohou č. </w:t>
      </w:r>
      <w:r w:rsidR="00326F9F" w:rsidRPr="00143FF6">
        <w:rPr>
          <w:rFonts w:ascii="Arial" w:hAnsi="Arial" w:cs="Arial"/>
          <w:sz w:val="22"/>
        </w:rPr>
        <w:t xml:space="preserve">3 </w:t>
      </w:r>
      <w:r w:rsidRPr="00143FF6">
        <w:rPr>
          <w:rFonts w:ascii="Arial" w:hAnsi="Arial" w:cs="Arial"/>
          <w:sz w:val="22"/>
        </w:rPr>
        <w:t xml:space="preserve">tohoto MP. </w:t>
      </w:r>
      <w:r w:rsidR="00B07BBB" w:rsidRPr="00B138B1">
        <w:rPr>
          <w:rFonts w:ascii="Arial" w:hAnsi="Arial" w:cs="Arial"/>
          <w:sz w:val="22"/>
        </w:rPr>
        <w:t>Tento protokol má pou</w:t>
      </w:r>
      <w:r w:rsidR="00B07BBB" w:rsidRPr="008F0C32">
        <w:rPr>
          <w:rFonts w:ascii="Arial" w:hAnsi="Arial" w:cs="Arial"/>
          <w:sz w:val="22"/>
        </w:rPr>
        <w:t xml:space="preserve">ze doporučující charakter, nicméně vždy je nutné dodržet minimálně požadavky </w:t>
      </w:r>
      <w:r w:rsidR="00142A90" w:rsidRPr="00A301F6">
        <w:rPr>
          <w:rFonts w:ascii="Arial" w:hAnsi="Arial" w:cs="Arial"/>
          <w:sz w:val="22"/>
        </w:rPr>
        <w:t xml:space="preserve">stanovené </w:t>
      </w:r>
      <w:r w:rsidR="00B07BBB" w:rsidRPr="000A7A57">
        <w:rPr>
          <w:rFonts w:ascii="Arial" w:hAnsi="Arial" w:cs="Arial"/>
          <w:sz w:val="22"/>
        </w:rPr>
        <w:t>v </w:t>
      </w:r>
      <w:r w:rsidR="005C3742" w:rsidRPr="002D0C17">
        <w:rPr>
          <w:rFonts w:ascii="Arial" w:hAnsi="Arial" w:cs="Arial"/>
          <w:sz w:val="22"/>
        </w:rPr>
        <w:t xml:space="preserve">odst. </w:t>
      </w:r>
      <w:r w:rsidR="00B07BBB" w:rsidRPr="002D0C17">
        <w:rPr>
          <w:rFonts w:ascii="Arial" w:hAnsi="Arial" w:cs="Arial"/>
          <w:sz w:val="22"/>
        </w:rPr>
        <w:t>8.1.2.</w:t>
      </w:r>
    </w:p>
    <w:p w14:paraId="61CD26FF" w14:textId="77777777" w:rsidR="00A47153" w:rsidRPr="00EC1C3A" w:rsidRDefault="00A47153" w:rsidP="00502159"/>
    <w:p w14:paraId="165DDD6E" w14:textId="37A8B989" w:rsidR="000C3A18" w:rsidRPr="00EC1C3A" w:rsidRDefault="000C3A18" w:rsidP="00D62D8C">
      <w:pPr>
        <w:pStyle w:val="Mjstyl3"/>
        <w:numPr>
          <w:ilvl w:val="1"/>
          <w:numId w:val="22"/>
        </w:numPr>
        <w:rPr>
          <w:b/>
        </w:rPr>
      </w:pPr>
      <w:r w:rsidRPr="00EC1C3A">
        <w:rPr>
          <w:b/>
        </w:rPr>
        <w:t xml:space="preserve"> Otevírání </w:t>
      </w:r>
      <w:r w:rsidR="00F70D2F" w:rsidRPr="00EC1C3A">
        <w:rPr>
          <w:b/>
        </w:rPr>
        <w:t>nabídek podaných v elektronické podobě</w:t>
      </w:r>
    </w:p>
    <w:p w14:paraId="2A0481CE" w14:textId="3240784E" w:rsidR="00F70D2F" w:rsidRPr="00EC1C3A" w:rsidRDefault="00492029" w:rsidP="00525E4D">
      <w:pPr>
        <w:pStyle w:val="Zkladntext"/>
        <w:keepLines w:val="0"/>
        <w:numPr>
          <w:ilvl w:val="2"/>
          <w:numId w:val="22"/>
        </w:numPr>
        <w:spacing w:after="240" w:line="276" w:lineRule="auto"/>
        <w:rPr>
          <w:rFonts w:ascii="Arial" w:hAnsi="Arial" w:cs="Arial"/>
          <w:sz w:val="22"/>
          <w:szCs w:val="22"/>
        </w:rPr>
      </w:pPr>
      <w:r>
        <w:rPr>
          <w:rFonts w:ascii="Arial" w:hAnsi="Arial" w:cs="Arial"/>
          <w:sz w:val="22"/>
          <w:szCs w:val="22"/>
        </w:rPr>
        <w:t>Nabídky</w:t>
      </w:r>
      <w:r w:rsidRPr="00EC1C3A">
        <w:rPr>
          <w:rFonts w:ascii="Arial" w:hAnsi="Arial" w:cs="Arial"/>
          <w:sz w:val="22"/>
          <w:szCs w:val="22"/>
        </w:rPr>
        <w:t xml:space="preserve"> </w:t>
      </w:r>
      <w:r w:rsidR="00C85BBA" w:rsidRPr="00EC1C3A">
        <w:rPr>
          <w:rFonts w:ascii="Arial" w:hAnsi="Arial" w:cs="Arial"/>
          <w:sz w:val="22"/>
          <w:szCs w:val="22"/>
        </w:rPr>
        <w:t xml:space="preserve">nesmí být otevřeny před uplynutím lhůty pro podání nabídek. Otevírají se pouze </w:t>
      </w:r>
      <w:r>
        <w:rPr>
          <w:rFonts w:ascii="Arial" w:hAnsi="Arial" w:cs="Arial"/>
          <w:sz w:val="22"/>
          <w:szCs w:val="22"/>
        </w:rPr>
        <w:t>nabídky</w:t>
      </w:r>
      <w:r w:rsidRPr="00EC1C3A">
        <w:rPr>
          <w:rFonts w:ascii="Arial" w:hAnsi="Arial" w:cs="Arial"/>
          <w:sz w:val="22"/>
          <w:szCs w:val="22"/>
        </w:rPr>
        <w:t xml:space="preserve"> </w:t>
      </w:r>
      <w:r w:rsidR="00C85BBA" w:rsidRPr="00EC1C3A">
        <w:rPr>
          <w:rFonts w:ascii="Arial" w:hAnsi="Arial" w:cs="Arial"/>
          <w:sz w:val="22"/>
          <w:szCs w:val="22"/>
        </w:rPr>
        <w:t>doručené ve lhůtě pro podání nabídek.</w:t>
      </w:r>
      <w:r w:rsidR="00F70D2F" w:rsidRPr="00EC1C3A">
        <w:rPr>
          <w:rFonts w:ascii="Arial" w:hAnsi="Arial" w:cs="Arial"/>
          <w:sz w:val="22"/>
          <w:szCs w:val="22"/>
        </w:rPr>
        <w:t xml:space="preserve"> </w:t>
      </w:r>
    </w:p>
    <w:p w14:paraId="09F48232" w14:textId="0346131E" w:rsidR="00F70D2F" w:rsidRPr="002010CA" w:rsidRDefault="00F70D2F" w:rsidP="00525E4D">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t>Otevřením nabídky podané v elektronické podobě se rozumí zpřístupnění jejího obsahu. Nabídky podané v</w:t>
      </w:r>
      <w:r w:rsidR="00D316B1" w:rsidRPr="00EC1C3A">
        <w:rPr>
          <w:rFonts w:ascii="Arial" w:hAnsi="Arial" w:cs="Arial"/>
          <w:sz w:val="22"/>
          <w:szCs w:val="22"/>
        </w:rPr>
        <w:t> </w:t>
      </w:r>
      <w:r w:rsidRPr="00EC1C3A">
        <w:rPr>
          <w:rFonts w:ascii="Arial" w:hAnsi="Arial" w:cs="Arial"/>
          <w:sz w:val="22"/>
          <w:szCs w:val="22"/>
        </w:rPr>
        <w:t>elektronické</w:t>
      </w:r>
      <w:r w:rsidR="00D316B1" w:rsidRPr="00EC1C3A">
        <w:rPr>
          <w:rFonts w:ascii="Arial" w:hAnsi="Arial" w:cs="Arial"/>
          <w:sz w:val="22"/>
          <w:szCs w:val="22"/>
        </w:rPr>
        <w:t xml:space="preserve"> podobě</w:t>
      </w:r>
      <w:r w:rsidRPr="00EC1C3A">
        <w:rPr>
          <w:rFonts w:ascii="Arial" w:hAnsi="Arial" w:cs="Arial"/>
          <w:sz w:val="22"/>
          <w:szCs w:val="22"/>
        </w:rPr>
        <w:t xml:space="preserve"> nesmí být zpřístupněny před uplynutím lhů</w:t>
      </w:r>
      <w:r w:rsidRPr="002010CA">
        <w:rPr>
          <w:rFonts w:ascii="Arial" w:hAnsi="Arial" w:cs="Arial"/>
          <w:sz w:val="22"/>
          <w:szCs w:val="22"/>
        </w:rPr>
        <w:t xml:space="preserve">ty pro podání nabídek. </w:t>
      </w:r>
    </w:p>
    <w:p w14:paraId="46EE3F22" w14:textId="77777777" w:rsidR="008534F2" w:rsidRPr="002010CA" w:rsidRDefault="00106658" w:rsidP="00D62D8C">
      <w:pPr>
        <w:pStyle w:val="Mjstyl3"/>
        <w:numPr>
          <w:ilvl w:val="1"/>
          <w:numId w:val="22"/>
        </w:numPr>
        <w:rPr>
          <w:b/>
        </w:rPr>
      </w:pPr>
      <w:bookmarkStart w:id="75" w:name="_Toc320285890"/>
      <w:bookmarkStart w:id="76" w:name="_Toc283647558"/>
      <w:bookmarkStart w:id="77" w:name="_Toc323899550"/>
      <w:r w:rsidRPr="002010CA">
        <w:rPr>
          <w:b/>
        </w:rPr>
        <w:t>Posouzení a h</w:t>
      </w:r>
      <w:r w:rsidR="00BA4034" w:rsidRPr="002010CA">
        <w:rPr>
          <w:b/>
        </w:rPr>
        <w:t xml:space="preserve">odnocení nabídek </w:t>
      </w:r>
      <w:bookmarkEnd w:id="75"/>
      <w:bookmarkEnd w:id="76"/>
      <w:bookmarkEnd w:id="77"/>
    </w:p>
    <w:p w14:paraId="3CF8DB43" w14:textId="38E4B3ED" w:rsidR="00404560" w:rsidRPr="002010CA" w:rsidRDefault="00106658"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O</w:t>
      </w:r>
      <w:r w:rsidR="00BC2939" w:rsidRPr="002010CA">
        <w:rPr>
          <w:rFonts w:ascii="Arial" w:hAnsi="Arial" w:cs="Arial"/>
          <w:sz w:val="22"/>
          <w:szCs w:val="22"/>
        </w:rPr>
        <w:t>sob</w:t>
      </w:r>
      <w:r w:rsidRPr="002010CA">
        <w:rPr>
          <w:rFonts w:ascii="Arial" w:hAnsi="Arial" w:cs="Arial"/>
          <w:sz w:val="22"/>
          <w:szCs w:val="22"/>
        </w:rPr>
        <w:t xml:space="preserve">y, které posuzují a hodnotí nabídky, </w:t>
      </w:r>
      <w:r w:rsidR="00BC2939" w:rsidRPr="002010CA">
        <w:rPr>
          <w:rFonts w:ascii="Arial" w:hAnsi="Arial" w:cs="Arial"/>
          <w:sz w:val="22"/>
          <w:szCs w:val="22"/>
        </w:rPr>
        <w:t xml:space="preserve">nesmí být ve vztahu k zakázce a </w:t>
      </w:r>
      <w:r w:rsidR="00E8717D" w:rsidRPr="002010CA">
        <w:rPr>
          <w:rFonts w:ascii="Arial" w:hAnsi="Arial" w:cs="Arial"/>
          <w:sz w:val="22"/>
          <w:szCs w:val="22"/>
        </w:rPr>
        <w:t>účastník</w:t>
      </w:r>
      <w:r w:rsidR="00BC2939" w:rsidRPr="002010CA">
        <w:rPr>
          <w:rFonts w:ascii="Arial" w:hAnsi="Arial" w:cs="Arial"/>
          <w:sz w:val="22"/>
          <w:szCs w:val="22"/>
        </w:rPr>
        <w:t xml:space="preserve">ům </w:t>
      </w:r>
      <w:r w:rsidR="00E235A3" w:rsidRPr="002010CA">
        <w:rPr>
          <w:rFonts w:ascii="Arial" w:hAnsi="Arial" w:cs="Arial"/>
          <w:sz w:val="22"/>
          <w:szCs w:val="22"/>
        </w:rPr>
        <w:t>ve střetu zájmů</w:t>
      </w:r>
      <w:r w:rsidR="00BC2939" w:rsidRPr="002010CA">
        <w:rPr>
          <w:rFonts w:ascii="Arial" w:hAnsi="Arial" w:cs="Arial"/>
          <w:sz w:val="22"/>
          <w:szCs w:val="22"/>
        </w:rPr>
        <w:t xml:space="preserve">. Před zahájením posouzení a hodnocení nabídek musí potvrdit </w:t>
      </w:r>
      <w:r w:rsidR="00E235A3" w:rsidRPr="002010CA">
        <w:rPr>
          <w:rFonts w:ascii="Arial" w:hAnsi="Arial" w:cs="Arial"/>
          <w:sz w:val="22"/>
          <w:szCs w:val="22"/>
        </w:rPr>
        <w:t>neexistenci střetu zájmů</w:t>
      </w:r>
      <w:r w:rsidR="00BC2939" w:rsidRPr="002010CA">
        <w:rPr>
          <w:rFonts w:ascii="Arial" w:hAnsi="Arial" w:cs="Arial"/>
          <w:sz w:val="22"/>
          <w:szCs w:val="22"/>
        </w:rPr>
        <w:t>.</w:t>
      </w:r>
      <w:r w:rsidR="00404560" w:rsidRPr="002010CA">
        <w:rPr>
          <w:rFonts w:ascii="Arial" w:hAnsi="Arial" w:cs="Arial"/>
          <w:sz w:val="22"/>
          <w:szCs w:val="22"/>
        </w:rPr>
        <w:t xml:space="preserve"> </w:t>
      </w:r>
      <w:r w:rsidR="00404560" w:rsidRPr="00410DE2">
        <w:rPr>
          <w:rFonts w:ascii="Arial" w:hAnsi="Arial" w:cs="Arial"/>
          <w:sz w:val="22"/>
        </w:rPr>
        <w:t>Formulář Prohlášení o neexistenci střetu zájmů</w:t>
      </w:r>
      <w:r w:rsidR="004C3EC8" w:rsidRPr="00143FF6">
        <w:rPr>
          <w:rFonts w:ascii="Arial" w:hAnsi="Arial" w:cs="Arial"/>
          <w:sz w:val="22"/>
        </w:rPr>
        <w:t xml:space="preserve"> je přílohou č.</w:t>
      </w:r>
      <w:r w:rsidR="00C05393">
        <w:rPr>
          <w:rFonts w:ascii="Arial" w:hAnsi="Arial" w:cs="Arial"/>
          <w:sz w:val="22"/>
        </w:rPr>
        <w:t> </w:t>
      </w:r>
      <w:r w:rsidR="004C3EC8" w:rsidRPr="00143FF6">
        <w:rPr>
          <w:rFonts w:ascii="Arial" w:hAnsi="Arial" w:cs="Arial"/>
          <w:sz w:val="22"/>
        </w:rPr>
        <w:t>5 tohoto MP.</w:t>
      </w:r>
    </w:p>
    <w:p w14:paraId="32006000" w14:textId="40142483" w:rsidR="00BC2939" w:rsidRPr="002010CA" w:rsidRDefault="008534F2"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Po </w:t>
      </w:r>
      <w:r w:rsidR="00106658" w:rsidRPr="002010CA">
        <w:rPr>
          <w:rFonts w:ascii="Arial" w:hAnsi="Arial" w:cs="Arial"/>
          <w:sz w:val="22"/>
          <w:szCs w:val="22"/>
        </w:rPr>
        <w:t xml:space="preserve">otevření </w:t>
      </w:r>
      <w:r w:rsidR="00492029">
        <w:rPr>
          <w:rFonts w:ascii="Arial" w:hAnsi="Arial" w:cs="Arial"/>
          <w:sz w:val="22"/>
          <w:szCs w:val="22"/>
        </w:rPr>
        <w:t>nabídek</w:t>
      </w:r>
      <w:r w:rsidR="00492029" w:rsidRPr="002010CA">
        <w:rPr>
          <w:rFonts w:ascii="Arial" w:hAnsi="Arial" w:cs="Arial"/>
          <w:sz w:val="22"/>
          <w:szCs w:val="22"/>
        </w:rPr>
        <w:t xml:space="preserve"> </w:t>
      </w:r>
      <w:r w:rsidRPr="002010CA">
        <w:rPr>
          <w:rFonts w:ascii="Arial" w:hAnsi="Arial" w:cs="Arial"/>
          <w:sz w:val="22"/>
          <w:szCs w:val="22"/>
        </w:rPr>
        <w:t xml:space="preserve">provede </w:t>
      </w:r>
      <w:r w:rsidR="00106658" w:rsidRPr="002010CA">
        <w:rPr>
          <w:rFonts w:ascii="Arial" w:hAnsi="Arial" w:cs="Arial"/>
          <w:sz w:val="22"/>
          <w:szCs w:val="22"/>
        </w:rPr>
        <w:t xml:space="preserve">zadavatel, komise nebo </w:t>
      </w:r>
      <w:r w:rsidRPr="002010CA">
        <w:rPr>
          <w:rFonts w:ascii="Arial" w:hAnsi="Arial" w:cs="Arial"/>
          <w:sz w:val="22"/>
          <w:szCs w:val="22"/>
        </w:rPr>
        <w:t xml:space="preserve">pověřená osoba </w:t>
      </w:r>
      <w:r w:rsidR="00BC2939" w:rsidRPr="002010CA">
        <w:rPr>
          <w:rFonts w:ascii="Arial" w:hAnsi="Arial" w:cs="Arial"/>
          <w:sz w:val="22"/>
          <w:szCs w:val="22"/>
        </w:rPr>
        <w:t>posouzení nabídek. Posouzení nabídek spočívá v posouzení, zda jsou nabídky zpracovány v souladu se zadávacími podmínkami.</w:t>
      </w:r>
    </w:p>
    <w:p w14:paraId="536F9E7D" w14:textId="62AB2A59" w:rsidR="00BC2939" w:rsidRPr="002010CA" w:rsidRDefault="00230D20"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Jestliže nabídka </w:t>
      </w:r>
      <w:r w:rsidR="00162713" w:rsidRPr="002010CA">
        <w:rPr>
          <w:rFonts w:ascii="Arial" w:hAnsi="Arial" w:cs="Arial"/>
          <w:sz w:val="22"/>
          <w:szCs w:val="22"/>
        </w:rPr>
        <w:t>nesplňuje zadávací podmínky</w:t>
      </w:r>
      <w:r w:rsidRPr="002010CA">
        <w:rPr>
          <w:rFonts w:ascii="Arial" w:hAnsi="Arial" w:cs="Arial"/>
          <w:sz w:val="22"/>
          <w:szCs w:val="22"/>
        </w:rPr>
        <w:t xml:space="preserve">, </w:t>
      </w:r>
      <w:r w:rsidR="008534F2" w:rsidRPr="002010CA">
        <w:rPr>
          <w:rFonts w:ascii="Arial" w:hAnsi="Arial" w:cs="Arial"/>
          <w:sz w:val="22"/>
          <w:szCs w:val="22"/>
        </w:rPr>
        <w:t xml:space="preserve">může </w:t>
      </w:r>
      <w:r w:rsidR="00106658" w:rsidRPr="002010CA">
        <w:rPr>
          <w:rFonts w:ascii="Arial" w:hAnsi="Arial" w:cs="Arial"/>
          <w:sz w:val="22"/>
          <w:szCs w:val="22"/>
        </w:rPr>
        <w:t xml:space="preserve">být </w:t>
      </w:r>
      <w:r w:rsidR="00E8717D" w:rsidRPr="002010CA">
        <w:rPr>
          <w:rFonts w:ascii="Arial" w:hAnsi="Arial" w:cs="Arial"/>
          <w:sz w:val="22"/>
          <w:szCs w:val="22"/>
        </w:rPr>
        <w:t>účastník, který ji předložil</w:t>
      </w:r>
      <w:r w:rsidR="00DA3510" w:rsidRPr="002010CA">
        <w:rPr>
          <w:rFonts w:ascii="Arial" w:hAnsi="Arial" w:cs="Arial"/>
          <w:sz w:val="22"/>
          <w:szCs w:val="22"/>
        </w:rPr>
        <w:t>,</w:t>
      </w:r>
      <w:r w:rsidR="00106658" w:rsidRPr="002010CA">
        <w:rPr>
          <w:rFonts w:ascii="Arial" w:hAnsi="Arial" w:cs="Arial"/>
          <w:sz w:val="22"/>
          <w:szCs w:val="22"/>
        </w:rPr>
        <w:t xml:space="preserve"> vyzván k</w:t>
      </w:r>
      <w:r w:rsidR="008534F2" w:rsidRPr="002010CA">
        <w:rPr>
          <w:rFonts w:ascii="Arial" w:hAnsi="Arial" w:cs="Arial"/>
          <w:sz w:val="22"/>
          <w:szCs w:val="22"/>
        </w:rPr>
        <w:t xml:space="preserve"> její</w:t>
      </w:r>
      <w:r w:rsidR="00106658" w:rsidRPr="002010CA">
        <w:rPr>
          <w:rFonts w:ascii="Arial" w:hAnsi="Arial" w:cs="Arial"/>
          <w:sz w:val="22"/>
          <w:szCs w:val="22"/>
        </w:rPr>
        <w:t>mu</w:t>
      </w:r>
      <w:r w:rsidR="008534F2" w:rsidRPr="002010CA">
        <w:rPr>
          <w:rFonts w:ascii="Arial" w:hAnsi="Arial" w:cs="Arial"/>
          <w:sz w:val="22"/>
          <w:szCs w:val="22"/>
        </w:rPr>
        <w:t xml:space="preserve"> doplnění</w:t>
      </w:r>
      <w:r w:rsidRPr="002010CA">
        <w:rPr>
          <w:rFonts w:ascii="Arial" w:hAnsi="Arial" w:cs="Arial"/>
          <w:sz w:val="22"/>
          <w:szCs w:val="22"/>
        </w:rPr>
        <w:t xml:space="preserve"> nebo objasnění</w:t>
      </w:r>
      <w:r w:rsidR="00106658" w:rsidRPr="002010CA">
        <w:rPr>
          <w:rFonts w:ascii="Arial" w:hAnsi="Arial" w:cs="Arial"/>
          <w:sz w:val="22"/>
          <w:szCs w:val="22"/>
        </w:rPr>
        <w:t>.</w:t>
      </w:r>
      <w:r w:rsidR="008534F2" w:rsidRPr="002010CA">
        <w:rPr>
          <w:rFonts w:ascii="Arial" w:hAnsi="Arial" w:cs="Arial"/>
          <w:sz w:val="22"/>
          <w:szCs w:val="22"/>
        </w:rPr>
        <w:t xml:space="preserve"> </w:t>
      </w:r>
      <w:r w:rsidR="00B80B10" w:rsidRPr="002010CA">
        <w:rPr>
          <w:rFonts w:ascii="Arial" w:hAnsi="Arial" w:cs="Arial"/>
          <w:sz w:val="22"/>
          <w:szCs w:val="22"/>
        </w:rPr>
        <w:t xml:space="preserve">Doplněním nebo objasněním nabídek nesmí být změněna </w:t>
      </w:r>
      <w:r w:rsidR="00D76966" w:rsidRPr="002010CA">
        <w:rPr>
          <w:rFonts w:ascii="Arial" w:hAnsi="Arial" w:cs="Arial"/>
          <w:sz w:val="22"/>
          <w:szCs w:val="22"/>
        </w:rPr>
        <w:t xml:space="preserve">celková </w:t>
      </w:r>
      <w:r w:rsidR="00B80B10" w:rsidRPr="002010CA">
        <w:rPr>
          <w:rFonts w:ascii="Arial" w:hAnsi="Arial" w:cs="Arial"/>
          <w:sz w:val="22"/>
          <w:szCs w:val="22"/>
        </w:rPr>
        <w:t>nabídková cena a/nebo údaje a informace, které jsou předmětem hodnocení.</w:t>
      </w:r>
    </w:p>
    <w:p w14:paraId="7C200DFA" w14:textId="73BDC4E0" w:rsidR="00632FCE" w:rsidRPr="003F1DF3" w:rsidRDefault="00632FCE"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Zadavatel může vyloučit účastníka výběrového řízení, pokud </w:t>
      </w:r>
      <w:r w:rsidR="002B5034" w:rsidRPr="002010CA">
        <w:rPr>
          <w:rFonts w:ascii="Arial" w:hAnsi="Arial" w:cs="Arial"/>
          <w:sz w:val="22"/>
          <w:szCs w:val="22"/>
        </w:rPr>
        <w:t>nabídka podaná účastníkem nesplňuje zadávací podmínky, tzn.</w:t>
      </w:r>
      <w:r w:rsidR="00C05393">
        <w:rPr>
          <w:rFonts w:ascii="Arial" w:hAnsi="Arial" w:cs="Arial"/>
          <w:sz w:val="22"/>
          <w:szCs w:val="22"/>
        </w:rPr>
        <w:t>,</w:t>
      </w:r>
      <w:r w:rsidR="002B5034" w:rsidRPr="002010CA">
        <w:rPr>
          <w:rFonts w:ascii="Arial" w:hAnsi="Arial" w:cs="Arial"/>
          <w:sz w:val="22"/>
          <w:szCs w:val="22"/>
        </w:rPr>
        <w:t xml:space="preserve"> pokud </w:t>
      </w:r>
      <w:r w:rsidRPr="003F1DF3">
        <w:rPr>
          <w:rFonts w:ascii="Arial" w:hAnsi="Arial" w:cs="Arial"/>
          <w:sz w:val="22"/>
          <w:szCs w:val="22"/>
        </w:rPr>
        <w:t xml:space="preserve">údaje, doklady, vzorky nebo modely předložené účastníkem </w:t>
      </w:r>
      <w:r w:rsidR="002B5034" w:rsidRPr="002010CA">
        <w:rPr>
          <w:rFonts w:ascii="Arial" w:hAnsi="Arial" w:cs="Arial"/>
          <w:sz w:val="22"/>
          <w:szCs w:val="22"/>
        </w:rPr>
        <w:t>výběrové</w:t>
      </w:r>
      <w:r w:rsidRPr="003F1DF3">
        <w:rPr>
          <w:rFonts w:ascii="Arial" w:hAnsi="Arial" w:cs="Arial"/>
          <w:sz w:val="22"/>
          <w:szCs w:val="22"/>
        </w:rPr>
        <w:t>ho řízení</w:t>
      </w:r>
      <w:r w:rsidR="002B5034" w:rsidRPr="002010CA">
        <w:rPr>
          <w:rFonts w:ascii="Arial" w:hAnsi="Arial" w:cs="Arial"/>
          <w:sz w:val="22"/>
          <w:szCs w:val="22"/>
        </w:rPr>
        <w:t>:</w:t>
      </w:r>
      <w:r w:rsidRPr="003F1DF3">
        <w:rPr>
          <w:rFonts w:ascii="Arial" w:hAnsi="Arial" w:cs="Arial"/>
          <w:sz w:val="22"/>
          <w:szCs w:val="22"/>
        </w:rPr>
        <w:t xml:space="preserve"> </w:t>
      </w:r>
    </w:p>
    <w:p w14:paraId="74C53796" w14:textId="77777777" w:rsidR="00632FCE" w:rsidRPr="003F1DF3" w:rsidRDefault="00632FCE" w:rsidP="00525E4D">
      <w:pPr>
        <w:pStyle w:val="Zkladntext"/>
        <w:keepLines w:val="0"/>
        <w:numPr>
          <w:ilvl w:val="0"/>
          <w:numId w:val="80"/>
        </w:numPr>
        <w:tabs>
          <w:tab w:val="clear" w:pos="780"/>
          <w:tab w:val="left" w:pos="1276"/>
        </w:tabs>
        <w:spacing w:after="240" w:line="276" w:lineRule="auto"/>
        <w:ind w:left="1276" w:hanging="567"/>
        <w:rPr>
          <w:sz w:val="22"/>
        </w:rPr>
      </w:pPr>
      <w:r w:rsidRPr="003F1DF3">
        <w:rPr>
          <w:rFonts w:ascii="Arial" w:hAnsi="Arial" w:cs="Arial"/>
          <w:sz w:val="22"/>
        </w:rPr>
        <w:t xml:space="preserve">nesplňují zadávací podmínky nebo je účastník </w:t>
      </w:r>
      <w:r w:rsidR="002B5034" w:rsidRPr="003F1DF3">
        <w:rPr>
          <w:rFonts w:ascii="Arial" w:hAnsi="Arial" w:cs="Arial"/>
          <w:sz w:val="22"/>
        </w:rPr>
        <w:t>výběrové</w:t>
      </w:r>
      <w:r w:rsidRPr="003F1DF3">
        <w:rPr>
          <w:rFonts w:ascii="Arial" w:hAnsi="Arial" w:cs="Arial"/>
          <w:sz w:val="22"/>
        </w:rPr>
        <w:t xml:space="preserve">ho řízení ve stanovené lhůtě nedoložil, </w:t>
      </w:r>
    </w:p>
    <w:p w14:paraId="4CF27ACA" w14:textId="77777777" w:rsidR="00632FCE" w:rsidRPr="003F1DF3" w:rsidRDefault="00632FCE" w:rsidP="00525E4D">
      <w:pPr>
        <w:pStyle w:val="Zkladntext"/>
        <w:keepLines w:val="0"/>
        <w:numPr>
          <w:ilvl w:val="0"/>
          <w:numId w:val="80"/>
        </w:numPr>
        <w:tabs>
          <w:tab w:val="left" w:pos="426"/>
        </w:tabs>
        <w:spacing w:after="240" w:line="276" w:lineRule="auto"/>
        <w:ind w:left="1276" w:hanging="567"/>
        <w:rPr>
          <w:sz w:val="22"/>
        </w:rPr>
      </w:pPr>
      <w:r w:rsidRPr="003F1DF3">
        <w:rPr>
          <w:rFonts w:ascii="Arial" w:hAnsi="Arial" w:cs="Arial"/>
          <w:sz w:val="22"/>
        </w:rPr>
        <w:t xml:space="preserve">nebyly účastníkem </w:t>
      </w:r>
      <w:r w:rsidR="002B5034" w:rsidRPr="003F1DF3">
        <w:rPr>
          <w:rFonts w:ascii="Arial" w:hAnsi="Arial" w:cs="Arial"/>
          <w:sz w:val="22"/>
        </w:rPr>
        <w:t>výběrové</w:t>
      </w:r>
      <w:r w:rsidRPr="003F1DF3">
        <w:rPr>
          <w:rFonts w:ascii="Arial" w:hAnsi="Arial" w:cs="Arial"/>
          <w:sz w:val="22"/>
        </w:rPr>
        <w:t xml:space="preserve">ho řízení objasněny nebo doplněny na základě žádosti </w:t>
      </w:r>
      <w:r w:rsidR="002B5034" w:rsidRPr="003F1DF3">
        <w:rPr>
          <w:rFonts w:ascii="Arial" w:hAnsi="Arial" w:cs="Arial"/>
          <w:sz w:val="22"/>
        </w:rPr>
        <w:t>zadavatele</w:t>
      </w:r>
      <w:r w:rsidRPr="003F1DF3">
        <w:rPr>
          <w:rFonts w:ascii="Arial" w:hAnsi="Arial" w:cs="Arial"/>
          <w:sz w:val="22"/>
        </w:rPr>
        <w:t xml:space="preserve">, nebo </w:t>
      </w:r>
    </w:p>
    <w:p w14:paraId="0D5D769F" w14:textId="77777777" w:rsidR="00632FCE" w:rsidRPr="003F1DF3" w:rsidRDefault="00632FCE" w:rsidP="00525E4D">
      <w:pPr>
        <w:pStyle w:val="Zkladntext"/>
        <w:keepLines w:val="0"/>
        <w:numPr>
          <w:ilvl w:val="0"/>
          <w:numId w:val="80"/>
        </w:numPr>
        <w:tabs>
          <w:tab w:val="left" w:pos="426"/>
        </w:tabs>
        <w:spacing w:after="240" w:line="276" w:lineRule="auto"/>
        <w:ind w:left="1276" w:hanging="567"/>
        <w:rPr>
          <w:sz w:val="22"/>
        </w:rPr>
      </w:pPr>
      <w:r w:rsidRPr="003F1DF3">
        <w:rPr>
          <w:rFonts w:ascii="Arial" w:hAnsi="Arial" w:cs="Arial"/>
          <w:sz w:val="22"/>
        </w:rPr>
        <w:t xml:space="preserve">neodpovídají skutečnosti a měly nebo mohou mít vliv na posouzení </w:t>
      </w:r>
      <w:r w:rsidR="002B5034" w:rsidRPr="003F1DF3">
        <w:rPr>
          <w:rFonts w:ascii="Arial" w:hAnsi="Arial" w:cs="Arial"/>
          <w:sz w:val="22"/>
        </w:rPr>
        <w:t xml:space="preserve">splnění zadávacích </w:t>
      </w:r>
      <w:r w:rsidRPr="003F1DF3">
        <w:rPr>
          <w:rFonts w:ascii="Arial" w:hAnsi="Arial" w:cs="Arial"/>
          <w:sz w:val="22"/>
        </w:rPr>
        <w:t xml:space="preserve">podmínek nebo na naplnění kritérií hodnocení. </w:t>
      </w:r>
    </w:p>
    <w:p w14:paraId="6B1E4FC1" w14:textId="30501495" w:rsidR="00C93AFE" w:rsidRPr="00EC1C3A" w:rsidRDefault="00C93AFE" w:rsidP="00525E4D">
      <w:pPr>
        <w:pStyle w:val="Zkladntext"/>
        <w:keepLines w:val="0"/>
        <w:numPr>
          <w:ilvl w:val="2"/>
          <w:numId w:val="22"/>
        </w:numPr>
        <w:spacing w:after="240" w:line="276" w:lineRule="auto"/>
        <w:rPr>
          <w:rFonts w:ascii="Arial" w:hAnsi="Arial" w:cs="Arial"/>
          <w:sz w:val="22"/>
        </w:rPr>
      </w:pPr>
      <w:r w:rsidRPr="00EC1C3A">
        <w:rPr>
          <w:rFonts w:ascii="Arial" w:hAnsi="Arial" w:cs="Arial"/>
          <w:sz w:val="22"/>
        </w:rPr>
        <w:t xml:space="preserve">Zadavatel může vyloučit </w:t>
      </w:r>
      <w:r w:rsidR="00BC2308" w:rsidRPr="00EC1C3A">
        <w:rPr>
          <w:rFonts w:ascii="Arial" w:hAnsi="Arial" w:cs="Arial"/>
          <w:sz w:val="22"/>
        </w:rPr>
        <w:t>účastníka</w:t>
      </w:r>
      <w:r w:rsidRPr="00EC1C3A">
        <w:rPr>
          <w:rFonts w:ascii="Arial" w:hAnsi="Arial" w:cs="Arial"/>
          <w:sz w:val="22"/>
        </w:rPr>
        <w:t xml:space="preserve"> pro nezpůsobilost, pokud prokáže, že</w:t>
      </w:r>
    </w:p>
    <w:p w14:paraId="04E68851" w14:textId="1FAF8BE2" w:rsidR="00C93AFE" w:rsidRPr="00EC1C3A" w:rsidRDefault="00C93AFE" w:rsidP="00525E4D">
      <w:pPr>
        <w:pStyle w:val="Zkladntext"/>
        <w:keepLines w:val="0"/>
        <w:numPr>
          <w:ilvl w:val="0"/>
          <w:numId w:val="69"/>
        </w:numPr>
        <w:tabs>
          <w:tab w:val="clear" w:pos="780"/>
          <w:tab w:val="num" w:pos="1276"/>
        </w:tabs>
        <w:spacing w:after="240" w:line="276" w:lineRule="auto"/>
        <w:ind w:left="1276" w:hanging="567"/>
        <w:rPr>
          <w:rFonts w:ascii="Arial" w:hAnsi="Arial" w:cs="Arial"/>
          <w:sz w:val="22"/>
        </w:rPr>
      </w:pPr>
      <w:r w:rsidRPr="00EC1C3A">
        <w:rPr>
          <w:rFonts w:ascii="Arial" w:hAnsi="Arial" w:cs="Arial"/>
          <w:sz w:val="22"/>
        </w:rPr>
        <w:lastRenderedPageBreak/>
        <w:t xml:space="preserve">plnění nabízené </w:t>
      </w:r>
      <w:r w:rsidR="00BC2308" w:rsidRPr="00EC1C3A">
        <w:rPr>
          <w:rFonts w:ascii="Arial" w:hAnsi="Arial" w:cs="Arial"/>
          <w:sz w:val="22"/>
        </w:rPr>
        <w:t>účastníkem</w:t>
      </w:r>
      <w:r w:rsidRPr="00EC1C3A">
        <w:rPr>
          <w:rFonts w:ascii="Arial" w:hAnsi="Arial" w:cs="Arial"/>
          <w:sz w:val="22"/>
        </w:rPr>
        <w:t xml:space="preserve"> by vedlo k nedodržování povinností vyplývajících z</w:t>
      </w:r>
      <w:r w:rsidR="00C05393">
        <w:rPr>
          <w:rFonts w:ascii="Arial" w:hAnsi="Arial" w:cs="Arial"/>
          <w:sz w:val="22"/>
        </w:rPr>
        <w:t> </w:t>
      </w:r>
      <w:r w:rsidRPr="00EC1C3A">
        <w:rPr>
          <w:rFonts w:ascii="Arial" w:hAnsi="Arial" w:cs="Arial"/>
          <w:sz w:val="22"/>
        </w:rPr>
        <w:t>předpisů práva životního prostředí, sociálních nebo pracovněprávních předpisů nebo kolektivních smluv vztahujících se k předmětu plnění zadávané zakázky,</w:t>
      </w:r>
    </w:p>
    <w:p w14:paraId="1B083FCE" w14:textId="77777777" w:rsidR="00C93AFE" w:rsidRPr="00EC1C3A"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EC1C3A">
        <w:rPr>
          <w:rFonts w:ascii="Arial" w:hAnsi="Arial" w:cs="Arial"/>
          <w:sz w:val="22"/>
        </w:rPr>
        <w:t>došlo ke střetu zájmů a jiné opatření k nápravě, kromě zrušení výběrového řízení, není možné,</w:t>
      </w:r>
    </w:p>
    <w:p w14:paraId="2684740A" w14:textId="77777777" w:rsidR="00C93AFE" w:rsidRPr="00B138B1"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EC1C3A">
        <w:rPr>
          <w:rFonts w:ascii="Arial" w:hAnsi="Arial" w:cs="Arial"/>
          <w:sz w:val="22"/>
        </w:rPr>
        <w:t>došlo k narušení hospodářské soutěže předchozí účastí účas</w:t>
      </w:r>
      <w:r w:rsidRPr="00410DE2">
        <w:rPr>
          <w:rFonts w:ascii="Arial" w:hAnsi="Arial" w:cs="Arial"/>
          <w:sz w:val="22"/>
        </w:rPr>
        <w:t>tníka výběrového řízení při přípravě výběrového řízení, jiné opatření k nápravě není možné a účastník výběrového řízení na výzvu zadavatele nepr</w:t>
      </w:r>
      <w:r w:rsidRPr="00143FF6">
        <w:rPr>
          <w:rFonts w:ascii="Arial" w:hAnsi="Arial" w:cs="Arial"/>
          <w:sz w:val="22"/>
        </w:rPr>
        <w:t>okázal, že k narušení hospodářské soutěže nedošlo,</w:t>
      </w:r>
    </w:p>
    <w:p w14:paraId="426471EF" w14:textId="77777777" w:rsidR="00C93AFE" w:rsidRPr="000A7A57"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A301F6">
        <w:rPr>
          <w:rFonts w:ascii="Arial" w:hAnsi="Arial" w:cs="Arial"/>
          <w:sz w:val="22"/>
        </w:rPr>
        <w:t>se dodavatel dopustil v posledních 3 letech před zahájením výběrového řízení závažných nebo dlouhodobých pochybení při plnění dřívějšího smluvního vztahu se zadavatelem zadávané zakázky, nebo s jiným veřejným zadavate</w:t>
      </w:r>
      <w:r w:rsidRPr="000A7A57">
        <w:rPr>
          <w:rFonts w:ascii="Arial" w:hAnsi="Arial" w:cs="Arial"/>
          <w:sz w:val="22"/>
        </w:rPr>
        <w:t>lem, která vedla ke vzniku škody, předčasnému ukončení smluvního vztahu nebo jiným srovnatelným sankcím,</w:t>
      </w:r>
    </w:p>
    <w:p w14:paraId="2273B08C" w14:textId="77777777" w:rsidR="00C93AFE" w:rsidRPr="000A7A57"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0A7A57">
        <w:rPr>
          <w:rFonts w:ascii="Arial" w:hAnsi="Arial" w:cs="Arial"/>
          <w:sz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B48B2B7" w14:textId="03E486C1" w:rsidR="00C93AFE" w:rsidRPr="00492029"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7258F5">
        <w:rPr>
          <w:rFonts w:ascii="Arial" w:hAnsi="Arial" w:cs="Arial"/>
          <w:sz w:val="22"/>
        </w:rPr>
        <w:t>se dodavatel dopustil v posledních 3 letech před zahájením výběrového řízení nebo po zahájení výběrového řízení závažného profesního pochybení, které zpochybňuje jeho důvěryhodno</w:t>
      </w:r>
      <w:r w:rsidRPr="00CB66B6">
        <w:rPr>
          <w:rFonts w:ascii="Arial" w:hAnsi="Arial" w:cs="Arial"/>
          <w:sz w:val="22"/>
        </w:rPr>
        <w:t>st, včetně pochybení,</w:t>
      </w:r>
      <w:r w:rsidR="00FE528C">
        <w:rPr>
          <w:rFonts w:ascii="Arial" w:hAnsi="Arial" w:cs="Arial"/>
          <w:sz w:val="22"/>
        </w:rPr>
        <w:t xml:space="preserve"> </w:t>
      </w:r>
      <w:r w:rsidRPr="00CB66B6">
        <w:rPr>
          <w:rFonts w:ascii="Arial" w:hAnsi="Arial" w:cs="Arial"/>
          <w:sz w:val="22"/>
        </w:rPr>
        <w:t>za která byl disciplinárně potrestán nebo mu bylo uloženo kárné opatření.</w:t>
      </w:r>
    </w:p>
    <w:p w14:paraId="3EFCF7BD" w14:textId="2757DCDD" w:rsidR="00C93AFE" w:rsidRDefault="00C93AFE" w:rsidP="00525E4D">
      <w:pPr>
        <w:pStyle w:val="Zkladntext"/>
        <w:keepLines w:val="0"/>
        <w:numPr>
          <w:ilvl w:val="2"/>
          <w:numId w:val="22"/>
        </w:numPr>
        <w:spacing w:after="240" w:line="276" w:lineRule="auto"/>
        <w:rPr>
          <w:rFonts w:ascii="Arial" w:hAnsi="Arial" w:cs="Arial"/>
          <w:sz w:val="22"/>
        </w:rPr>
      </w:pPr>
      <w:r w:rsidRPr="005D5DFB">
        <w:rPr>
          <w:rFonts w:ascii="Arial" w:hAnsi="Arial" w:cs="Arial"/>
          <w:sz w:val="22"/>
        </w:rPr>
        <w:t xml:space="preserve">Zadavatel může vyloučit </w:t>
      </w:r>
      <w:r w:rsidR="005C3742" w:rsidRPr="000D7CEF">
        <w:rPr>
          <w:rFonts w:ascii="Arial" w:hAnsi="Arial" w:cs="Arial"/>
          <w:sz w:val="22"/>
        </w:rPr>
        <w:t>účastníka</w:t>
      </w:r>
      <w:r w:rsidRPr="000D7CEF">
        <w:rPr>
          <w:rFonts w:ascii="Arial" w:hAnsi="Arial" w:cs="Arial"/>
          <w:sz w:val="22"/>
        </w:rPr>
        <w:t xml:space="preserve"> pro nezpůsobilost také, pokud na základě věrohodných informací získá důvodné podezření, že dodavatel uzavřel s jinými osobami zakázanou do</w:t>
      </w:r>
      <w:r w:rsidRPr="00783CBE">
        <w:rPr>
          <w:rFonts w:ascii="Arial" w:hAnsi="Arial" w:cs="Arial"/>
          <w:sz w:val="22"/>
        </w:rPr>
        <w:t>hodu v souvislosti se zadávanou zakázkou.</w:t>
      </w:r>
    </w:p>
    <w:p w14:paraId="70C0DAD5" w14:textId="4823ED8C" w:rsidR="009852A5" w:rsidRPr="00783CBE" w:rsidRDefault="009852A5" w:rsidP="00525E4D">
      <w:pPr>
        <w:pStyle w:val="Zkladntext"/>
        <w:keepLines w:val="0"/>
        <w:numPr>
          <w:ilvl w:val="2"/>
          <w:numId w:val="22"/>
        </w:numPr>
        <w:spacing w:after="240" w:line="276" w:lineRule="auto"/>
        <w:rPr>
          <w:rFonts w:ascii="Arial" w:hAnsi="Arial" w:cs="Arial"/>
          <w:sz w:val="22"/>
        </w:rPr>
      </w:pPr>
      <w:r w:rsidRPr="009852A5">
        <w:rPr>
          <w:rFonts w:ascii="Arial" w:hAnsi="Arial" w:cs="Arial"/>
          <w:sz w:val="22"/>
        </w:rPr>
        <w:t xml:space="preserve">Zadavatel může vyloučit účastníka </w:t>
      </w:r>
      <w:r>
        <w:rPr>
          <w:rFonts w:ascii="Arial" w:hAnsi="Arial" w:cs="Arial"/>
          <w:sz w:val="22"/>
        </w:rPr>
        <w:t>výběrového</w:t>
      </w:r>
      <w:r w:rsidRPr="009852A5">
        <w:rPr>
          <w:rFonts w:ascii="Arial" w:hAnsi="Arial" w:cs="Arial"/>
          <w:sz w:val="22"/>
        </w:rPr>
        <w:t xml:space="preserve"> řízení, pokud nabídka účastníka </w:t>
      </w:r>
      <w:r>
        <w:rPr>
          <w:rFonts w:ascii="Arial" w:hAnsi="Arial" w:cs="Arial"/>
          <w:sz w:val="22"/>
        </w:rPr>
        <w:t>výběrové</w:t>
      </w:r>
      <w:r w:rsidRPr="009852A5">
        <w:rPr>
          <w:rFonts w:ascii="Arial" w:hAnsi="Arial" w:cs="Arial"/>
          <w:sz w:val="22"/>
        </w:rPr>
        <w:t xml:space="preserve">ho řízení obsahuje mimořádně nízkou nabídkovou cenu, která nebyla účastníkem </w:t>
      </w:r>
      <w:r>
        <w:rPr>
          <w:rFonts w:ascii="Arial" w:hAnsi="Arial" w:cs="Arial"/>
          <w:sz w:val="22"/>
        </w:rPr>
        <w:t>výběrového</w:t>
      </w:r>
      <w:r w:rsidRPr="009852A5">
        <w:rPr>
          <w:rFonts w:ascii="Arial" w:hAnsi="Arial" w:cs="Arial"/>
          <w:sz w:val="22"/>
        </w:rPr>
        <w:t xml:space="preserve"> řízení zdůvodněna.</w:t>
      </w:r>
      <w:r>
        <w:rPr>
          <w:rFonts w:ascii="Arial" w:hAnsi="Arial" w:cs="Arial"/>
          <w:sz w:val="22"/>
        </w:rPr>
        <w:t xml:space="preserve"> Pokud zadavatel posoudí</w:t>
      </w:r>
      <w:r w:rsidR="00C848C2">
        <w:rPr>
          <w:rFonts w:ascii="Arial" w:hAnsi="Arial" w:cs="Arial"/>
          <w:sz w:val="22"/>
        </w:rPr>
        <w:t xml:space="preserve"> nabídkovou cenu účastníka jako mimořádně nízkou, vyzve jej ke zdůvodnění jeho nabídkové ceny. </w:t>
      </w:r>
    </w:p>
    <w:p w14:paraId="09B8DEA9" w14:textId="29BE0398" w:rsidR="002B5034" w:rsidRPr="002010CA" w:rsidRDefault="002B5034" w:rsidP="00525E4D">
      <w:pPr>
        <w:pStyle w:val="Zkladntext"/>
        <w:keepLines w:val="0"/>
        <w:numPr>
          <w:ilvl w:val="2"/>
          <w:numId w:val="22"/>
        </w:numPr>
        <w:spacing w:after="240" w:line="276" w:lineRule="auto"/>
        <w:rPr>
          <w:rFonts w:ascii="Arial" w:hAnsi="Arial" w:cs="Arial"/>
          <w:sz w:val="22"/>
        </w:rPr>
      </w:pPr>
      <w:r w:rsidRPr="003F1DF3">
        <w:rPr>
          <w:rFonts w:ascii="Arial" w:hAnsi="Arial" w:cs="Arial"/>
          <w:sz w:val="22"/>
        </w:rPr>
        <w:t xml:space="preserve">Vybraného </w:t>
      </w:r>
      <w:r w:rsidRPr="002010CA">
        <w:rPr>
          <w:rFonts w:ascii="Arial" w:hAnsi="Arial" w:cs="Arial"/>
          <w:sz w:val="22"/>
        </w:rPr>
        <w:t>účastníka zadavatel</w:t>
      </w:r>
      <w:r w:rsidRPr="003F1DF3">
        <w:rPr>
          <w:rFonts w:ascii="Arial" w:hAnsi="Arial" w:cs="Arial"/>
          <w:sz w:val="22"/>
        </w:rPr>
        <w:t xml:space="preserve"> </w:t>
      </w:r>
      <w:proofErr w:type="gramStart"/>
      <w:r w:rsidRPr="003F1DF3">
        <w:rPr>
          <w:rFonts w:ascii="Arial" w:hAnsi="Arial" w:cs="Arial"/>
          <w:sz w:val="22"/>
        </w:rPr>
        <w:t>vyloučí</w:t>
      </w:r>
      <w:proofErr w:type="gramEnd"/>
      <w:r w:rsidRPr="003F1DF3">
        <w:rPr>
          <w:rFonts w:ascii="Arial" w:hAnsi="Arial" w:cs="Arial"/>
          <w:sz w:val="22"/>
        </w:rPr>
        <w:t xml:space="preserve"> z účasti v</w:t>
      </w:r>
      <w:r w:rsidRPr="002010CA">
        <w:rPr>
          <w:rFonts w:ascii="Arial" w:hAnsi="Arial" w:cs="Arial"/>
          <w:sz w:val="22"/>
        </w:rPr>
        <w:t>e výběrové</w:t>
      </w:r>
      <w:r w:rsidRPr="00EC1C3A">
        <w:rPr>
          <w:rFonts w:ascii="Arial" w:hAnsi="Arial" w:cs="Arial"/>
          <w:sz w:val="22"/>
        </w:rPr>
        <w:t>m</w:t>
      </w:r>
      <w:r w:rsidRPr="003F1DF3">
        <w:rPr>
          <w:rFonts w:ascii="Arial" w:hAnsi="Arial" w:cs="Arial"/>
          <w:sz w:val="22"/>
        </w:rPr>
        <w:t xml:space="preserve"> řízení, pokud zjistí, že jsou naplněny důvody vyloučení podle odst</w:t>
      </w:r>
      <w:r w:rsidRPr="002010CA">
        <w:rPr>
          <w:rFonts w:ascii="Arial" w:hAnsi="Arial" w:cs="Arial"/>
          <w:sz w:val="22"/>
        </w:rPr>
        <w:t>. 8.3.4</w:t>
      </w:r>
      <w:r w:rsidRPr="003F1DF3">
        <w:rPr>
          <w:rFonts w:ascii="Arial" w:hAnsi="Arial" w:cs="Arial"/>
          <w:sz w:val="22"/>
        </w:rPr>
        <w:t xml:space="preserve"> nebo může prokázat naplnění důvodů podle odst</w:t>
      </w:r>
      <w:r w:rsidRPr="002010CA">
        <w:rPr>
          <w:rFonts w:ascii="Arial" w:hAnsi="Arial" w:cs="Arial"/>
          <w:sz w:val="22"/>
        </w:rPr>
        <w:t>. 8.</w:t>
      </w:r>
      <w:r w:rsidR="00C47DF8">
        <w:rPr>
          <w:rFonts w:ascii="Arial" w:hAnsi="Arial" w:cs="Arial"/>
          <w:sz w:val="22"/>
        </w:rPr>
        <w:t>3</w:t>
      </w:r>
      <w:r w:rsidRPr="002010CA">
        <w:rPr>
          <w:rFonts w:ascii="Arial" w:hAnsi="Arial" w:cs="Arial"/>
          <w:sz w:val="22"/>
        </w:rPr>
        <w:t>.5</w:t>
      </w:r>
      <w:r w:rsidRPr="003F1DF3">
        <w:rPr>
          <w:rFonts w:ascii="Arial" w:hAnsi="Arial" w:cs="Arial"/>
          <w:sz w:val="22"/>
        </w:rPr>
        <w:t xml:space="preserve"> písm. a) až c).</w:t>
      </w:r>
    </w:p>
    <w:p w14:paraId="5EF70146" w14:textId="054C0BDC" w:rsidR="000F6E80" w:rsidRPr="002010CA" w:rsidRDefault="00230D20" w:rsidP="00525E4D">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t xml:space="preserve">Hodnocení nabídek provádí </w:t>
      </w:r>
      <w:r w:rsidR="00BD1EA4" w:rsidRPr="00EC1C3A">
        <w:rPr>
          <w:rFonts w:ascii="Arial" w:hAnsi="Arial" w:cs="Arial"/>
          <w:sz w:val="22"/>
          <w:szCs w:val="22"/>
        </w:rPr>
        <w:t xml:space="preserve">zadavatel, komise nebo pověřená osoba </w:t>
      </w:r>
      <w:r w:rsidRPr="00EC1C3A">
        <w:rPr>
          <w:rFonts w:ascii="Arial" w:hAnsi="Arial" w:cs="Arial"/>
          <w:sz w:val="22"/>
          <w:szCs w:val="22"/>
        </w:rPr>
        <w:t>podle hodnotících kritérií uvedených v zadávacích podmínkách. Jako nejv</w:t>
      </w:r>
      <w:r w:rsidR="002159EF">
        <w:rPr>
          <w:rFonts w:ascii="Arial" w:hAnsi="Arial" w:cs="Arial"/>
          <w:sz w:val="22"/>
          <w:szCs w:val="22"/>
        </w:rPr>
        <w:t>ý</w:t>
      </w:r>
      <w:r w:rsidRPr="00EC1C3A">
        <w:rPr>
          <w:rFonts w:ascii="Arial" w:hAnsi="Arial" w:cs="Arial"/>
          <w:sz w:val="22"/>
          <w:szCs w:val="22"/>
        </w:rPr>
        <w:t>hodnější nabídku vyhodnotí ekonomi</w:t>
      </w:r>
      <w:r w:rsidR="006222FC" w:rsidRPr="00EC1C3A">
        <w:rPr>
          <w:rFonts w:ascii="Arial" w:hAnsi="Arial" w:cs="Arial"/>
          <w:sz w:val="22"/>
          <w:szCs w:val="22"/>
        </w:rPr>
        <w:t>c</w:t>
      </w:r>
      <w:r w:rsidRPr="00EC1C3A">
        <w:rPr>
          <w:rFonts w:ascii="Arial" w:hAnsi="Arial" w:cs="Arial"/>
          <w:sz w:val="22"/>
          <w:szCs w:val="22"/>
        </w:rPr>
        <w:t>ky nejvýhodnější nabídku.</w:t>
      </w:r>
      <w:r w:rsidR="002F73AE" w:rsidRPr="00EC1C3A">
        <w:rPr>
          <w:rFonts w:ascii="Arial" w:hAnsi="Arial" w:cs="Arial"/>
          <w:sz w:val="22"/>
          <w:szCs w:val="22"/>
        </w:rPr>
        <w:t xml:space="preserve"> Hodnocení nabídek může být provedeno před jejich posouzením, v takovém případě dojde k posouzení nabídky, která byla podána </w:t>
      </w:r>
      <w:r w:rsidR="00E8717D" w:rsidRPr="00EC1C3A">
        <w:rPr>
          <w:rFonts w:ascii="Arial" w:hAnsi="Arial" w:cs="Arial"/>
          <w:sz w:val="22"/>
          <w:szCs w:val="22"/>
        </w:rPr>
        <w:t>účastník</w:t>
      </w:r>
      <w:r w:rsidR="002F73AE" w:rsidRPr="00EC1C3A">
        <w:rPr>
          <w:rFonts w:ascii="Arial" w:hAnsi="Arial" w:cs="Arial"/>
          <w:sz w:val="22"/>
          <w:szCs w:val="22"/>
        </w:rPr>
        <w:t xml:space="preserve">em, se kterým má být uzavřena smlouva. Tuto skutečnost </w:t>
      </w:r>
      <w:r w:rsidR="00713D0C" w:rsidRPr="002010CA">
        <w:rPr>
          <w:rFonts w:ascii="Arial" w:hAnsi="Arial" w:cs="Arial"/>
          <w:sz w:val="22"/>
          <w:szCs w:val="22"/>
        </w:rPr>
        <w:t xml:space="preserve">je v takovém případě </w:t>
      </w:r>
      <w:r w:rsidR="002F73AE" w:rsidRPr="002010CA">
        <w:rPr>
          <w:rFonts w:ascii="Arial" w:hAnsi="Arial" w:cs="Arial"/>
          <w:sz w:val="22"/>
          <w:szCs w:val="22"/>
        </w:rPr>
        <w:t>uvede</w:t>
      </w:r>
      <w:r w:rsidR="00713D0C" w:rsidRPr="002010CA">
        <w:rPr>
          <w:rFonts w:ascii="Arial" w:hAnsi="Arial" w:cs="Arial"/>
          <w:sz w:val="22"/>
          <w:szCs w:val="22"/>
        </w:rPr>
        <w:t>na</w:t>
      </w:r>
      <w:r w:rsidR="002F73AE" w:rsidRPr="002010CA">
        <w:rPr>
          <w:rFonts w:ascii="Arial" w:hAnsi="Arial" w:cs="Arial"/>
          <w:sz w:val="22"/>
          <w:szCs w:val="22"/>
        </w:rPr>
        <w:t xml:space="preserve"> v</w:t>
      </w:r>
      <w:r w:rsidR="00713D0C" w:rsidRPr="002010CA">
        <w:rPr>
          <w:rFonts w:ascii="Arial" w:hAnsi="Arial" w:cs="Arial"/>
          <w:sz w:val="22"/>
          <w:szCs w:val="22"/>
        </w:rPr>
        <w:t> </w:t>
      </w:r>
      <w:r w:rsidR="002F73AE" w:rsidRPr="002010CA">
        <w:rPr>
          <w:rFonts w:ascii="Arial" w:hAnsi="Arial" w:cs="Arial"/>
          <w:sz w:val="22"/>
          <w:szCs w:val="22"/>
        </w:rPr>
        <w:t>protokolu</w:t>
      </w:r>
      <w:r w:rsidR="00713D0C" w:rsidRPr="002010CA">
        <w:rPr>
          <w:rFonts w:ascii="Arial" w:hAnsi="Arial" w:cs="Arial"/>
          <w:sz w:val="22"/>
          <w:szCs w:val="22"/>
        </w:rPr>
        <w:t xml:space="preserve"> </w:t>
      </w:r>
      <w:r w:rsidR="002F73AE" w:rsidRPr="002010CA">
        <w:rPr>
          <w:rFonts w:ascii="Arial" w:hAnsi="Arial" w:cs="Arial"/>
          <w:sz w:val="22"/>
          <w:szCs w:val="22"/>
        </w:rPr>
        <w:t xml:space="preserve">dle </w:t>
      </w:r>
      <w:r w:rsidR="00B50EEE" w:rsidRPr="002010CA">
        <w:rPr>
          <w:rFonts w:ascii="Arial" w:hAnsi="Arial" w:cs="Arial"/>
          <w:sz w:val="22"/>
          <w:szCs w:val="22"/>
        </w:rPr>
        <w:t xml:space="preserve">odst. </w:t>
      </w:r>
      <w:r w:rsidR="00713D0C" w:rsidRPr="002010CA">
        <w:rPr>
          <w:rFonts w:ascii="Arial" w:hAnsi="Arial" w:cs="Arial"/>
          <w:sz w:val="22"/>
          <w:szCs w:val="22"/>
        </w:rPr>
        <w:t>8.1</w:t>
      </w:r>
      <w:r w:rsidR="002F73AE" w:rsidRPr="002010CA">
        <w:rPr>
          <w:rFonts w:ascii="Arial" w:hAnsi="Arial" w:cs="Arial"/>
          <w:sz w:val="22"/>
          <w:szCs w:val="22"/>
        </w:rPr>
        <w:t>.2.</w:t>
      </w:r>
      <w:r w:rsidR="000F6E80" w:rsidRPr="002010CA">
        <w:rPr>
          <w:rFonts w:ascii="Arial" w:hAnsi="Arial" w:cs="Arial"/>
          <w:sz w:val="22"/>
          <w:szCs w:val="22"/>
        </w:rPr>
        <w:t xml:space="preserve"> </w:t>
      </w:r>
    </w:p>
    <w:p w14:paraId="174A88A9" w14:textId="77777777" w:rsidR="0049399F" w:rsidRPr="003F1DF3" w:rsidRDefault="0049399F"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Ekonomická výhodnost nabídek se hodnotí na základě nejvýhodnějšího poměru nabídkové ceny a kvality včetně poměru nákladů životního cyklu a kvality, případně </w:t>
      </w:r>
      <w:r w:rsidR="002159EF">
        <w:rPr>
          <w:rFonts w:ascii="Arial" w:hAnsi="Arial" w:cs="Arial"/>
          <w:sz w:val="22"/>
          <w:szCs w:val="22"/>
        </w:rPr>
        <w:t xml:space="preserve">jen </w:t>
      </w:r>
      <w:r w:rsidRPr="003F1DF3">
        <w:rPr>
          <w:rFonts w:ascii="Arial" w:hAnsi="Arial" w:cs="Arial"/>
          <w:sz w:val="22"/>
          <w:szCs w:val="22"/>
        </w:rPr>
        <w:lastRenderedPageBreak/>
        <w:t xml:space="preserve">podle nejnižší nabídkové ceny nebo nejnižších nákladů životního cyklu. </w:t>
      </w:r>
      <w:r w:rsidR="00632FCE" w:rsidRPr="003F1DF3">
        <w:rPr>
          <w:rFonts w:ascii="Arial" w:hAnsi="Arial" w:cs="Arial"/>
          <w:sz w:val="22"/>
          <w:szCs w:val="22"/>
        </w:rPr>
        <w:t>Zadavatel může rovněž stanovit pevnou cenu a hodnotit pouze kvalitu nabízeného plnění.</w:t>
      </w:r>
    </w:p>
    <w:p w14:paraId="21696F8C" w14:textId="44B213AC" w:rsidR="0049399F" w:rsidRPr="003F1DF3" w:rsidRDefault="0049399F"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Pro hodnocení ekonomické výhodnosti nabídky podle kvality je zadavatel povinen stanovit kritéria, která vyjadřují kvalitativní, environmentální nebo sociální hlediska spojená s předmětem zakázky. </w:t>
      </w:r>
      <w:r w:rsidR="00632FCE" w:rsidRPr="003F1DF3">
        <w:rPr>
          <w:rFonts w:ascii="Arial" w:hAnsi="Arial" w:cs="Arial"/>
          <w:sz w:val="22"/>
          <w:szCs w:val="22"/>
        </w:rPr>
        <w:t>Kritéria kvality musí být vymezena tak, aby podle nich nabídky mohly být porovnatelné a naplnění kritérií ověřitelné. Kritériem kvality nesmí být smluvní podmínky, jejichž účelem je utvrzení povinností dodavatele, nebo platební podmínky.</w:t>
      </w:r>
    </w:p>
    <w:p w14:paraId="64E91185" w14:textId="77777777" w:rsidR="0049399F" w:rsidRPr="003F1DF3" w:rsidRDefault="0049399F"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Kritériem kvality mohou být zejména </w:t>
      </w:r>
    </w:p>
    <w:p w14:paraId="5C51F5FA" w14:textId="77777777" w:rsidR="0049399F" w:rsidRPr="003F1DF3" w:rsidRDefault="0049399F" w:rsidP="00525E4D">
      <w:pPr>
        <w:pStyle w:val="Zkladntext"/>
        <w:keepLines w:val="0"/>
        <w:numPr>
          <w:ilvl w:val="0"/>
          <w:numId w:val="79"/>
        </w:numPr>
        <w:tabs>
          <w:tab w:val="clear" w:pos="780"/>
          <w:tab w:val="num" w:pos="1276"/>
        </w:tabs>
        <w:spacing w:after="240" w:line="276" w:lineRule="auto"/>
        <w:ind w:hanging="71"/>
        <w:rPr>
          <w:sz w:val="22"/>
        </w:rPr>
      </w:pPr>
      <w:r w:rsidRPr="003F1DF3">
        <w:rPr>
          <w:rFonts w:ascii="Arial" w:hAnsi="Arial" w:cs="Arial"/>
          <w:sz w:val="22"/>
        </w:rPr>
        <w:t xml:space="preserve">technická úroveň, </w:t>
      </w:r>
    </w:p>
    <w:p w14:paraId="4F566FC8"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estetické nebo funkční vlastnosti, </w:t>
      </w:r>
    </w:p>
    <w:p w14:paraId="420B1E14"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uživatelská přístupnost, </w:t>
      </w:r>
    </w:p>
    <w:p w14:paraId="3F8DB79D"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sociální, environmentální nebo inovační aspekty, </w:t>
      </w:r>
    </w:p>
    <w:p w14:paraId="3AC9CD6A" w14:textId="7EA9994D"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organizace, kvalifikace nebo zkušenost osob, které se mají přímo podílet na plnění zakázky v případě, že na úroveň plnění má významný dopad kvalita těchto osob, </w:t>
      </w:r>
    </w:p>
    <w:p w14:paraId="6ADA2B01"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úroveň servisních služeb včetně technické pomoci, </w:t>
      </w:r>
    </w:p>
    <w:p w14:paraId="4EB0BADA" w14:textId="77777777" w:rsidR="00632FCE" w:rsidRPr="00410DE2" w:rsidRDefault="0049399F" w:rsidP="00525E4D">
      <w:pPr>
        <w:pStyle w:val="Zkladntext"/>
        <w:keepLines w:val="0"/>
        <w:numPr>
          <w:ilvl w:val="0"/>
          <w:numId w:val="79"/>
        </w:numPr>
        <w:tabs>
          <w:tab w:val="left" w:pos="426"/>
        </w:tabs>
        <w:spacing w:after="240" w:line="276" w:lineRule="auto"/>
        <w:ind w:left="1276" w:hanging="567"/>
      </w:pPr>
      <w:r w:rsidRPr="003F1DF3">
        <w:rPr>
          <w:rFonts w:ascii="Arial" w:hAnsi="Arial" w:cs="Arial"/>
          <w:sz w:val="22"/>
        </w:rPr>
        <w:t>podmínky a lhůta dodání nebo dokončení plnění</w:t>
      </w:r>
      <w:r w:rsidR="00632FCE" w:rsidRPr="003F1DF3">
        <w:rPr>
          <w:rFonts w:ascii="Arial" w:hAnsi="Arial" w:cs="Arial"/>
          <w:sz w:val="22"/>
        </w:rPr>
        <w:t>, nebo</w:t>
      </w:r>
    </w:p>
    <w:p w14:paraId="4355925B" w14:textId="783F8AA0" w:rsidR="00632FCE" w:rsidRPr="004B367F" w:rsidRDefault="00632FCE" w:rsidP="00525E4D">
      <w:pPr>
        <w:pStyle w:val="Zkladntext"/>
        <w:keepLines w:val="0"/>
        <w:numPr>
          <w:ilvl w:val="0"/>
          <w:numId w:val="79"/>
        </w:numPr>
        <w:tabs>
          <w:tab w:val="left" w:pos="426"/>
        </w:tabs>
        <w:spacing w:after="240" w:line="276" w:lineRule="auto"/>
        <w:ind w:left="1276" w:hanging="567"/>
      </w:pPr>
      <w:r w:rsidRPr="003F1DF3">
        <w:rPr>
          <w:rFonts w:ascii="Arial" w:hAnsi="Arial" w:cs="Arial"/>
          <w:sz w:val="22"/>
        </w:rPr>
        <w:t>jiná kritéria, pokud jsou založena na objektivních skutečnostech vztahujících se k osobě dodavatele nebo k předmětu zakázky.</w:t>
      </w:r>
      <w:r w:rsidR="0049399F" w:rsidRPr="003F1DF3">
        <w:rPr>
          <w:rFonts w:ascii="Arial" w:hAnsi="Arial" w:cs="Arial"/>
          <w:sz w:val="22"/>
        </w:rPr>
        <w:t xml:space="preserve"> </w:t>
      </w:r>
    </w:p>
    <w:p w14:paraId="44DC9296" w14:textId="3DB1FC2F" w:rsidR="00230D20" w:rsidRDefault="000F6E80" w:rsidP="00525E4D">
      <w:pPr>
        <w:pStyle w:val="Zkladntext"/>
        <w:keepLines w:val="0"/>
        <w:numPr>
          <w:ilvl w:val="2"/>
          <w:numId w:val="22"/>
        </w:numPr>
        <w:spacing w:after="240" w:line="276" w:lineRule="auto"/>
        <w:rPr>
          <w:rFonts w:ascii="Arial" w:hAnsi="Arial" w:cs="Arial"/>
          <w:sz w:val="22"/>
          <w:szCs w:val="22"/>
        </w:rPr>
      </w:pPr>
      <w:r w:rsidRPr="003F1DF3">
        <w:rPr>
          <w:rFonts w:ascii="Arial" w:hAnsi="Arial" w:cs="Arial"/>
          <w:sz w:val="22"/>
          <w:szCs w:val="22"/>
        </w:rPr>
        <w:t>Pokud je v</w:t>
      </w:r>
      <w:r w:rsidRPr="002010CA">
        <w:rPr>
          <w:rFonts w:ascii="Arial" w:hAnsi="Arial" w:cs="Arial"/>
          <w:sz w:val="22"/>
          <w:szCs w:val="22"/>
        </w:rPr>
        <w:t>e</w:t>
      </w:r>
      <w:r w:rsidRPr="003F1DF3">
        <w:rPr>
          <w:rFonts w:ascii="Arial" w:hAnsi="Arial" w:cs="Arial"/>
          <w:sz w:val="22"/>
          <w:szCs w:val="22"/>
        </w:rPr>
        <w:t xml:space="preserve"> </w:t>
      </w:r>
      <w:r w:rsidRPr="002010CA">
        <w:rPr>
          <w:rFonts w:ascii="Arial" w:hAnsi="Arial" w:cs="Arial"/>
          <w:sz w:val="22"/>
          <w:szCs w:val="22"/>
        </w:rPr>
        <w:t>výběrové</w:t>
      </w:r>
      <w:r w:rsidRPr="003F1DF3">
        <w:rPr>
          <w:rFonts w:ascii="Arial" w:hAnsi="Arial" w:cs="Arial"/>
          <w:sz w:val="22"/>
          <w:szCs w:val="22"/>
        </w:rPr>
        <w:t>m řízení jediný účastník, může být zadavatelem vybrán bez provedení hodnocení</w:t>
      </w:r>
      <w:r w:rsidR="00143FF6">
        <w:rPr>
          <w:rFonts w:ascii="Arial" w:hAnsi="Arial" w:cs="Arial"/>
          <w:sz w:val="22"/>
          <w:szCs w:val="22"/>
        </w:rPr>
        <w:t>.</w:t>
      </w:r>
    </w:p>
    <w:p w14:paraId="0D14CC68" w14:textId="7A28644C" w:rsidR="00863FDF" w:rsidRPr="00EC1C3A" w:rsidRDefault="00863FDF" w:rsidP="00863FDF">
      <w:pPr>
        <w:pStyle w:val="Nadpis2"/>
        <w:numPr>
          <w:ilvl w:val="0"/>
          <w:numId w:val="22"/>
        </w:numPr>
      </w:pPr>
      <w:bookmarkStart w:id="78" w:name="_Toc459381365"/>
      <w:bookmarkStart w:id="79" w:name="_Toc21959539"/>
      <w:r>
        <w:t>UZAV</w:t>
      </w:r>
      <w:r w:rsidR="00143FF6">
        <w:t>ŘE</w:t>
      </w:r>
      <w:r>
        <w:t>NÍ SMLOUVY, ZMĚNA SMLOUVY</w:t>
      </w:r>
      <w:bookmarkEnd w:id="78"/>
      <w:bookmarkEnd w:id="79"/>
    </w:p>
    <w:p w14:paraId="7C683808" w14:textId="77777777" w:rsidR="008534F2" w:rsidRPr="002010CA" w:rsidRDefault="00BA4034" w:rsidP="00D62D8C">
      <w:pPr>
        <w:pStyle w:val="Mjstyl3"/>
        <w:numPr>
          <w:ilvl w:val="1"/>
          <w:numId w:val="22"/>
        </w:numPr>
        <w:rPr>
          <w:b/>
        </w:rPr>
      </w:pPr>
      <w:bookmarkStart w:id="80" w:name="_Toc211932113"/>
      <w:bookmarkStart w:id="81" w:name="_Toc320285893"/>
      <w:bookmarkStart w:id="82" w:name="_Toc283647561"/>
      <w:bookmarkStart w:id="83" w:name="_Toc323899553"/>
      <w:r w:rsidRPr="002010CA">
        <w:rPr>
          <w:b/>
        </w:rPr>
        <w:t>Uzavření smlouvy s dodavatelem</w:t>
      </w:r>
      <w:bookmarkEnd w:id="80"/>
      <w:bookmarkEnd w:id="81"/>
      <w:bookmarkEnd w:id="82"/>
      <w:bookmarkEnd w:id="83"/>
    </w:p>
    <w:p w14:paraId="453A856A" w14:textId="72998792" w:rsidR="00C92119" w:rsidRPr="00EC1C3A" w:rsidRDefault="00C92119" w:rsidP="00525E4D">
      <w:pPr>
        <w:pStyle w:val="Zkladntext"/>
        <w:keepLines w:val="0"/>
        <w:numPr>
          <w:ilvl w:val="2"/>
          <w:numId w:val="22"/>
        </w:numPr>
        <w:spacing w:after="240" w:line="276" w:lineRule="auto"/>
        <w:rPr>
          <w:rFonts w:ascii="Arial" w:hAnsi="Arial" w:cs="Arial"/>
          <w:sz w:val="22"/>
          <w:szCs w:val="22"/>
        </w:rPr>
      </w:pPr>
      <w:bookmarkStart w:id="84" w:name="_Toc212001895"/>
      <w:bookmarkStart w:id="85" w:name="_Toc212002200"/>
      <w:bookmarkStart w:id="86" w:name="_Toc214090532"/>
      <w:bookmarkStart w:id="87" w:name="_Toc215308344"/>
      <w:bookmarkStart w:id="88" w:name="_Toc215312451"/>
      <w:bookmarkStart w:id="89" w:name="_Toc215900683"/>
      <w:bookmarkStart w:id="90" w:name="_Toc272342898"/>
      <w:bookmarkStart w:id="91" w:name="_Toc272343089"/>
      <w:bookmarkStart w:id="92" w:name="_Toc283647562"/>
      <w:bookmarkStart w:id="93" w:name="_Toc320280100"/>
      <w:bookmarkStart w:id="94" w:name="_Toc320281389"/>
      <w:bookmarkStart w:id="95" w:name="_Toc320285894"/>
      <w:bookmarkStart w:id="96" w:name="_Toc323899554"/>
      <w:bookmarkStart w:id="97" w:name="_Toc320258825"/>
      <w:r w:rsidRPr="003F1DF3">
        <w:rPr>
          <w:rFonts w:ascii="Arial" w:hAnsi="Arial" w:cs="Arial"/>
          <w:sz w:val="22"/>
          <w:szCs w:val="22"/>
        </w:rPr>
        <w:t xml:space="preserve">Zadavatel je povinen vybrat k uzavření smlouvy účastníka </w:t>
      </w:r>
      <w:r w:rsidRPr="002010CA">
        <w:rPr>
          <w:rFonts w:ascii="Arial" w:hAnsi="Arial" w:cs="Arial"/>
          <w:sz w:val="22"/>
          <w:szCs w:val="22"/>
        </w:rPr>
        <w:t>výběrové</w:t>
      </w:r>
      <w:r w:rsidRPr="003F1DF3">
        <w:rPr>
          <w:rFonts w:ascii="Arial" w:hAnsi="Arial" w:cs="Arial"/>
          <w:sz w:val="22"/>
          <w:szCs w:val="22"/>
        </w:rPr>
        <w:t>ho řízení, jehož nabídka byla vyhodnocena jako ekonomicky nejvýhodnější podle výsledku hodnocení nabídek nebo výsledku elektronické aukce, pokud byla použita.</w:t>
      </w:r>
      <w:r w:rsidRPr="002010CA">
        <w:rPr>
          <w:rFonts w:ascii="Arial" w:hAnsi="Arial" w:cs="Arial"/>
          <w:sz w:val="22"/>
          <w:szCs w:val="22"/>
        </w:rPr>
        <w:t xml:space="preserve"> </w:t>
      </w:r>
      <w:r w:rsidRPr="00EC1C3A">
        <w:rPr>
          <w:rFonts w:ascii="Arial" w:hAnsi="Arial" w:cs="Arial"/>
          <w:sz w:val="22"/>
          <w:szCs w:val="22"/>
        </w:rPr>
        <w:t>Smlouva musí být uzavřena ve shodě s</w:t>
      </w:r>
      <w:r w:rsidR="00C345CB">
        <w:rPr>
          <w:rFonts w:ascii="Arial" w:hAnsi="Arial" w:cs="Arial"/>
          <w:sz w:val="22"/>
          <w:szCs w:val="22"/>
        </w:rPr>
        <w:t>e zadávacími</w:t>
      </w:r>
      <w:r w:rsidRPr="00EC1C3A">
        <w:rPr>
          <w:rFonts w:ascii="Arial" w:hAnsi="Arial" w:cs="Arial"/>
          <w:sz w:val="22"/>
          <w:szCs w:val="22"/>
        </w:rPr>
        <w:t> podmínkami a vybranou nabídkou.</w:t>
      </w:r>
    </w:p>
    <w:p w14:paraId="711D0CBF" w14:textId="63B498EC" w:rsidR="008534F2" w:rsidRPr="00EC1C3A" w:rsidRDefault="00C92119" w:rsidP="00525E4D">
      <w:pPr>
        <w:pStyle w:val="Zkladntext"/>
        <w:keepLines w:val="0"/>
        <w:numPr>
          <w:ilvl w:val="2"/>
          <w:numId w:val="22"/>
        </w:numPr>
        <w:spacing w:after="240" w:line="276" w:lineRule="auto"/>
        <w:rPr>
          <w:rFonts w:ascii="Arial" w:hAnsi="Arial" w:cs="Arial"/>
          <w:sz w:val="22"/>
          <w:szCs w:val="22"/>
        </w:rPr>
      </w:pPr>
      <w:r w:rsidRPr="003F1DF3">
        <w:rPr>
          <w:rFonts w:ascii="Arial" w:hAnsi="Arial" w:cs="Arial"/>
          <w:sz w:val="22"/>
          <w:szCs w:val="22"/>
        </w:rPr>
        <w:t xml:space="preserve">Pokud </w:t>
      </w:r>
      <w:r w:rsidRPr="002010CA">
        <w:rPr>
          <w:rFonts w:ascii="Arial" w:hAnsi="Arial" w:cs="Arial"/>
          <w:sz w:val="22"/>
          <w:szCs w:val="22"/>
        </w:rPr>
        <w:t xml:space="preserve">vybraný účastník odmítne uzavřít smlouvu nebo zadavateli neposkytne </w:t>
      </w:r>
      <w:r w:rsidR="00290C3B" w:rsidRPr="00EC1C3A">
        <w:rPr>
          <w:rFonts w:ascii="Arial" w:hAnsi="Arial" w:cs="Arial"/>
          <w:sz w:val="22"/>
          <w:szCs w:val="22"/>
        </w:rPr>
        <w:t xml:space="preserve">dostatečnou </w:t>
      </w:r>
      <w:r w:rsidRPr="00EC1C3A">
        <w:rPr>
          <w:rFonts w:ascii="Arial" w:hAnsi="Arial" w:cs="Arial"/>
          <w:sz w:val="22"/>
          <w:szCs w:val="22"/>
        </w:rPr>
        <w:t>součinnost k jejímu uzavření</w:t>
      </w:r>
      <w:r w:rsidRPr="003F1DF3">
        <w:rPr>
          <w:rFonts w:ascii="Arial" w:hAnsi="Arial" w:cs="Arial"/>
          <w:sz w:val="22"/>
          <w:szCs w:val="22"/>
        </w:rPr>
        <w:t xml:space="preserve">, může zadavatel vyzvat k uzavření smlouvy dalšího účastníka </w:t>
      </w:r>
      <w:r w:rsidR="006E5F47" w:rsidRPr="002010CA">
        <w:rPr>
          <w:rFonts w:ascii="Arial" w:hAnsi="Arial" w:cs="Arial"/>
          <w:sz w:val="22"/>
          <w:szCs w:val="22"/>
        </w:rPr>
        <w:t>výběrového</w:t>
      </w:r>
      <w:r w:rsidRPr="003F1DF3">
        <w:rPr>
          <w:rFonts w:ascii="Arial" w:hAnsi="Arial" w:cs="Arial"/>
          <w:sz w:val="22"/>
          <w:szCs w:val="22"/>
        </w:rPr>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008534F2" w:rsidRPr="00EC1C3A">
        <w:rPr>
          <w:rFonts w:ascii="Arial" w:hAnsi="Arial" w:cs="Arial"/>
          <w:sz w:val="22"/>
          <w:szCs w:val="22"/>
        </w:rPr>
        <w:t xml:space="preserve">V případě, že </w:t>
      </w:r>
      <w:r w:rsidR="000F6E80" w:rsidRPr="00EC1C3A">
        <w:rPr>
          <w:rFonts w:ascii="Arial" w:hAnsi="Arial" w:cs="Arial"/>
          <w:sz w:val="22"/>
          <w:szCs w:val="22"/>
        </w:rPr>
        <w:t xml:space="preserve">účastník </w:t>
      </w:r>
      <w:r w:rsidR="008534F2" w:rsidRPr="00EC1C3A">
        <w:rPr>
          <w:rFonts w:ascii="Arial" w:hAnsi="Arial" w:cs="Arial"/>
          <w:sz w:val="22"/>
          <w:szCs w:val="22"/>
        </w:rPr>
        <w:t xml:space="preserve">neposkytl zadavateli dostatečnou součinnost, </w:t>
      </w:r>
      <w:proofErr w:type="gramStart"/>
      <w:r w:rsidR="008534F2" w:rsidRPr="00EC1C3A">
        <w:rPr>
          <w:rFonts w:ascii="Arial" w:hAnsi="Arial" w:cs="Arial"/>
          <w:sz w:val="22"/>
          <w:szCs w:val="22"/>
        </w:rPr>
        <w:t>doloží</w:t>
      </w:r>
      <w:proofErr w:type="gramEnd"/>
      <w:r w:rsidR="008534F2" w:rsidRPr="00EC1C3A">
        <w:rPr>
          <w:rFonts w:ascii="Arial" w:hAnsi="Arial" w:cs="Arial"/>
          <w:sz w:val="22"/>
          <w:szCs w:val="22"/>
        </w:rPr>
        <w:t xml:space="preserve"> zadavatel tuto skutečnost písemně formou čestného prohlášení.</w:t>
      </w:r>
      <w:bookmarkEnd w:id="84"/>
      <w:bookmarkEnd w:id="85"/>
      <w:bookmarkEnd w:id="86"/>
      <w:bookmarkEnd w:id="87"/>
      <w:bookmarkEnd w:id="88"/>
      <w:bookmarkEnd w:id="89"/>
      <w:bookmarkEnd w:id="90"/>
      <w:bookmarkEnd w:id="91"/>
      <w:bookmarkEnd w:id="92"/>
      <w:bookmarkEnd w:id="93"/>
      <w:bookmarkEnd w:id="94"/>
      <w:bookmarkEnd w:id="95"/>
      <w:bookmarkEnd w:id="96"/>
      <w:r w:rsidR="008534F2" w:rsidRPr="00EC1C3A">
        <w:rPr>
          <w:rFonts w:ascii="Arial" w:hAnsi="Arial" w:cs="Arial"/>
          <w:sz w:val="22"/>
          <w:szCs w:val="22"/>
        </w:rPr>
        <w:t xml:space="preserve"> </w:t>
      </w:r>
      <w:bookmarkEnd w:id="97"/>
    </w:p>
    <w:p w14:paraId="5D65ADD9" w14:textId="23EFE97D" w:rsidR="008534F2" w:rsidRPr="00031129" w:rsidRDefault="00290C3B" w:rsidP="00525E4D">
      <w:pPr>
        <w:pStyle w:val="Zkladntext"/>
        <w:keepLines w:val="0"/>
        <w:numPr>
          <w:ilvl w:val="2"/>
          <w:numId w:val="22"/>
        </w:numPr>
        <w:spacing w:after="240" w:line="276" w:lineRule="auto"/>
        <w:rPr>
          <w:rFonts w:ascii="Arial" w:hAnsi="Arial" w:cs="Arial"/>
          <w:sz w:val="22"/>
          <w:szCs w:val="22"/>
        </w:rPr>
      </w:pPr>
      <w:r w:rsidRPr="00031129">
        <w:lastRenderedPageBreak/>
        <w:t xml:space="preserve"> </w:t>
      </w:r>
      <w:bookmarkStart w:id="98" w:name="_Toc212001897"/>
      <w:bookmarkStart w:id="99" w:name="_Toc212002202"/>
      <w:bookmarkStart w:id="100" w:name="_Toc214090534"/>
      <w:bookmarkStart w:id="101" w:name="_Toc215308346"/>
      <w:bookmarkStart w:id="102" w:name="_Toc215312453"/>
      <w:bookmarkStart w:id="103" w:name="_Toc215900685"/>
      <w:bookmarkStart w:id="104" w:name="_Toc272342900"/>
      <w:bookmarkStart w:id="105" w:name="_Toc272343091"/>
      <w:bookmarkStart w:id="106" w:name="_Toc283647564"/>
      <w:bookmarkStart w:id="107" w:name="_Toc320258827"/>
      <w:bookmarkStart w:id="108" w:name="_Toc320280102"/>
      <w:bookmarkStart w:id="109" w:name="_Toc320281391"/>
      <w:bookmarkStart w:id="110" w:name="_Toc320285896"/>
      <w:bookmarkStart w:id="111" w:name="_Toc323899556"/>
      <w:r w:rsidR="008534F2" w:rsidRPr="00031129">
        <w:rPr>
          <w:rFonts w:ascii="Arial" w:hAnsi="Arial" w:cs="Arial"/>
          <w:sz w:val="22"/>
          <w:szCs w:val="22"/>
        </w:rPr>
        <w:t>Smlouva musí mít písemnou formu a musí obsahovat alespoň tyto náležitosti:</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008534F2" w:rsidRPr="00031129">
        <w:rPr>
          <w:rFonts w:ascii="Arial" w:hAnsi="Arial" w:cs="Arial"/>
          <w:sz w:val="22"/>
          <w:szCs w:val="22"/>
        </w:rPr>
        <w:t xml:space="preserve">  </w:t>
      </w:r>
    </w:p>
    <w:p w14:paraId="20CB4FE0" w14:textId="77777777" w:rsidR="008534F2" w:rsidRPr="00143FF6" w:rsidRDefault="00BA4034" w:rsidP="00525E4D">
      <w:pPr>
        <w:pStyle w:val="Zkladntext"/>
        <w:keepLines w:val="0"/>
        <w:numPr>
          <w:ilvl w:val="0"/>
          <w:numId w:val="28"/>
        </w:numPr>
        <w:tabs>
          <w:tab w:val="clear" w:pos="780"/>
          <w:tab w:val="num" w:pos="-8647"/>
        </w:tabs>
        <w:spacing w:after="240" w:line="276" w:lineRule="auto"/>
        <w:ind w:left="1276" w:hanging="567"/>
        <w:rPr>
          <w:rFonts w:ascii="Arial" w:hAnsi="Arial" w:cs="Arial"/>
          <w:sz w:val="22"/>
        </w:rPr>
      </w:pPr>
      <w:r w:rsidRPr="00410DE2">
        <w:rPr>
          <w:rFonts w:ascii="Arial" w:hAnsi="Arial" w:cs="Arial"/>
          <w:sz w:val="22"/>
        </w:rPr>
        <w:t xml:space="preserve">označení smluvních stran vč. IČO a </w:t>
      </w:r>
      <w:proofErr w:type="gramStart"/>
      <w:r w:rsidRPr="00410DE2">
        <w:rPr>
          <w:rFonts w:ascii="Arial" w:hAnsi="Arial" w:cs="Arial"/>
          <w:sz w:val="22"/>
        </w:rPr>
        <w:t>DIČ</w:t>
      </w:r>
      <w:proofErr w:type="gramEnd"/>
      <w:r w:rsidRPr="00410DE2">
        <w:rPr>
          <w:rFonts w:ascii="Arial" w:hAnsi="Arial" w:cs="Arial"/>
          <w:sz w:val="22"/>
        </w:rPr>
        <w:t xml:space="preserve"> pokud jsou přiděleny;</w:t>
      </w:r>
    </w:p>
    <w:p w14:paraId="32C414D9" w14:textId="77777777" w:rsidR="008534F2" w:rsidRPr="00143FF6"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00143FF6">
        <w:rPr>
          <w:rFonts w:ascii="Arial" w:hAnsi="Arial" w:cs="Arial"/>
          <w:sz w:val="22"/>
        </w:rPr>
        <w:t>předmět plnění (konkretizovaný kvantitativně i kvalitativně);</w:t>
      </w:r>
    </w:p>
    <w:p w14:paraId="2760A5D2" w14:textId="52B47F0F" w:rsidR="008534F2" w:rsidRPr="000A7A57"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00B138B1">
        <w:rPr>
          <w:rFonts w:ascii="Arial" w:hAnsi="Arial" w:cs="Arial"/>
          <w:sz w:val="22"/>
        </w:rPr>
        <w:t>cena bez DPH</w:t>
      </w:r>
      <w:r w:rsidR="00050542" w:rsidRPr="00C47DF8">
        <w:rPr>
          <w:rFonts w:ascii="Arial" w:hAnsi="Arial" w:cs="Arial"/>
          <w:sz w:val="22"/>
        </w:rPr>
        <w:t xml:space="preserve"> a </w:t>
      </w:r>
      <w:proofErr w:type="gramStart"/>
      <w:r w:rsidR="00050542" w:rsidRPr="00C47DF8">
        <w:rPr>
          <w:rFonts w:ascii="Arial" w:hAnsi="Arial" w:cs="Arial"/>
          <w:sz w:val="22"/>
        </w:rPr>
        <w:t>informaci</w:t>
      </w:r>
      <w:proofErr w:type="gramEnd"/>
      <w:r w:rsidR="00050542" w:rsidRPr="00C47DF8">
        <w:rPr>
          <w:rFonts w:ascii="Arial" w:hAnsi="Arial" w:cs="Arial"/>
          <w:sz w:val="22"/>
        </w:rPr>
        <w:t xml:space="preserve"> zda </w:t>
      </w:r>
      <w:r w:rsidRPr="00A301F6">
        <w:rPr>
          <w:rFonts w:ascii="Arial" w:hAnsi="Arial" w:cs="Arial"/>
          <w:sz w:val="22"/>
        </w:rPr>
        <w:t xml:space="preserve">dodavatel </w:t>
      </w:r>
      <w:r w:rsidR="00050542" w:rsidRPr="000A7A57">
        <w:rPr>
          <w:rFonts w:ascii="Arial" w:hAnsi="Arial" w:cs="Arial"/>
          <w:sz w:val="22"/>
        </w:rPr>
        <w:t xml:space="preserve">je či </w:t>
      </w:r>
      <w:r w:rsidRPr="000A7A57">
        <w:rPr>
          <w:rFonts w:ascii="Arial" w:hAnsi="Arial" w:cs="Arial"/>
          <w:sz w:val="22"/>
        </w:rPr>
        <w:t>není plátcem DPH, platební podmínky;</w:t>
      </w:r>
    </w:p>
    <w:p w14:paraId="41C62CBA" w14:textId="77777777" w:rsidR="008534F2" w:rsidRPr="007258F5"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6DFBDBC7">
        <w:rPr>
          <w:rFonts w:ascii="Arial" w:hAnsi="Arial" w:cs="Arial"/>
          <w:sz w:val="22"/>
          <w:szCs w:val="22"/>
        </w:rPr>
        <w:t>doba a místo plnění;</w:t>
      </w:r>
    </w:p>
    <w:p w14:paraId="486FF17A" w14:textId="77777777" w:rsidR="008534F2" w:rsidRPr="000D7CEF"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6DFBDBC7">
        <w:rPr>
          <w:rFonts w:ascii="Arial" w:hAnsi="Arial" w:cs="Arial"/>
          <w:sz w:val="22"/>
          <w:szCs w:val="22"/>
        </w:rPr>
        <w:t xml:space="preserve">další obligatorní náležitosti </w:t>
      </w:r>
      <w:r w:rsidR="004408D4" w:rsidRPr="6DFBDBC7">
        <w:rPr>
          <w:rFonts w:ascii="Arial" w:hAnsi="Arial" w:cs="Arial"/>
          <w:sz w:val="22"/>
          <w:szCs w:val="22"/>
        </w:rPr>
        <w:t>dle zákona č. 89/2012 Sb., občanského zákoníku</w:t>
      </w:r>
      <w:r w:rsidRPr="6DFBDBC7">
        <w:rPr>
          <w:rFonts w:ascii="Arial" w:hAnsi="Arial" w:cs="Arial"/>
          <w:sz w:val="22"/>
          <w:szCs w:val="22"/>
        </w:rPr>
        <w:t>.</w:t>
      </w:r>
    </w:p>
    <w:p w14:paraId="66F7D84F" w14:textId="77777777" w:rsidR="006E5F47" w:rsidRPr="002010CA" w:rsidRDefault="006E5F47" w:rsidP="003F1DF3">
      <w:pPr>
        <w:pStyle w:val="Mjstyl3"/>
        <w:numPr>
          <w:ilvl w:val="1"/>
          <w:numId w:val="22"/>
        </w:numPr>
        <w:rPr>
          <w:b/>
        </w:rPr>
      </w:pPr>
      <w:bookmarkStart w:id="112" w:name="_Toc320258828"/>
      <w:bookmarkStart w:id="113" w:name="_Toc320280103"/>
      <w:bookmarkStart w:id="114" w:name="_Toc320281392"/>
      <w:bookmarkStart w:id="115" w:name="_Toc320285897"/>
      <w:bookmarkStart w:id="116" w:name="_Toc323899557"/>
      <w:commentRangeStart w:id="117"/>
      <w:r w:rsidRPr="002010CA">
        <w:rPr>
          <w:b/>
        </w:rPr>
        <w:t xml:space="preserve">Změna smlouvy </w:t>
      </w:r>
      <w:commentRangeEnd w:id="117"/>
      <w:r w:rsidR="000C3CC7">
        <w:rPr>
          <w:rStyle w:val="Odkaznakoment"/>
        </w:rPr>
        <w:commentReference w:id="117"/>
      </w:r>
    </w:p>
    <w:bookmarkEnd w:id="112"/>
    <w:bookmarkEnd w:id="113"/>
    <w:bookmarkEnd w:id="114"/>
    <w:bookmarkEnd w:id="115"/>
    <w:bookmarkEnd w:id="116"/>
    <w:p w14:paraId="7753995D" w14:textId="77777777" w:rsidR="000C3CC7" w:rsidRPr="00986D64" w:rsidRDefault="000C3CC7" w:rsidP="000C3CC7">
      <w:pPr>
        <w:pStyle w:val="Zkladntext"/>
        <w:keepLines w:val="0"/>
        <w:numPr>
          <w:ilvl w:val="2"/>
          <w:numId w:val="22"/>
        </w:numPr>
        <w:spacing w:after="240" w:line="276" w:lineRule="auto"/>
        <w:rPr>
          <w:ins w:id="118" w:author="Barková Eva" w:date="2024-03-14T17:17:00Z"/>
        </w:rPr>
      </w:pPr>
      <w:ins w:id="119" w:author="Barková Eva" w:date="2024-03-14T17:17:00Z">
        <w:r w:rsidRPr="00986D64">
          <w:rPr>
            <w:rFonts w:ascii="Arial" w:hAnsi="Arial" w:cs="Arial"/>
            <w:sz w:val="22"/>
            <w:szCs w:val="22"/>
          </w:rPr>
          <w:t xml:space="preserve">Zadavatel nesmí umožnit podstatnou změnu závazku ze smlouvy, kterou uzavřel na plnění zakázky. Za podstatnou se považuje taková změna, která by </w:t>
        </w:r>
      </w:ins>
    </w:p>
    <w:p w14:paraId="5D2F6E82" w14:textId="77777777" w:rsidR="000C3CC7" w:rsidRDefault="000C3CC7" w:rsidP="000C3CC7">
      <w:pPr>
        <w:pStyle w:val="Zkladntext"/>
        <w:keepLines w:val="0"/>
        <w:spacing w:after="240" w:line="276" w:lineRule="auto"/>
        <w:ind w:left="720"/>
        <w:rPr>
          <w:ins w:id="120" w:author="Barková Eva" w:date="2024-03-14T17:17:00Z"/>
          <w:rFonts w:ascii="Arial" w:hAnsi="Arial" w:cs="Arial"/>
          <w:sz w:val="22"/>
          <w:szCs w:val="22"/>
        </w:rPr>
      </w:pPr>
      <w:ins w:id="121" w:author="Barková Eva" w:date="2024-03-14T17:17:00Z">
        <w:r w:rsidRPr="00986D64">
          <w:rPr>
            <w:rFonts w:ascii="Arial" w:hAnsi="Arial" w:cs="Arial"/>
            <w:sz w:val="22"/>
            <w:szCs w:val="22"/>
          </w:rPr>
          <w:t xml:space="preserve">a) umožnila účast jiných dodavatelů nebo by mohla ovlivnit výběr dodavatele v původním výběrovém řízení, pokud by zadávací podmínky původního výběrového řízení odpovídaly této změně, </w:t>
        </w:r>
      </w:ins>
    </w:p>
    <w:p w14:paraId="7FAF5673" w14:textId="77777777" w:rsidR="000C3CC7" w:rsidRDefault="000C3CC7" w:rsidP="000C3CC7">
      <w:pPr>
        <w:pStyle w:val="Zkladntext"/>
        <w:keepLines w:val="0"/>
        <w:spacing w:after="240" w:line="276" w:lineRule="auto"/>
        <w:ind w:left="720"/>
        <w:rPr>
          <w:ins w:id="122" w:author="Barková Eva" w:date="2024-03-14T17:17:00Z"/>
          <w:rFonts w:ascii="Arial" w:hAnsi="Arial" w:cs="Arial"/>
          <w:sz w:val="22"/>
          <w:szCs w:val="22"/>
        </w:rPr>
      </w:pPr>
      <w:ins w:id="123" w:author="Barková Eva" w:date="2024-03-14T17:17:00Z">
        <w:r w:rsidRPr="00986D64">
          <w:rPr>
            <w:rFonts w:ascii="Arial" w:hAnsi="Arial" w:cs="Arial"/>
            <w:sz w:val="22"/>
            <w:szCs w:val="22"/>
          </w:rPr>
          <w:t xml:space="preserve">b) měnila ekonomickou rovnováhu závazku ze smlouvy ve prospěch vybraného dodavatele, nebo </w:t>
        </w:r>
      </w:ins>
    </w:p>
    <w:p w14:paraId="04948932" w14:textId="77777777" w:rsidR="000C3CC7" w:rsidRPr="00986D64" w:rsidRDefault="000C3CC7" w:rsidP="000C3CC7">
      <w:pPr>
        <w:pStyle w:val="Zkladntext"/>
        <w:keepLines w:val="0"/>
        <w:spacing w:after="240" w:line="276" w:lineRule="auto"/>
        <w:ind w:left="720"/>
        <w:rPr>
          <w:ins w:id="124" w:author="Barková Eva" w:date="2024-03-14T17:17:00Z"/>
        </w:rPr>
      </w:pPr>
      <w:ins w:id="125" w:author="Barková Eva" w:date="2024-03-14T17:17:00Z">
        <w:r w:rsidRPr="00986D64">
          <w:rPr>
            <w:rFonts w:ascii="Arial" w:hAnsi="Arial" w:cs="Arial"/>
            <w:sz w:val="22"/>
            <w:szCs w:val="22"/>
          </w:rPr>
          <w:t>c) vedla k významnému rozšíření rozsahu plnění zakázky</w:t>
        </w:r>
        <w:r w:rsidRPr="00986D64">
          <w:t>.</w:t>
        </w:r>
      </w:ins>
    </w:p>
    <w:p w14:paraId="515FE9C0" w14:textId="77777777" w:rsidR="000C3CC7" w:rsidRDefault="000C3CC7" w:rsidP="000C3CC7">
      <w:pPr>
        <w:pStyle w:val="Zkladntext"/>
        <w:keepLines w:val="0"/>
        <w:numPr>
          <w:ilvl w:val="2"/>
          <w:numId w:val="22"/>
        </w:numPr>
        <w:spacing w:after="240" w:line="276" w:lineRule="auto"/>
        <w:rPr>
          <w:ins w:id="126" w:author="Barková Eva" w:date="2024-03-14T17:17:00Z"/>
          <w:rFonts w:ascii="Arial" w:hAnsi="Arial" w:cs="Arial"/>
          <w:sz w:val="22"/>
          <w:szCs w:val="22"/>
        </w:rPr>
      </w:pPr>
      <w:ins w:id="127" w:author="Barková Eva" w:date="2024-03-14T17:17:00Z">
        <w:r w:rsidRPr="00986D64">
          <w:rPr>
            <w:rFonts w:ascii="Arial" w:hAnsi="Arial" w:cs="Arial"/>
            <w:sz w:val="22"/>
            <w:szCs w:val="22"/>
          </w:rPr>
          <w:t xml:space="preserve">Za podstatnou změnu závazku ze smlouvy na zakázku se nepovažuje změna, která nemění celkovou povahu zakázky a jejíž hodnota je nižší než </w:t>
        </w:r>
      </w:ins>
    </w:p>
    <w:p w14:paraId="6797597E" w14:textId="77777777" w:rsidR="000C3CC7" w:rsidRDefault="000C3CC7" w:rsidP="000C3CC7">
      <w:pPr>
        <w:pStyle w:val="Zkladntext"/>
        <w:keepLines w:val="0"/>
        <w:spacing w:after="240" w:line="276" w:lineRule="auto"/>
        <w:ind w:left="720"/>
        <w:rPr>
          <w:ins w:id="128" w:author="Barková Eva" w:date="2024-03-14T17:17:00Z"/>
          <w:rFonts w:ascii="Arial" w:hAnsi="Arial" w:cs="Arial"/>
          <w:sz w:val="22"/>
          <w:szCs w:val="22"/>
        </w:rPr>
      </w:pPr>
      <w:ins w:id="129" w:author="Barková Eva" w:date="2024-03-14T17:17:00Z">
        <w:r w:rsidRPr="00986D64">
          <w:rPr>
            <w:rFonts w:ascii="Arial" w:hAnsi="Arial" w:cs="Arial"/>
            <w:sz w:val="22"/>
            <w:szCs w:val="22"/>
          </w:rPr>
          <w:t xml:space="preserve">a) 10 % původní hodnoty závazku, nebo </w:t>
        </w:r>
      </w:ins>
    </w:p>
    <w:p w14:paraId="34512272" w14:textId="77777777" w:rsidR="000C3CC7" w:rsidRDefault="000C3CC7" w:rsidP="000C3CC7">
      <w:pPr>
        <w:pStyle w:val="Zkladntext"/>
        <w:keepLines w:val="0"/>
        <w:spacing w:after="240" w:line="276" w:lineRule="auto"/>
        <w:ind w:left="720"/>
        <w:rPr>
          <w:ins w:id="130" w:author="Barková Eva" w:date="2024-03-14T17:17:00Z"/>
          <w:rFonts w:ascii="Arial" w:hAnsi="Arial" w:cs="Arial"/>
          <w:sz w:val="22"/>
          <w:szCs w:val="22"/>
        </w:rPr>
      </w:pPr>
      <w:ins w:id="131" w:author="Barková Eva" w:date="2024-03-14T17:17:00Z">
        <w:r w:rsidRPr="00986D64">
          <w:rPr>
            <w:rFonts w:ascii="Arial" w:hAnsi="Arial" w:cs="Arial"/>
            <w:sz w:val="22"/>
            <w:szCs w:val="22"/>
          </w:rPr>
          <w:t xml:space="preserve">b) 15 % původní hodnoty závazku ze smlouvy na zakázku na stavební práce. </w:t>
        </w:r>
      </w:ins>
    </w:p>
    <w:p w14:paraId="27A349EE" w14:textId="77777777" w:rsidR="000C3CC7" w:rsidRPr="00986D64" w:rsidRDefault="000C3CC7" w:rsidP="000C3CC7">
      <w:pPr>
        <w:pStyle w:val="Zkladntext"/>
        <w:keepLines w:val="0"/>
        <w:spacing w:after="240" w:line="276" w:lineRule="auto"/>
        <w:ind w:left="720"/>
        <w:rPr>
          <w:ins w:id="132" w:author="Barková Eva" w:date="2024-03-14T17:17:00Z"/>
          <w:rFonts w:ascii="Arial" w:hAnsi="Arial" w:cs="Arial"/>
          <w:sz w:val="22"/>
          <w:szCs w:val="22"/>
        </w:rPr>
      </w:pPr>
      <w:ins w:id="133" w:author="Barková Eva" w:date="2024-03-14T17:17:00Z">
        <w:r w:rsidRPr="00986D64">
          <w:rPr>
            <w:rFonts w:ascii="Arial" w:hAnsi="Arial" w:cs="Arial"/>
            <w:sz w:val="22"/>
            <w:szCs w:val="22"/>
          </w:rPr>
          <w:t>Pokud bude provedeno více změn, je rozhodný součet hodnot všech těchto změn.</w:t>
        </w:r>
      </w:ins>
    </w:p>
    <w:p w14:paraId="3E57F31F" w14:textId="77777777" w:rsidR="000C3CC7" w:rsidRPr="00C86593" w:rsidRDefault="000C3CC7" w:rsidP="000C3CC7">
      <w:pPr>
        <w:pStyle w:val="Zkladntext"/>
        <w:keepLines w:val="0"/>
        <w:numPr>
          <w:ilvl w:val="2"/>
          <w:numId w:val="22"/>
        </w:numPr>
        <w:spacing w:after="240" w:line="276" w:lineRule="auto"/>
        <w:rPr>
          <w:ins w:id="134" w:author="Barková Eva" w:date="2024-03-14T17:17:00Z"/>
        </w:rPr>
      </w:pPr>
      <w:ins w:id="135" w:author="Barková Eva" w:date="2024-03-14T17:17:00Z">
        <w:r w:rsidRPr="00C86593">
          <w:rPr>
            <w:rFonts w:ascii="Arial" w:hAnsi="Arial" w:cs="Arial"/>
            <w:sz w:val="22"/>
            <w:szCs w:val="22"/>
          </w:rPr>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ins>
    </w:p>
    <w:p w14:paraId="4F16C6ED" w14:textId="77777777" w:rsidR="000C3CC7" w:rsidRDefault="000C3CC7" w:rsidP="000C3CC7">
      <w:pPr>
        <w:pStyle w:val="Zkladntext"/>
        <w:keepLines w:val="0"/>
        <w:spacing w:after="240" w:line="276" w:lineRule="auto"/>
        <w:ind w:left="720"/>
        <w:rPr>
          <w:ins w:id="136" w:author="Barková Eva" w:date="2024-03-14T17:17:00Z"/>
          <w:rFonts w:ascii="Arial" w:hAnsi="Arial" w:cs="Arial"/>
          <w:sz w:val="22"/>
          <w:szCs w:val="22"/>
        </w:rPr>
      </w:pPr>
      <w:ins w:id="137" w:author="Barková Eva" w:date="2024-03-14T17:17:00Z">
        <w:r w:rsidRPr="00C86593">
          <w:rPr>
            <w:rFonts w:ascii="Arial" w:hAnsi="Arial" w:cs="Arial"/>
            <w:sz w:val="22"/>
            <w:szCs w:val="22"/>
          </w:rPr>
          <w:t xml:space="preserve">a) není možná z ekonomických anebo technických důvodů spočívajících zejména v požadavcích na slučitelnost nebo interoperabilitu se stávajícím zařízením, službami nebo instalacemi pořízenými zadavatelem v původním výběrovém řízení, a </w:t>
        </w:r>
      </w:ins>
    </w:p>
    <w:p w14:paraId="37DA43B2" w14:textId="77777777" w:rsidR="000C3CC7" w:rsidRPr="00C86593" w:rsidRDefault="000C3CC7" w:rsidP="000C3CC7">
      <w:pPr>
        <w:pStyle w:val="Zkladntext"/>
        <w:keepLines w:val="0"/>
        <w:spacing w:after="240" w:line="276" w:lineRule="auto"/>
        <w:ind w:left="720"/>
        <w:rPr>
          <w:ins w:id="138" w:author="Barková Eva" w:date="2024-03-14T17:17:00Z"/>
        </w:rPr>
      </w:pPr>
      <w:ins w:id="139" w:author="Barková Eva" w:date="2024-03-14T17:17:00Z">
        <w:r w:rsidRPr="00C86593">
          <w:rPr>
            <w:rFonts w:ascii="Arial" w:hAnsi="Arial" w:cs="Arial"/>
            <w:sz w:val="22"/>
            <w:szCs w:val="22"/>
          </w:rPr>
          <w:t>b) by způsobila zadavateli značné obtíže nebo výrazné zvýšení nákladů</w:t>
        </w:r>
        <w:r w:rsidRPr="00C86593">
          <w:t xml:space="preserve">. </w:t>
        </w:r>
      </w:ins>
    </w:p>
    <w:p w14:paraId="4B63D616" w14:textId="77777777" w:rsidR="000C3CC7" w:rsidRPr="00C86593" w:rsidRDefault="000C3CC7" w:rsidP="000C3CC7">
      <w:pPr>
        <w:pStyle w:val="Zkladntext"/>
        <w:keepLines w:val="0"/>
        <w:numPr>
          <w:ilvl w:val="2"/>
          <w:numId w:val="22"/>
        </w:numPr>
        <w:spacing w:after="240" w:line="276" w:lineRule="auto"/>
        <w:rPr>
          <w:ins w:id="140" w:author="Barková Eva" w:date="2024-03-14T17:17:00Z"/>
        </w:rPr>
      </w:pPr>
      <w:ins w:id="141" w:author="Barková Eva" w:date="2024-03-14T17:17:00Z">
        <w:r w:rsidRPr="00C86593">
          <w:rPr>
            <w:rFonts w:ascii="Arial" w:hAnsi="Arial" w:cs="Arial"/>
            <w:sz w:val="22"/>
            <w:szCs w:val="22"/>
          </w:rPr>
          <w:t>Za podstatnou změnu závazku ze smlouvy na zakázku se nepovažuje změna, jejíž potřeba vznikla v důsledku okolností, které zadavatel jednající s náležitou péčí nemohl předvídat, a která nemění celkovou povahu zakázky</w:t>
        </w:r>
        <w:r w:rsidRPr="00C86593">
          <w:t xml:space="preserve">. </w:t>
        </w:r>
      </w:ins>
    </w:p>
    <w:p w14:paraId="5018DC56" w14:textId="77777777" w:rsidR="000C3CC7" w:rsidRDefault="000C3CC7" w:rsidP="000C3CC7">
      <w:pPr>
        <w:pStyle w:val="Zkladntext"/>
        <w:keepLines w:val="0"/>
        <w:numPr>
          <w:ilvl w:val="2"/>
          <w:numId w:val="22"/>
        </w:numPr>
        <w:spacing w:after="240" w:line="276" w:lineRule="auto"/>
        <w:rPr>
          <w:ins w:id="142" w:author="Barková Eva" w:date="2024-03-14T17:17:00Z"/>
          <w:rFonts w:ascii="Arial" w:hAnsi="Arial" w:cs="Arial"/>
          <w:sz w:val="22"/>
          <w:szCs w:val="22"/>
        </w:rPr>
      </w:pPr>
      <w:ins w:id="143" w:author="Barková Eva" w:date="2024-03-14T17:17:00Z">
        <w:r w:rsidRPr="00C86593">
          <w:rPr>
            <w:rFonts w:ascii="Arial" w:hAnsi="Arial" w:cs="Arial"/>
            <w:sz w:val="22"/>
            <w:szCs w:val="22"/>
          </w:rPr>
          <w:lastRenderedPageBreak/>
          <w:t xml:space="preserve">Za podstatnou změnu závazku ze smlouvy na zakázku, jejímž předmětem je provedení stavebních prací, se nepovažuje záměna jedné nebo více položek soupisu stavebních prací jednou nebo více položkami, za předpokladu že </w:t>
        </w:r>
      </w:ins>
    </w:p>
    <w:p w14:paraId="64C9C0FB" w14:textId="77777777" w:rsidR="000C3CC7" w:rsidRDefault="000C3CC7" w:rsidP="000C3CC7">
      <w:pPr>
        <w:pStyle w:val="Zkladntext"/>
        <w:keepLines w:val="0"/>
        <w:spacing w:after="240" w:line="276" w:lineRule="auto"/>
        <w:ind w:left="720"/>
        <w:rPr>
          <w:ins w:id="144" w:author="Barková Eva" w:date="2024-03-14T17:17:00Z"/>
          <w:rFonts w:ascii="Arial" w:hAnsi="Arial" w:cs="Arial"/>
          <w:sz w:val="22"/>
          <w:szCs w:val="22"/>
        </w:rPr>
      </w:pPr>
      <w:ins w:id="145" w:author="Barková Eva" w:date="2024-03-14T17:17:00Z">
        <w:r w:rsidRPr="00C86593">
          <w:rPr>
            <w:rFonts w:ascii="Arial" w:hAnsi="Arial" w:cs="Arial"/>
            <w:sz w:val="22"/>
            <w:szCs w:val="22"/>
          </w:rPr>
          <w:t xml:space="preserve">a) nové položky soupisu stavebních prací představují srovnatelný druh materiálu nebo prací ve vztahu k nahrazovaným položkám, </w:t>
        </w:r>
      </w:ins>
    </w:p>
    <w:p w14:paraId="2AFD530C" w14:textId="77777777" w:rsidR="000C3CC7" w:rsidRDefault="000C3CC7" w:rsidP="000C3CC7">
      <w:pPr>
        <w:pStyle w:val="Zkladntext"/>
        <w:keepLines w:val="0"/>
        <w:spacing w:after="240" w:line="276" w:lineRule="auto"/>
        <w:ind w:left="720"/>
        <w:rPr>
          <w:ins w:id="146" w:author="Barková Eva" w:date="2024-03-14T17:17:00Z"/>
          <w:rFonts w:ascii="Arial" w:hAnsi="Arial" w:cs="Arial"/>
          <w:sz w:val="22"/>
          <w:szCs w:val="22"/>
        </w:rPr>
      </w:pPr>
      <w:ins w:id="147" w:author="Barková Eva" w:date="2024-03-14T17:17:00Z">
        <w:r w:rsidRPr="00C86593">
          <w:rPr>
            <w:rFonts w:ascii="Arial" w:hAnsi="Arial" w:cs="Arial"/>
            <w:sz w:val="22"/>
            <w:szCs w:val="22"/>
          </w:rPr>
          <w:t xml:space="preserve">b) cena materiálu nebo prací podle nových položek soupisu stavebních prací je ve vztahu k nahrazovaným položkám stejná nebo nižší, </w:t>
        </w:r>
      </w:ins>
    </w:p>
    <w:p w14:paraId="5367C27C" w14:textId="77777777" w:rsidR="000C3CC7" w:rsidRDefault="000C3CC7" w:rsidP="000C3CC7">
      <w:pPr>
        <w:pStyle w:val="Zkladntext"/>
        <w:keepLines w:val="0"/>
        <w:spacing w:after="240" w:line="276" w:lineRule="auto"/>
        <w:ind w:left="720"/>
        <w:rPr>
          <w:ins w:id="148" w:author="Barková Eva" w:date="2024-03-14T17:17:00Z"/>
          <w:rFonts w:ascii="Arial" w:hAnsi="Arial" w:cs="Arial"/>
          <w:sz w:val="22"/>
          <w:szCs w:val="22"/>
        </w:rPr>
      </w:pPr>
      <w:ins w:id="149" w:author="Barková Eva" w:date="2024-03-14T17:17:00Z">
        <w:r w:rsidRPr="00C86593">
          <w:rPr>
            <w:rFonts w:ascii="Arial" w:hAnsi="Arial" w:cs="Arial"/>
            <w:sz w:val="22"/>
            <w:szCs w:val="22"/>
          </w:rPr>
          <w:t xml:space="preserve">c) materiál nebo práce podle nových položek soupisu stavebních prací jsou ve vztahu k nahrazovaným položkám kvalitativně stejné nebo vyšší a </w:t>
        </w:r>
      </w:ins>
    </w:p>
    <w:p w14:paraId="4E9CE1B1" w14:textId="77777777" w:rsidR="000C3CC7" w:rsidRDefault="000C3CC7" w:rsidP="000C3CC7">
      <w:pPr>
        <w:pStyle w:val="Zkladntext"/>
        <w:keepLines w:val="0"/>
        <w:spacing w:after="240" w:line="276" w:lineRule="auto"/>
        <w:ind w:left="720"/>
        <w:rPr>
          <w:ins w:id="150" w:author="Barková Eva" w:date="2024-03-14T17:17:00Z"/>
          <w:rFonts w:ascii="Arial" w:hAnsi="Arial" w:cs="Arial"/>
          <w:sz w:val="22"/>
          <w:szCs w:val="22"/>
        </w:rPr>
      </w:pPr>
      <w:ins w:id="151" w:author="Barková Eva" w:date="2024-03-14T17:17:00Z">
        <w:r w:rsidRPr="00C86593">
          <w:rPr>
            <w:rFonts w:ascii="Arial" w:hAnsi="Arial" w:cs="Arial"/>
            <w:sz w:val="22"/>
            <w:szCs w:val="22"/>
          </w:rPr>
          <w:t xml:space="preserve">d) 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písmene a) a stejné nebo vyšší kvality podle písmene c). </w:t>
        </w:r>
      </w:ins>
    </w:p>
    <w:p w14:paraId="738B2A8D" w14:textId="77777777" w:rsidR="000C3CC7" w:rsidRDefault="000C3CC7" w:rsidP="000C3CC7">
      <w:pPr>
        <w:pStyle w:val="Zkladntext"/>
        <w:keepLines w:val="0"/>
        <w:numPr>
          <w:ilvl w:val="2"/>
          <w:numId w:val="22"/>
        </w:numPr>
        <w:spacing w:after="240" w:line="276" w:lineRule="auto"/>
        <w:rPr>
          <w:ins w:id="152" w:author="Barková Eva" w:date="2024-03-14T17:17:00Z"/>
          <w:rFonts w:ascii="Arial" w:hAnsi="Arial" w:cs="Arial"/>
          <w:sz w:val="22"/>
          <w:szCs w:val="22"/>
        </w:rPr>
      </w:pPr>
      <w:ins w:id="153" w:author="Barková Eva" w:date="2024-03-14T17:17:00Z">
        <w:r w:rsidRPr="00C86593">
          <w:rPr>
            <w:rFonts w:ascii="Arial" w:hAnsi="Arial" w:cs="Arial"/>
            <w:sz w:val="22"/>
            <w:szCs w:val="22"/>
          </w:rPr>
          <w:t>Podstatnou změnou závazku ze smlouvy na zakázku je také nahrazení dodavatele jiným dodavatelem. Nahrazení dodavatele jiným dodavatelem je však možné</w:t>
        </w:r>
      </w:ins>
    </w:p>
    <w:p w14:paraId="3CEC489A" w14:textId="77777777" w:rsidR="000C3CC7" w:rsidRDefault="000C3CC7" w:rsidP="000C3CC7">
      <w:pPr>
        <w:pStyle w:val="Zkladntext"/>
        <w:keepLines w:val="0"/>
        <w:spacing w:after="240" w:line="276" w:lineRule="auto"/>
        <w:ind w:left="720"/>
        <w:rPr>
          <w:ins w:id="154" w:author="Barková Eva" w:date="2024-03-14T17:17:00Z"/>
          <w:rFonts w:ascii="Arial" w:hAnsi="Arial" w:cs="Arial"/>
          <w:sz w:val="22"/>
          <w:szCs w:val="22"/>
        </w:rPr>
      </w:pPr>
      <w:ins w:id="155" w:author="Barková Eva" w:date="2024-03-14T17:17:00Z">
        <w:r w:rsidRPr="00C86593">
          <w:rPr>
            <w:rFonts w:ascii="Arial" w:hAnsi="Arial" w:cs="Arial"/>
            <w:sz w:val="22"/>
            <w:szCs w:val="22"/>
          </w:rPr>
          <w:t xml:space="preserve">a) v případě uplatnění vyhrazených změn závazku sjednaných ve smlouvě na zakázku na základě zadávacích podmínek analogicky podle § 100 odst. 2 ZZVZ, nebo </w:t>
        </w:r>
      </w:ins>
    </w:p>
    <w:p w14:paraId="4FAA0CA4" w14:textId="77777777" w:rsidR="000C3CC7" w:rsidRPr="00C86593" w:rsidRDefault="000C3CC7" w:rsidP="000C3CC7">
      <w:pPr>
        <w:pStyle w:val="Zkladntext"/>
        <w:keepLines w:val="0"/>
        <w:spacing w:after="240" w:line="276" w:lineRule="auto"/>
        <w:ind w:left="720"/>
        <w:rPr>
          <w:ins w:id="156" w:author="Barková Eva" w:date="2024-03-14T17:17:00Z"/>
          <w:rFonts w:ascii="Arial" w:hAnsi="Arial" w:cs="Arial"/>
          <w:sz w:val="22"/>
          <w:szCs w:val="22"/>
        </w:rPr>
      </w:pPr>
      <w:ins w:id="157" w:author="Barková Eva" w:date="2024-03-14T17:17:00Z">
        <w:r w:rsidRPr="00C86593">
          <w:rPr>
            <w:rFonts w:ascii="Arial" w:hAnsi="Arial" w:cs="Arial"/>
            <w:sz w:val="22"/>
            <w:szCs w:val="22"/>
          </w:rPr>
          <w:t>b) pokud změna v osobě dodavatele je důsledkem právního nástupnictví v souvislosti s přeměnou dodavatele, jeho smrtí nebo převodem jeho závodu, popřípadě části závodu, a nový dodavatel splňuje kritéria kvalifikace stanovená v zadávací dokumentaci původního výběrového řízení.</w:t>
        </w:r>
      </w:ins>
    </w:p>
    <w:p w14:paraId="49B3E178" w14:textId="77777777" w:rsidR="000C3CC7" w:rsidRPr="00C86593" w:rsidRDefault="000C3CC7" w:rsidP="000C3CC7">
      <w:pPr>
        <w:pStyle w:val="Zkladntext"/>
        <w:keepLines w:val="0"/>
        <w:numPr>
          <w:ilvl w:val="2"/>
          <w:numId w:val="22"/>
        </w:numPr>
        <w:spacing w:after="240" w:line="276" w:lineRule="auto"/>
        <w:rPr>
          <w:ins w:id="158" w:author="Barková Eva" w:date="2024-03-14T17:17:00Z"/>
          <w:rFonts w:ascii="Arial" w:hAnsi="Arial" w:cs="Arial"/>
          <w:sz w:val="22"/>
          <w:szCs w:val="22"/>
        </w:rPr>
      </w:pPr>
      <w:ins w:id="159" w:author="Barková Eva" w:date="2024-03-14T17:17:00Z">
        <w:r w:rsidRPr="00C86593">
          <w:rPr>
            <w:rFonts w:ascii="Arial" w:hAnsi="Arial" w:cs="Arial"/>
            <w:sz w:val="22"/>
            <w:szCs w:val="22"/>
          </w:rPr>
          <w:t>Za podstatnou změnu závazku ze smlouvy na zakázku se nepovažuje uplatnění vyhrazených změn závazku ze smlouvy na zakázku, pokud jsou podmínky pro tuto změnu a její obsah jednoznačně vymezeny a změna nemění celkovou povahu zakázky. Taková změna se může týkat rozsahu dodávek, služeb nebo stavebních prací, ceny nebo jiných obchodních nebo technických podmínek (může jít např. o inflační doložku)</w:t>
        </w:r>
        <w:r>
          <w:rPr>
            <w:rFonts w:ascii="Arial" w:hAnsi="Arial" w:cs="Arial"/>
            <w:sz w:val="22"/>
            <w:szCs w:val="22"/>
          </w:rPr>
          <w:t>.</w:t>
        </w:r>
      </w:ins>
    </w:p>
    <w:p w14:paraId="14DD9608" w14:textId="77777777" w:rsidR="000C3CC7" w:rsidRDefault="000C3CC7" w:rsidP="000C3CC7">
      <w:pPr>
        <w:pStyle w:val="Zkladntext"/>
        <w:keepLines w:val="0"/>
        <w:numPr>
          <w:ilvl w:val="2"/>
          <w:numId w:val="22"/>
        </w:numPr>
        <w:spacing w:after="240" w:line="276" w:lineRule="auto"/>
        <w:rPr>
          <w:ins w:id="160" w:author="Barková Eva" w:date="2024-03-14T17:17:00Z"/>
          <w:rFonts w:ascii="Arial" w:hAnsi="Arial" w:cs="Arial"/>
          <w:sz w:val="22"/>
          <w:szCs w:val="22"/>
        </w:rPr>
      </w:pPr>
      <w:ins w:id="161" w:author="Barková Eva" w:date="2024-03-14T17:17:00Z">
        <w:r w:rsidRPr="00C86593">
          <w:rPr>
            <w:rFonts w:ascii="Arial" w:hAnsi="Arial" w:cs="Arial"/>
            <w:sz w:val="22"/>
            <w:szCs w:val="22"/>
          </w:rPr>
          <w:t>Pro účely výpočtu hodnoty změny se původní hodnotou závazku rozumí cena sjednaná ve smlouvě na zakázku upravená v souladu s ustanoveními o změně ceny, obsahuje-li smlouva na zakázku taková ustanovení.</w:t>
        </w:r>
      </w:ins>
    </w:p>
    <w:p w14:paraId="777452AB" w14:textId="13D177CB" w:rsidR="00F52378" w:rsidRDefault="000C3CC7" w:rsidP="000C3CC7">
      <w:pPr>
        <w:pStyle w:val="Zkladntext"/>
        <w:keepLines w:val="0"/>
        <w:numPr>
          <w:ilvl w:val="2"/>
          <w:numId w:val="22"/>
        </w:numPr>
        <w:spacing w:after="240" w:line="276" w:lineRule="auto"/>
        <w:rPr>
          <w:rFonts w:ascii="Arial" w:hAnsi="Arial" w:cs="Arial"/>
          <w:sz w:val="22"/>
          <w:szCs w:val="22"/>
        </w:rPr>
      </w:pPr>
      <w:ins w:id="162" w:author="Barková Eva" w:date="2024-03-14T17:17:00Z">
        <w:r w:rsidRPr="00C86593">
          <w:rPr>
            <w:rFonts w:ascii="Arial" w:hAnsi="Arial" w:cs="Arial"/>
            <w:sz w:val="22"/>
            <w:szCs w:val="22"/>
          </w:rPr>
          <w:t>Budou-li po provedení změn závazku ze smlouvy překročeny limity pro zakázky malého rozsahu podle odst. 6.3.2, je zadavatel povinen dodržet § 222 ZZVZ – zadavatel musí postupovat podle § 222 odst. 1 ve smyslu bodu a), b) a c) tohoto paragrafu. To neplatí pro příjemce, který není zadavatelem podle § 4 odst. 1 až 3 ZZVZ a zároveň dotace poskytovaná na danou zakázku není vyšší než 50 % peněžních prostředků</w:t>
        </w:r>
      </w:ins>
      <w:r w:rsidR="00C86593">
        <w:rPr>
          <w:rFonts w:ascii="Arial" w:hAnsi="Arial" w:cs="Arial"/>
          <w:sz w:val="22"/>
          <w:szCs w:val="22"/>
        </w:rPr>
        <w:t>.</w:t>
      </w:r>
      <w:r w:rsidR="00F52378" w:rsidRPr="00C86593">
        <w:rPr>
          <w:rFonts w:ascii="Arial" w:hAnsi="Arial" w:cs="Arial"/>
          <w:sz w:val="22"/>
          <w:szCs w:val="22"/>
        </w:rPr>
        <w:t xml:space="preserve"> </w:t>
      </w:r>
    </w:p>
    <w:p w14:paraId="7C875F12" w14:textId="77777777" w:rsidR="001A1061" w:rsidRDefault="001A1061" w:rsidP="001A1061">
      <w:pPr>
        <w:pStyle w:val="Zkladntext"/>
        <w:keepLines w:val="0"/>
        <w:spacing w:after="240" w:line="276" w:lineRule="auto"/>
        <w:ind w:left="720"/>
        <w:rPr>
          <w:rFonts w:ascii="Arial" w:hAnsi="Arial" w:cs="Arial"/>
          <w:sz w:val="22"/>
          <w:szCs w:val="22"/>
        </w:rPr>
      </w:pPr>
    </w:p>
    <w:p w14:paraId="5945F358" w14:textId="77777777" w:rsidR="001A1061" w:rsidRPr="00C86593" w:rsidRDefault="001A1061" w:rsidP="001A1061">
      <w:pPr>
        <w:pStyle w:val="Zkladntext"/>
        <w:keepLines w:val="0"/>
        <w:spacing w:after="240" w:line="276" w:lineRule="auto"/>
        <w:ind w:left="720"/>
        <w:rPr>
          <w:rFonts w:ascii="Arial" w:hAnsi="Arial" w:cs="Arial"/>
          <w:sz w:val="22"/>
          <w:szCs w:val="22"/>
        </w:rPr>
      </w:pPr>
    </w:p>
    <w:p w14:paraId="0A3EC0AB" w14:textId="77777777" w:rsidR="00F224BD" w:rsidRPr="00EC1C3A" w:rsidRDefault="00BA4034" w:rsidP="00525E4D">
      <w:pPr>
        <w:pStyle w:val="Mjstyl3"/>
        <w:numPr>
          <w:ilvl w:val="1"/>
          <w:numId w:val="22"/>
        </w:numPr>
        <w:spacing w:line="276" w:lineRule="auto"/>
        <w:rPr>
          <w:b/>
        </w:rPr>
      </w:pPr>
      <w:r w:rsidRPr="002010CA">
        <w:rPr>
          <w:b/>
        </w:rPr>
        <w:t>Zrušení výběrového řízení</w:t>
      </w:r>
    </w:p>
    <w:p w14:paraId="2472116D" w14:textId="3FC1ED5D" w:rsidR="00F224BD" w:rsidRPr="001A1061" w:rsidRDefault="00F224BD" w:rsidP="001A1061">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t>Zadavatel je oprávněn výběrové řízení zrušit, nejpozději však do uzavření smlouvy. O</w:t>
      </w:r>
      <w:r w:rsidR="00C05393">
        <w:rPr>
          <w:rFonts w:ascii="Arial" w:hAnsi="Arial" w:cs="Arial"/>
          <w:sz w:val="22"/>
          <w:szCs w:val="22"/>
        </w:rPr>
        <w:t> </w:t>
      </w:r>
      <w:r w:rsidRPr="00EC1C3A">
        <w:rPr>
          <w:rFonts w:ascii="Arial" w:hAnsi="Arial" w:cs="Arial"/>
          <w:sz w:val="22"/>
          <w:szCs w:val="22"/>
        </w:rPr>
        <w:t>zrušení výbě</w:t>
      </w:r>
      <w:r w:rsidRPr="001A1061">
        <w:rPr>
          <w:rFonts w:ascii="Arial" w:hAnsi="Arial" w:cs="Arial"/>
          <w:sz w:val="22"/>
          <w:szCs w:val="22"/>
        </w:rPr>
        <w:t xml:space="preserve">rového řízení je zadavatel povinen </w:t>
      </w:r>
      <w:r w:rsidR="009537F9" w:rsidRPr="001A1061">
        <w:rPr>
          <w:rFonts w:ascii="Arial" w:hAnsi="Arial" w:cs="Arial"/>
          <w:sz w:val="22"/>
          <w:szCs w:val="22"/>
        </w:rPr>
        <w:t>do 3 pracovních dnů</w:t>
      </w:r>
      <w:r w:rsidRPr="001A1061">
        <w:rPr>
          <w:rFonts w:ascii="Arial" w:hAnsi="Arial" w:cs="Arial"/>
          <w:sz w:val="22"/>
          <w:szCs w:val="22"/>
        </w:rPr>
        <w:t xml:space="preserve"> informovat všechny </w:t>
      </w:r>
      <w:r w:rsidR="00E8717D" w:rsidRPr="001A1061">
        <w:rPr>
          <w:rFonts w:ascii="Arial" w:hAnsi="Arial" w:cs="Arial"/>
          <w:sz w:val="22"/>
          <w:szCs w:val="22"/>
        </w:rPr>
        <w:t>účastníky</w:t>
      </w:r>
      <w:r w:rsidRPr="001A1061">
        <w:rPr>
          <w:rFonts w:ascii="Arial" w:hAnsi="Arial" w:cs="Arial"/>
          <w:sz w:val="22"/>
          <w:szCs w:val="22"/>
        </w:rPr>
        <w:t xml:space="preserve">, kteří podali nabídku ve lhůtě pro podání nabídek. </w:t>
      </w:r>
    </w:p>
    <w:p w14:paraId="47134A01" w14:textId="17D3A817" w:rsidR="00B94318" w:rsidRPr="002010CA" w:rsidRDefault="00752138" w:rsidP="00525E4D">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t xml:space="preserve">V případě zrušení </w:t>
      </w:r>
      <w:r w:rsidR="000234CC" w:rsidRPr="00EC1C3A">
        <w:rPr>
          <w:rFonts w:ascii="Arial" w:hAnsi="Arial" w:cs="Arial"/>
          <w:sz w:val="22"/>
          <w:szCs w:val="22"/>
        </w:rPr>
        <w:t xml:space="preserve">výběrového řízení </w:t>
      </w:r>
      <w:r w:rsidRPr="00EC1C3A">
        <w:rPr>
          <w:rFonts w:ascii="Arial" w:hAnsi="Arial" w:cs="Arial"/>
          <w:sz w:val="22"/>
          <w:szCs w:val="22"/>
        </w:rPr>
        <w:t>v době bě</w:t>
      </w:r>
      <w:r w:rsidRPr="002010CA">
        <w:rPr>
          <w:rFonts w:ascii="Arial" w:hAnsi="Arial" w:cs="Arial"/>
          <w:sz w:val="22"/>
          <w:szCs w:val="22"/>
        </w:rPr>
        <w:t xml:space="preserve">hu </w:t>
      </w:r>
      <w:r w:rsidR="000234CC" w:rsidRPr="002010CA">
        <w:rPr>
          <w:rFonts w:ascii="Arial" w:hAnsi="Arial" w:cs="Arial"/>
          <w:sz w:val="22"/>
          <w:szCs w:val="22"/>
        </w:rPr>
        <w:t xml:space="preserve">lhůty </w:t>
      </w:r>
      <w:r w:rsidRPr="002010CA">
        <w:rPr>
          <w:rFonts w:ascii="Arial" w:hAnsi="Arial" w:cs="Arial"/>
          <w:sz w:val="22"/>
          <w:szCs w:val="22"/>
        </w:rPr>
        <w:t xml:space="preserve">pro podávání nabídek, zadavatel </w:t>
      </w:r>
      <w:r w:rsidR="00840B8B" w:rsidRPr="002010CA">
        <w:rPr>
          <w:rFonts w:ascii="Arial" w:hAnsi="Arial" w:cs="Arial"/>
          <w:sz w:val="22"/>
          <w:szCs w:val="22"/>
        </w:rPr>
        <w:t>oznámí</w:t>
      </w:r>
      <w:r w:rsidRPr="002010CA">
        <w:rPr>
          <w:rFonts w:ascii="Arial" w:hAnsi="Arial" w:cs="Arial"/>
          <w:sz w:val="22"/>
          <w:szCs w:val="22"/>
        </w:rPr>
        <w:t xml:space="preserve"> zrušení výběrového řízení stejným způsobem, jakým toto </w:t>
      </w:r>
      <w:r w:rsidR="000234CC" w:rsidRPr="002010CA">
        <w:rPr>
          <w:rFonts w:ascii="Arial" w:hAnsi="Arial" w:cs="Arial"/>
          <w:sz w:val="22"/>
          <w:szCs w:val="22"/>
        </w:rPr>
        <w:t xml:space="preserve">výběrové řízení </w:t>
      </w:r>
      <w:r w:rsidRPr="002010CA">
        <w:rPr>
          <w:rFonts w:ascii="Arial" w:hAnsi="Arial" w:cs="Arial"/>
          <w:sz w:val="22"/>
          <w:szCs w:val="22"/>
        </w:rPr>
        <w:t>zahájil.</w:t>
      </w:r>
    </w:p>
    <w:p w14:paraId="1F2D0FB6" w14:textId="77777777" w:rsidR="00B94318" w:rsidRPr="002010CA" w:rsidRDefault="00B94318" w:rsidP="00D62D8C">
      <w:pPr>
        <w:pStyle w:val="Mjstyl3"/>
        <w:numPr>
          <w:ilvl w:val="1"/>
          <w:numId w:val="22"/>
        </w:numPr>
        <w:rPr>
          <w:b/>
        </w:rPr>
      </w:pPr>
      <w:r w:rsidRPr="002010CA">
        <w:rPr>
          <w:b/>
        </w:rPr>
        <w:t xml:space="preserve">Poskytování informací </w:t>
      </w:r>
    </w:p>
    <w:p w14:paraId="1EC077E9" w14:textId="2854384F" w:rsidR="00B94318" w:rsidRPr="002010CA" w:rsidRDefault="00B94318"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O výsledku výběrového řízení musejí být bez zbytečného odkladu informováni všichni </w:t>
      </w:r>
      <w:r w:rsidR="00E8717D" w:rsidRPr="002010CA">
        <w:rPr>
          <w:rFonts w:ascii="Arial" w:hAnsi="Arial" w:cs="Arial"/>
          <w:sz w:val="22"/>
          <w:szCs w:val="22"/>
        </w:rPr>
        <w:t>účastníc</w:t>
      </w:r>
      <w:r w:rsidRPr="002010CA">
        <w:rPr>
          <w:rFonts w:ascii="Arial" w:hAnsi="Arial" w:cs="Arial"/>
          <w:sz w:val="22"/>
          <w:szCs w:val="22"/>
        </w:rPr>
        <w:t xml:space="preserve">i, kteří podali nabídky ve lhůtě pro podání nabídek a jejichž nabídka nebyla vyřazena z výběrového řízení. Oznámení o výsledku výběrového řízení musí obsahovat min. následující informace: identifikační údaje </w:t>
      </w:r>
      <w:r w:rsidR="00E8717D" w:rsidRPr="002010CA">
        <w:rPr>
          <w:rFonts w:ascii="Arial" w:hAnsi="Arial" w:cs="Arial"/>
          <w:sz w:val="22"/>
          <w:szCs w:val="22"/>
        </w:rPr>
        <w:t>účastník</w:t>
      </w:r>
      <w:r w:rsidRPr="002010CA">
        <w:rPr>
          <w:rFonts w:ascii="Arial" w:hAnsi="Arial" w:cs="Arial"/>
          <w:sz w:val="22"/>
          <w:szCs w:val="22"/>
        </w:rPr>
        <w:t xml:space="preserve">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5811692F" w14:textId="0B1D3F5C" w:rsidR="00B94318" w:rsidRPr="00986876" w:rsidRDefault="00B94318"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Pokud si to zadavatel v oznámení výběrového řízení vyhradil, může ve výběrovém řízení uveřejnit oznámení o </w:t>
      </w:r>
      <w:r w:rsidR="00B63C0C" w:rsidRPr="00143FF6">
        <w:rPr>
          <w:rFonts w:ascii="Arial" w:hAnsi="Arial" w:cs="Arial"/>
          <w:sz w:val="22"/>
        </w:rPr>
        <w:t>výsledku výběrového řízení</w:t>
      </w:r>
      <w:r w:rsidRPr="00143FF6">
        <w:rPr>
          <w:rFonts w:ascii="Arial" w:hAnsi="Arial" w:cs="Arial"/>
          <w:sz w:val="22"/>
        </w:rPr>
        <w:t xml:space="preserve"> a případné oznámení o</w:t>
      </w:r>
      <w:r w:rsidR="00C05393">
        <w:rPr>
          <w:rFonts w:ascii="Arial" w:hAnsi="Arial" w:cs="Arial"/>
          <w:sz w:val="22"/>
        </w:rPr>
        <w:t> </w:t>
      </w:r>
      <w:r w:rsidRPr="00143FF6">
        <w:rPr>
          <w:rFonts w:ascii="Arial" w:hAnsi="Arial" w:cs="Arial"/>
          <w:sz w:val="22"/>
        </w:rPr>
        <w:t xml:space="preserve">vyřazení nabídky </w:t>
      </w:r>
      <w:r w:rsidR="00B63C0C" w:rsidRPr="00B138B1">
        <w:rPr>
          <w:rFonts w:ascii="Arial" w:hAnsi="Arial" w:cs="Arial"/>
          <w:sz w:val="22"/>
        </w:rPr>
        <w:t xml:space="preserve">stejným způsobem, jakým </w:t>
      </w:r>
      <w:r w:rsidR="005355B3" w:rsidRPr="008F0C32">
        <w:rPr>
          <w:rFonts w:ascii="Arial" w:hAnsi="Arial" w:cs="Arial"/>
          <w:sz w:val="22"/>
        </w:rPr>
        <w:t>uveřejnil</w:t>
      </w:r>
      <w:r w:rsidR="00CC3EB1" w:rsidRPr="009537F9">
        <w:rPr>
          <w:rFonts w:ascii="Arial" w:hAnsi="Arial" w:cs="Arial"/>
          <w:sz w:val="22"/>
        </w:rPr>
        <w:t xml:space="preserve"> </w:t>
      </w:r>
      <w:r w:rsidR="00B63C0C" w:rsidRPr="009537F9">
        <w:rPr>
          <w:rFonts w:ascii="Arial" w:hAnsi="Arial" w:cs="Arial"/>
          <w:sz w:val="22"/>
        </w:rPr>
        <w:t>výběrové řízení</w:t>
      </w:r>
      <w:r w:rsidRPr="00A301F6">
        <w:rPr>
          <w:rFonts w:ascii="Arial" w:hAnsi="Arial" w:cs="Arial"/>
          <w:sz w:val="22"/>
        </w:rPr>
        <w:t xml:space="preserve">. V takovém případě se oznámení o </w:t>
      </w:r>
      <w:r w:rsidR="00B63C0C" w:rsidRPr="00A301F6">
        <w:rPr>
          <w:rFonts w:ascii="Arial" w:hAnsi="Arial" w:cs="Arial"/>
          <w:sz w:val="22"/>
        </w:rPr>
        <w:t>výsledku v</w:t>
      </w:r>
      <w:r w:rsidR="00B63C0C" w:rsidRPr="000A7A57">
        <w:rPr>
          <w:rFonts w:ascii="Arial" w:hAnsi="Arial" w:cs="Arial"/>
          <w:sz w:val="22"/>
        </w:rPr>
        <w:t>ýběrového řízení</w:t>
      </w:r>
      <w:r w:rsidRPr="000A7A57">
        <w:rPr>
          <w:rFonts w:ascii="Arial" w:hAnsi="Arial" w:cs="Arial"/>
          <w:sz w:val="22"/>
        </w:rPr>
        <w:t xml:space="preserve"> a případné oznámení o vyřazení nabídky považuje za doručené </w:t>
      </w:r>
      <w:r w:rsidRPr="007258F5">
        <w:rPr>
          <w:rFonts w:ascii="Arial" w:hAnsi="Arial" w:cs="Arial"/>
          <w:sz w:val="22"/>
        </w:rPr>
        <w:t xml:space="preserve">všem dotčeným </w:t>
      </w:r>
      <w:r w:rsidR="00E8717D" w:rsidRPr="00986876">
        <w:rPr>
          <w:rFonts w:ascii="Arial" w:hAnsi="Arial" w:cs="Arial"/>
          <w:sz w:val="22"/>
        </w:rPr>
        <w:t>účastník</w:t>
      </w:r>
      <w:r w:rsidRPr="00986876">
        <w:rPr>
          <w:rFonts w:ascii="Arial" w:hAnsi="Arial" w:cs="Arial"/>
          <w:sz w:val="22"/>
        </w:rPr>
        <w:t>ům okamžikem uveřejnění.</w:t>
      </w:r>
    </w:p>
    <w:p w14:paraId="0680F668" w14:textId="70D7FEC2" w:rsidR="004B367F" w:rsidRDefault="00142A90" w:rsidP="00525E4D">
      <w:pPr>
        <w:pStyle w:val="Mjstyl4"/>
        <w:numPr>
          <w:ilvl w:val="2"/>
          <w:numId w:val="22"/>
        </w:numPr>
        <w:spacing w:after="240" w:line="276" w:lineRule="auto"/>
        <w:rPr>
          <w:rStyle w:val="StyleArial11pt"/>
        </w:rPr>
      </w:pPr>
      <w:r w:rsidRPr="002010CA">
        <w:t xml:space="preserve">Zadavatel je povinen neprodleně informovat </w:t>
      </w:r>
      <w:r w:rsidR="008025F1">
        <w:t>ŘO</w:t>
      </w:r>
      <w:r w:rsidRPr="002010CA">
        <w:t xml:space="preserve"> o všech řízeních o přezkoumání úkonů zadavatele zahájených Úřadem pro ochranu hospodářské soutěže (dále jen „ÚOHS“) a rozhodnutích ÚOHS o těchto řízeních, jejichž předmětem je zakázka spolufinancovaná ze zdrojů EU. </w:t>
      </w:r>
    </w:p>
    <w:p w14:paraId="500EAD9D" w14:textId="1A152EF3" w:rsidR="004B367F" w:rsidRDefault="004B367F" w:rsidP="008534F2">
      <w:pPr>
        <w:pStyle w:val="Mjstyl4"/>
        <w:numPr>
          <w:ilvl w:val="0"/>
          <w:numId w:val="0"/>
        </w:numPr>
        <w:rPr>
          <w:rStyle w:val="StyleArial11pt"/>
        </w:rPr>
      </w:pPr>
    </w:p>
    <w:p w14:paraId="39B6DFF8" w14:textId="77777777" w:rsidR="00525E4D" w:rsidRPr="002010CA" w:rsidRDefault="00525E4D" w:rsidP="008534F2">
      <w:pPr>
        <w:pStyle w:val="Mjstyl4"/>
        <w:numPr>
          <w:ilvl w:val="0"/>
          <w:numId w:val="0"/>
        </w:numPr>
        <w:rPr>
          <w:rStyle w:val="StyleArial11pt"/>
        </w:rPr>
      </w:pPr>
    </w:p>
    <w:p w14:paraId="0DBB36AF" w14:textId="4B7DF669" w:rsidR="0009303B" w:rsidRPr="002010CA" w:rsidRDefault="005C3B71" w:rsidP="0009303B">
      <w:pPr>
        <w:pStyle w:val="Nadpis2"/>
        <w:jc w:val="center"/>
      </w:pPr>
      <w:bookmarkStart w:id="163" w:name="_Toc459381366"/>
      <w:bookmarkStart w:id="164" w:name="_Toc21959540"/>
      <w:r>
        <w:br w:type="column"/>
      </w:r>
      <w:r w:rsidR="0009303B" w:rsidRPr="003F1DF3">
        <w:lastRenderedPageBreak/>
        <w:t xml:space="preserve">ČÁST </w:t>
      </w:r>
      <w:proofErr w:type="gramStart"/>
      <w:r w:rsidR="00745FC4" w:rsidRPr="002010CA">
        <w:t xml:space="preserve">TŘETÍ </w:t>
      </w:r>
      <w:r w:rsidR="00635B11" w:rsidRPr="002010CA">
        <w:t>- KONTROLA</w:t>
      </w:r>
      <w:proofErr w:type="gramEnd"/>
      <w:r w:rsidR="00B94318" w:rsidRPr="002010CA">
        <w:t xml:space="preserve"> ZADÁ</w:t>
      </w:r>
      <w:r w:rsidR="00635B11" w:rsidRPr="002010CA">
        <w:t>NÍ</w:t>
      </w:r>
      <w:r w:rsidR="0009303B" w:rsidRPr="002010CA">
        <w:t xml:space="preserve"> ZAKÁZKY V ZADÁVACÍM A VÝBĚROVÉM ŘÍZENÍ</w:t>
      </w:r>
      <w:bookmarkEnd w:id="163"/>
      <w:bookmarkEnd w:id="164"/>
    </w:p>
    <w:p w14:paraId="0AF1043B" w14:textId="77777777" w:rsidR="00586030" w:rsidRPr="002010CA" w:rsidRDefault="00586030" w:rsidP="003A7DFE">
      <w:pPr>
        <w:pStyle w:val="Nadpis2"/>
        <w:numPr>
          <w:ilvl w:val="0"/>
          <w:numId w:val="22"/>
        </w:numPr>
      </w:pPr>
      <w:bookmarkStart w:id="165" w:name="_Toc199647444"/>
      <w:bookmarkStart w:id="166" w:name="_Toc199647584"/>
      <w:bookmarkStart w:id="167" w:name="_Toc211932120"/>
      <w:bookmarkStart w:id="168" w:name="_Toc320285923"/>
      <w:bookmarkStart w:id="169" w:name="_Toc283647594"/>
      <w:bookmarkStart w:id="170" w:name="_Toc323899584"/>
      <w:bookmarkStart w:id="171" w:name="_Toc459381367"/>
      <w:bookmarkStart w:id="172" w:name="_Toc21959541"/>
      <w:r w:rsidRPr="002010CA">
        <w:t xml:space="preserve">Kontrola </w:t>
      </w:r>
      <w:bookmarkEnd w:id="165"/>
      <w:bookmarkEnd w:id="166"/>
      <w:bookmarkEnd w:id="167"/>
      <w:bookmarkEnd w:id="168"/>
      <w:bookmarkEnd w:id="169"/>
      <w:bookmarkEnd w:id="170"/>
      <w:r w:rsidRPr="002010CA">
        <w:t>výběrových a zadávacích řízení</w:t>
      </w:r>
      <w:bookmarkEnd w:id="171"/>
      <w:bookmarkEnd w:id="172"/>
    </w:p>
    <w:p w14:paraId="5B3C02BB" w14:textId="77777777" w:rsidR="00A606B6" w:rsidRPr="002010CA" w:rsidRDefault="00A606B6" w:rsidP="00D62D8C">
      <w:pPr>
        <w:pStyle w:val="Mjstyl3"/>
        <w:numPr>
          <w:ilvl w:val="1"/>
          <w:numId w:val="22"/>
        </w:numPr>
        <w:rPr>
          <w:b/>
        </w:rPr>
      </w:pPr>
      <w:bookmarkStart w:id="173" w:name="_Toc320280131"/>
      <w:bookmarkStart w:id="174" w:name="_Toc320281419"/>
      <w:bookmarkStart w:id="175" w:name="_Toc320285924"/>
      <w:bookmarkStart w:id="176" w:name="_Toc323819428"/>
      <w:bookmarkStart w:id="177" w:name="_Toc323899585"/>
      <w:bookmarkStart w:id="178" w:name="_Toc212001925"/>
      <w:bookmarkStart w:id="179" w:name="_Toc212002232"/>
      <w:bookmarkStart w:id="180" w:name="_Toc214090564"/>
      <w:bookmarkStart w:id="181" w:name="_Toc215308376"/>
      <w:bookmarkStart w:id="182" w:name="_Toc215312487"/>
      <w:bookmarkStart w:id="183" w:name="_Toc215900715"/>
      <w:bookmarkStart w:id="184" w:name="_Toc272342930"/>
      <w:bookmarkStart w:id="185" w:name="_Toc272343121"/>
      <w:bookmarkStart w:id="186" w:name="_Toc283647595"/>
      <w:bookmarkStart w:id="187" w:name="_Toc320258860"/>
      <w:r w:rsidRPr="002010CA">
        <w:rPr>
          <w:b/>
        </w:rPr>
        <w:t xml:space="preserve">Povinnosti zadavatele k uchování dokumentace </w:t>
      </w:r>
    </w:p>
    <w:p w14:paraId="28419BB9" w14:textId="77777777" w:rsidR="00586030" w:rsidRPr="002010CA" w:rsidRDefault="00586030"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Zadavatel je povinen uchovávat dokumentaci o zakázce a záznamy o elektronických úkonech související s</w:t>
      </w:r>
      <w:r w:rsidR="00DD0330" w:rsidRPr="002010CA">
        <w:rPr>
          <w:rFonts w:ascii="Arial" w:hAnsi="Arial" w:cs="Arial"/>
          <w:sz w:val="22"/>
          <w:szCs w:val="22"/>
        </w:rPr>
        <w:t>e zadáním</w:t>
      </w:r>
      <w:r w:rsidRPr="002010CA">
        <w:rPr>
          <w:rFonts w:ascii="Arial" w:hAnsi="Arial" w:cs="Arial"/>
          <w:sz w:val="22"/>
          <w:szCs w:val="22"/>
        </w:rPr>
        <w:t xml:space="preserve"> zakázky. Dokumentací o zakázce se rozumí souhrn všech dokumentů v listinné či elektronické podobě, jejichž pořízení v průběhu výběrového řízení,</w:t>
      </w:r>
      <w:r w:rsidR="00A606B6" w:rsidRPr="002010CA">
        <w:rPr>
          <w:rFonts w:ascii="Arial" w:hAnsi="Arial" w:cs="Arial"/>
          <w:sz w:val="22"/>
          <w:szCs w:val="22"/>
        </w:rPr>
        <w:t xml:space="preserve"> popř. po jeho ukončení vyžaduje</w:t>
      </w:r>
      <w:r w:rsidRPr="002010CA">
        <w:rPr>
          <w:rFonts w:ascii="Arial" w:hAnsi="Arial" w:cs="Arial"/>
          <w:sz w:val="22"/>
          <w:szCs w:val="22"/>
        </w:rPr>
        <w:t xml:space="preserve"> t</w:t>
      </w:r>
      <w:r w:rsidR="00A606B6" w:rsidRPr="002010CA">
        <w:rPr>
          <w:rFonts w:ascii="Arial" w:hAnsi="Arial" w:cs="Arial"/>
          <w:sz w:val="22"/>
          <w:szCs w:val="22"/>
        </w:rPr>
        <w:t>en</w:t>
      </w:r>
      <w:r w:rsidRPr="002010CA">
        <w:rPr>
          <w:rFonts w:ascii="Arial" w:hAnsi="Arial" w:cs="Arial"/>
          <w:sz w:val="22"/>
          <w:szCs w:val="22"/>
        </w:rPr>
        <w:t xml:space="preserve">to </w:t>
      </w:r>
      <w:r w:rsidR="00A606B6" w:rsidRPr="002010CA">
        <w:rPr>
          <w:rFonts w:ascii="Arial" w:hAnsi="Arial" w:cs="Arial"/>
          <w:sz w:val="22"/>
          <w:szCs w:val="22"/>
        </w:rPr>
        <w:t>m</w:t>
      </w:r>
      <w:r w:rsidRPr="002010CA">
        <w:rPr>
          <w:rFonts w:ascii="Arial" w:hAnsi="Arial" w:cs="Arial"/>
          <w:sz w:val="22"/>
          <w:szCs w:val="22"/>
        </w:rPr>
        <w:t>etodický pokyn</w:t>
      </w:r>
      <w:r w:rsidR="00143FF6">
        <w:rPr>
          <w:rFonts w:ascii="Arial" w:hAnsi="Arial" w:cs="Arial"/>
          <w:sz w:val="22"/>
          <w:szCs w:val="22"/>
        </w:rPr>
        <w:t>, včetně nabídek jednotlivých účastníků</w:t>
      </w:r>
      <w:r w:rsidRPr="002010CA">
        <w:rPr>
          <w:rFonts w:ascii="Arial" w:hAnsi="Arial" w:cs="Arial"/>
          <w:sz w:val="22"/>
          <w:szCs w:val="22"/>
        </w:rPr>
        <w:t>.</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77FFCF3C" w14:textId="041AF01E" w:rsidR="00586030" w:rsidRPr="002010CA" w:rsidRDefault="00586030" w:rsidP="00525E4D">
      <w:pPr>
        <w:pStyle w:val="Zkladntext"/>
        <w:keepLines w:val="0"/>
        <w:numPr>
          <w:ilvl w:val="2"/>
          <w:numId w:val="22"/>
        </w:numPr>
        <w:spacing w:after="240" w:line="276" w:lineRule="auto"/>
        <w:rPr>
          <w:rFonts w:ascii="Arial" w:hAnsi="Arial" w:cs="Arial"/>
          <w:sz w:val="22"/>
          <w:szCs w:val="22"/>
        </w:rPr>
      </w:pPr>
      <w:bookmarkStart w:id="188" w:name="_Toc320280132"/>
      <w:bookmarkStart w:id="189" w:name="_Toc212001926"/>
      <w:bookmarkStart w:id="190" w:name="_Toc212002233"/>
      <w:bookmarkStart w:id="191" w:name="_Toc214090565"/>
      <w:bookmarkStart w:id="192" w:name="_Toc215308377"/>
      <w:bookmarkStart w:id="193" w:name="_Toc215312488"/>
      <w:bookmarkStart w:id="194" w:name="_Toc215900716"/>
      <w:bookmarkStart w:id="195" w:name="_Toc272342931"/>
      <w:bookmarkStart w:id="196" w:name="_Toc272343122"/>
      <w:bookmarkStart w:id="197" w:name="_Toc283647596"/>
      <w:bookmarkStart w:id="198" w:name="_Toc320258861"/>
      <w:bookmarkStart w:id="199" w:name="_Toc320280133"/>
      <w:bookmarkStart w:id="200" w:name="_Toc320281420"/>
      <w:bookmarkStart w:id="201" w:name="_Toc320285925"/>
      <w:bookmarkStart w:id="202" w:name="_Toc323819429"/>
      <w:bookmarkStart w:id="203" w:name="_Toc323899586"/>
      <w:bookmarkEnd w:id="188"/>
      <w:r w:rsidRPr="002010CA">
        <w:rPr>
          <w:rFonts w:ascii="Arial" w:hAnsi="Arial" w:cs="Arial"/>
          <w:sz w:val="22"/>
          <w:szCs w:val="22"/>
        </w:rPr>
        <w:t xml:space="preserve">Pro účely </w:t>
      </w:r>
      <w:r w:rsidR="00D316B1" w:rsidRPr="002010CA">
        <w:rPr>
          <w:rFonts w:ascii="Arial" w:hAnsi="Arial" w:cs="Arial"/>
          <w:sz w:val="22"/>
          <w:szCs w:val="22"/>
        </w:rPr>
        <w:t xml:space="preserve">ověření </w:t>
      </w:r>
      <w:r w:rsidRPr="002010CA">
        <w:rPr>
          <w:rFonts w:ascii="Arial" w:hAnsi="Arial" w:cs="Arial"/>
          <w:sz w:val="22"/>
          <w:szCs w:val="22"/>
        </w:rPr>
        <w:t xml:space="preserve">správnosti postupu zadavatele při zadávání zakázky </w:t>
      </w:r>
      <w:r w:rsidR="0043179B" w:rsidRPr="002010CA">
        <w:rPr>
          <w:rFonts w:ascii="Arial" w:hAnsi="Arial" w:cs="Arial"/>
          <w:sz w:val="22"/>
          <w:szCs w:val="22"/>
        </w:rPr>
        <w:t>bud</w:t>
      </w:r>
      <w:r w:rsidR="0043179B">
        <w:rPr>
          <w:rFonts w:ascii="Arial" w:hAnsi="Arial" w:cs="Arial"/>
          <w:sz w:val="22"/>
          <w:szCs w:val="22"/>
        </w:rPr>
        <w:t>e</w:t>
      </w:r>
      <w:r w:rsidR="0043179B" w:rsidRPr="002010CA">
        <w:rPr>
          <w:rFonts w:ascii="Arial" w:hAnsi="Arial" w:cs="Arial"/>
          <w:sz w:val="22"/>
          <w:szCs w:val="22"/>
        </w:rPr>
        <w:t xml:space="preserve"> </w:t>
      </w:r>
      <w:r w:rsidRPr="002010CA">
        <w:rPr>
          <w:rFonts w:ascii="Arial" w:hAnsi="Arial" w:cs="Arial"/>
          <w:sz w:val="22"/>
          <w:szCs w:val="22"/>
        </w:rPr>
        <w:t xml:space="preserve">při kontrolách </w:t>
      </w:r>
      <w:r w:rsidR="0043179B">
        <w:rPr>
          <w:rFonts w:ascii="Arial" w:hAnsi="Arial" w:cs="Arial"/>
          <w:sz w:val="22"/>
          <w:szCs w:val="22"/>
        </w:rPr>
        <w:t xml:space="preserve">zadávacích řízení vyžadována dokumentace o zadávacím řízení dle § 216 ZZVZ. Při kontrolách výběrových řízení budou </w:t>
      </w:r>
      <w:r w:rsidRPr="002010CA">
        <w:rPr>
          <w:rFonts w:ascii="Arial" w:hAnsi="Arial" w:cs="Arial"/>
          <w:sz w:val="22"/>
          <w:szCs w:val="22"/>
        </w:rPr>
        <w:t>vyžadovány především následující základní dokumenty:</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2010CA">
        <w:rPr>
          <w:rFonts w:ascii="Arial" w:hAnsi="Arial" w:cs="Arial"/>
          <w:sz w:val="22"/>
          <w:szCs w:val="22"/>
        </w:rPr>
        <w:t xml:space="preserve"> </w:t>
      </w:r>
    </w:p>
    <w:p w14:paraId="2BBE387E" w14:textId="77777777" w:rsidR="00586030" w:rsidRPr="002010CA" w:rsidRDefault="00A606B6" w:rsidP="00525E4D">
      <w:pPr>
        <w:numPr>
          <w:ilvl w:val="1"/>
          <w:numId w:val="4"/>
        </w:numPr>
        <w:tabs>
          <w:tab w:val="clear" w:pos="1440"/>
          <w:tab w:val="num" w:pos="1276"/>
        </w:tabs>
        <w:spacing w:after="240" w:line="276" w:lineRule="auto"/>
        <w:ind w:left="1276" w:hanging="567"/>
      </w:pPr>
      <w:r w:rsidRPr="002010CA">
        <w:rPr>
          <w:b/>
        </w:rPr>
        <w:t>zadávací podmínky</w:t>
      </w:r>
      <w:r w:rsidR="00586030" w:rsidRPr="002010CA">
        <w:t xml:space="preserve"> vymezující předmět zakázky vč. dokladů prokazujících jejich odeslání či uveřejnění;</w:t>
      </w:r>
    </w:p>
    <w:p w14:paraId="3B8A11D1" w14:textId="187A5F88" w:rsidR="00586030" w:rsidRPr="002010CA" w:rsidRDefault="00586030" w:rsidP="00525E4D">
      <w:pPr>
        <w:numPr>
          <w:ilvl w:val="1"/>
          <w:numId w:val="4"/>
        </w:numPr>
        <w:tabs>
          <w:tab w:val="clear" w:pos="1440"/>
          <w:tab w:val="num" w:pos="1276"/>
        </w:tabs>
        <w:spacing w:after="240" w:line="276" w:lineRule="auto"/>
        <w:ind w:left="1276" w:hanging="567"/>
      </w:pPr>
      <w:r w:rsidRPr="002010CA">
        <w:rPr>
          <w:b/>
        </w:rPr>
        <w:t>nabídky</w:t>
      </w:r>
      <w:r w:rsidRPr="002010CA">
        <w:t xml:space="preserve"> podané </w:t>
      </w:r>
      <w:r w:rsidR="00143FF6">
        <w:t>účastníky</w:t>
      </w:r>
      <w:r w:rsidR="00044F6A" w:rsidRPr="002010CA">
        <w:t>, včetně případného objasnění či doplnění</w:t>
      </w:r>
      <w:r w:rsidRPr="002010CA">
        <w:t>;</w:t>
      </w:r>
    </w:p>
    <w:p w14:paraId="3ADA42D0" w14:textId="77777777" w:rsidR="00586030" w:rsidRPr="002010CA" w:rsidRDefault="00586030" w:rsidP="00525E4D">
      <w:pPr>
        <w:numPr>
          <w:ilvl w:val="1"/>
          <w:numId w:val="4"/>
        </w:numPr>
        <w:tabs>
          <w:tab w:val="clear" w:pos="1440"/>
          <w:tab w:val="num" w:pos="1276"/>
        </w:tabs>
        <w:spacing w:after="240" w:line="276" w:lineRule="auto"/>
        <w:ind w:left="1276" w:hanging="567"/>
      </w:pPr>
      <w:r w:rsidRPr="002010CA">
        <w:rPr>
          <w:b/>
        </w:rPr>
        <w:t xml:space="preserve">protokol o </w:t>
      </w:r>
      <w:r w:rsidR="004150E1" w:rsidRPr="002010CA">
        <w:rPr>
          <w:b/>
        </w:rPr>
        <w:t>otevírání</w:t>
      </w:r>
      <w:r w:rsidR="004841C5" w:rsidRPr="002010CA">
        <w:rPr>
          <w:b/>
        </w:rPr>
        <w:t xml:space="preserve"> obálek</w:t>
      </w:r>
      <w:r w:rsidR="004150E1" w:rsidRPr="002010CA">
        <w:rPr>
          <w:b/>
        </w:rPr>
        <w:t xml:space="preserve">, </w:t>
      </w:r>
      <w:r w:rsidRPr="002010CA">
        <w:rPr>
          <w:b/>
        </w:rPr>
        <w:t>posouzení a hodnocení</w:t>
      </w:r>
      <w:r w:rsidRPr="002010CA">
        <w:t xml:space="preserve"> </w:t>
      </w:r>
      <w:r w:rsidRPr="002010CA">
        <w:rPr>
          <w:b/>
        </w:rPr>
        <w:t>nabídek</w:t>
      </w:r>
      <w:r w:rsidRPr="002010CA">
        <w:t xml:space="preserve"> podepsaný </w:t>
      </w:r>
      <w:r w:rsidR="00044F6A" w:rsidRPr="002010CA">
        <w:t>příslušnými osobami;</w:t>
      </w:r>
      <w:r w:rsidRPr="002010CA">
        <w:t xml:space="preserve"> </w:t>
      </w:r>
    </w:p>
    <w:p w14:paraId="6241EEC4" w14:textId="77777777" w:rsidR="00586030" w:rsidRPr="002010CA" w:rsidRDefault="00586030" w:rsidP="00525E4D">
      <w:pPr>
        <w:numPr>
          <w:ilvl w:val="1"/>
          <w:numId w:val="4"/>
        </w:numPr>
        <w:tabs>
          <w:tab w:val="clear" w:pos="1440"/>
          <w:tab w:val="num" w:pos="1276"/>
        </w:tabs>
        <w:spacing w:after="240" w:line="276" w:lineRule="auto"/>
        <w:ind w:left="1276" w:hanging="567"/>
      </w:pPr>
      <w:r w:rsidRPr="002010CA">
        <w:rPr>
          <w:b/>
        </w:rPr>
        <w:t>smlouva uzavřená s vybraným dodavatelem</w:t>
      </w:r>
      <w:r w:rsidRPr="002010CA">
        <w:t>, vč</w:t>
      </w:r>
      <w:r w:rsidR="00E0457F" w:rsidRPr="002010CA">
        <w:t>etně jejích</w:t>
      </w:r>
      <w:r w:rsidRPr="002010CA">
        <w:t xml:space="preserve"> případných dod</w:t>
      </w:r>
      <w:r w:rsidR="005275F7" w:rsidRPr="002010CA">
        <w:t>atků</w:t>
      </w:r>
      <w:r w:rsidRPr="002010CA">
        <w:t xml:space="preserve">; </w:t>
      </w:r>
    </w:p>
    <w:p w14:paraId="1671C0CE" w14:textId="45EF7D50" w:rsidR="00044F6A" w:rsidRPr="002010CA" w:rsidRDefault="00586030" w:rsidP="00525E4D">
      <w:pPr>
        <w:numPr>
          <w:ilvl w:val="1"/>
          <w:numId w:val="4"/>
        </w:numPr>
        <w:tabs>
          <w:tab w:val="clear" w:pos="1440"/>
        </w:tabs>
        <w:spacing w:after="240" w:line="276" w:lineRule="auto"/>
        <w:ind w:left="1276" w:hanging="567"/>
      </w:pPr>
      <w:r w:rsidRPr="002010CA">
        <w:rPr>
          <w:b/>
        </w:rPr>
        <w:t xml:space="preserve">oznámení o výsledku výběrového řízení </w:t>
      </w:r>
      <w:r w:rsidRPr="002010CA">
        <w:t xml:space="preserve">zaslaná všem </w:t>
      </w:r>
      <w:r w:rsidR="00E8717D" w:rsidRPr="002010CA">
        <w:t>účastník</w:t>
      </w:r>
      <w:r w:rsidRPr="002010CA">
        <w:t xml:space="preserve">ům, kteří podali </w:t>
      </w:r>
      <w:r w:rsidR="00E0457F" w:rsidRPr="002010CA">
        <w:t xml:space="preserve">nabídku </w:t>
      </w:r>
      <w:r w:rsidRPr="002010CA">
        <w:t>ve lhůtě pro podání nabídek, jejichž nabídka nebyla vyřazena, vč</w:t>
      </w:r>
      <w:r w:rsidR="00E0457F" w:rsidRPr="002010CA">
        <w:t>etně</w:t>
      </w:r>
      <w:r w:rsidRPr="002010CA">
        <w:t xml:space="preserve"> dokladů prokazujících jejich odeslání, pokud toto oznámení nebylo uveřejněno </w:t>
      </w:r>
      <w:r w:rsidR="00D316B1" w:rsidRPr="002010CA">
        <w:t xml:space="preserve">podle </w:t>
      </w:r>
      <w:r w:rsidR="005B7C24" w:rsidRPr="002010CA">
        <w:t>odst. 9.4</w:t>
      </w:r>
      <w:r w:rsidR="00D316B1" w:rsidRPr="002010CA">
        <w:t>.</w:t>
      </w:r>
      <w:r w:rsidR="00614289">
        <w:t>2</w:t>
      </w:r>
      <w:r w:rsidR="00044F6A" w:rsidRPr="002010CA">
        <w:t>;</w:t>
      </w:r>
    </w:p>
    <w:p w14:paraId="24FE4C05" w14:textId="49978DFA" w:rsidR="0046186E" w:rsidRPr="002010CA" w:rsidRDefault="00044F6A" w:rsidP="00525E4D">
      <w:pPr>
        <w:numPr>
          <w:ilvl w:val="1"/>
          <w:numId w:val="4"/>
        </w:numPr>
        <w:tabs>
          <w:tab w:val="clear" w:pos="1440"/>
        </w:tabs>
        <w:spacing w:after="240" w:line="276" w:lineRule="auto"/>
        <w:ind w:left="1276" w:hanging="567"/>
      </w:pPr>
      <w:r w:rsidRPr="002010CA">
        <w:rPr>
          <w:b/>
        </w:rPr>
        <w:t xml:space="preserve">oznámení o </w:t>
      </w:r>
      <w:r w:rsidR="00C67DCB" w:rsidRPr="002010CA">
        <w:rPr>
          <w:b/>
        </w:rPr>
        <w:t>vyloučení účastníka</w:t>
      </w:r>
      <w:r w:rsidRPr="002010CA">
        <w:t xml:space="preserve">, včetně dokladu prokazujícího </w:t>
      </w:r>
      <w:r w:rsidR="00B5308C" w:rsidRPr="002010CA">
        <w:t>je</w:t>
      </w:r>
      <w:r w:rsidR="00B5308C">
        <w:t>ho</w:t>
      </w:r>
      <w:r w:rsidR="00B5308C" w:rsidRPr="002010CA">
        <w:t xml:space="preserve"> </w:t>
      </w:r>
      <w:r w:rsidRPr="002010CA">
        <w:t>odeslání</w:t>
      </w:r>
      <w:r w:rsidR="0046186E" w:rsidRPr="002010CA">
        <w:t>/uveřejnění</w:t>
      </w:r>
      <w:r w:rsidRPr="002010CA">
        <w:t>,</w:t>
      </w:r>
      <w:r w:rsidRPr="002010CA">
        <w:rPr>
          <w:b/>
        </w:rPr>
        <w:t xml:space="preserve"> </w:t>
      </w:r>
      <w:r w:rsidRPr="002010CA">
        <w:t>pokud byl nějak</w:t>
      </w:r>
      <w:r w:rsidR="00C67DCB" w:rsidRPr="002010CA">
        <w:t>ý</w:t>
      </w:r>
      <w:r w:rsidRPr="002010CA">
        <w:t xml:space="preserve"> </w:t>
      </w:r>
      <w:r w:rsidR="00C67DCB" w:rsidRPr="002010CA">
        <w:t>účastník</w:t>
      </w:r>
      <w:r w:rsidRPr="002010CA">
        <w:t xml:space="preserve"> vyřazen</w:t>
      </w:r>
      <w:r w:rsidR="0046186E" w:rsidRPr="002010CA">
        <w:t>;</w:t>
      </w:r>
    </w:p>
    <w:p w14:paraId="4AB72399" w14:textId="6DA1CDDF" w:rsidR="000234CC" w:rsidRPr="002010CA" w:rsidRDefault="00C67DCB" w:rsidP="00525E4D">
      <w:pPr>
        <w:numPr>
          <w:ilvl w:val="1"/>
          <w:numId w:val="4"/>
        </w:numPr>
        <w:tabs>
          <w:tab w:val="clear" w:pos="1440"/>
        </w:tabs>
        <w:spacing w:after="240" w:line="276" w:lineRule="auto"/>
        <w:ind w:left="1276" w:hanging="567"/>
      </w:pPr>
      <w:r w:rsidRPr="002010CA">
        <w:rPr>
          <w:b/>
        </w:rPr>
        <w:t>vysvětlení zadávacích podmínek</w:t>
      </w:r>
      <w:r w:rsidR="0046186E" w:rsidRPr="002010CA">
        <w:t xml:space="preserve"> včetně dokladů prokazujících </w:t>
      </w:r>
      <w:r w:rsidRPr="002010CA">
        <w:t xml:space="preserve">jeho </w:t>
      </w:r>
      <w:r w:rsidR="0046186E" w:rsidRPr="002010CA">
        <w:t>odeslání/uveřejnění,</w:t>
      </w:r>
      <w:r w:rsidR="0046186E" w:rsidRPr="002010CA">
        <w:rPr>
          <w:b/>
        </w:rPr>
        <w:t xml:space="preserve"> </w:t>
      </w:r>
      <w:r w:rsidR="0046186E" w:rsidRPr="002010CA">
        <w:t xml:space="preserve">pokud </w:t>
      </w:r>
      <w:r w:rsidRPr="002010CA">
        <w:t xml:space="preserve">bylo </w:t>
      </w:r>
      <w:r w:rsidR="0046186E" w:rsidRPr="002010CA">
        <w:t xml:space="preserve">nějaké </w:t>
      </w:r>
      <w:r w:rsidRPr="002010CA">
        <w:t>po</w:t>
      </w:r>
      <w:r w:rsidR="000D7CEF">
        <w:t>skytnut</w:t>
      </w:r>
      <w:r w:rsidRPr="002010CA">
        <w:t>o</w:t>
      </w:r>
      <w:r w:rsidR="000234CC" w:rsidRPr="002010CA">
        <w:t>,</w:t>
      </w:r>
      <w:r w:rsidR="0043179B">
        <w:t xml:space="preserve"> </w:t>
      </w:r>
    </w:p>
    <w:p w14:paraId="42590621" w14:textId="09D568BE" w:rsidR="00586030" w:rsidRPr="002010CA" w:rsidRDefault="000234CC" w:rsidP="00525E4D">
      <w:pPr>
        <w:numPr>
          <w:ilvl w:val="1"/>
          <w:numId w:val="4"/>
        </w:numPr>
        <w:tabs>
          <w:tab w:val="clear" w:pos="1440"/>
        </w:tabs>
        <w:spacing w:after="240" w:line="276" w:lineRule="auto"/>
        <w:ind w:left="1276" w:hanging="567"/>
      </w:pPr>
      <w:r w:rsidRPr="002010CA">
        <w:rPr>
          <w:b/>
        </w:rPr>
        <w:t>jmenování pověřené osoby nebo komise</w:t>
      </w:r>
      <w:r w:rsidRPr="002010CA">
        <w:t xml:space="preserve"> (pokud byly jmenovány) včetně prohlášení o </w:t>
      </w:r>
      <w:r w:rsidR="00C67DCB" w:rsidRPr="002010CA">
        <w:t>neexistenci střetu zájmů</w:t>
      </w:r>
      <w:r w:rsidRPr="002010CA">
        <w:t xml:space="preserve">. </w:t>
      </w:r>
    </w:p>
    <w:p w14:paraId="6C4D0703" w14:textId="61CAA892" w:rsidR="00245445" w:rsidRPr="002010CA" w:rsidRDefault="00586030" w:rsidP="6DFBDBC7">
      <w:pPr>
        <w:spacing w:after="240" w:line="276" w:lineRule="auto"/>
        <w:ind w:left="709"/>
      </w:pPr>
      <w:bookmarkStart w:id="204" w:name="_Toc212001927"/>
      <w:bookmarkStart w:id="205" w:name="_Toc212002234"/>
      <w:bookmarkStart w:id="206" w:name="_Toc214090566"/>
      <w:bookmarkStart w:id="207" w:name="_Toc215308378"/>
      <w:bookmarkStart w:id="208" w:name="_Toc215312489"/>
      <w:bookmarkStart w:id="209" w:name="_Toc215900717"/>
      <w:bookmarkStart w:id="210" w:name="_Toc272342932"/>
      <w:bookmarkStart w:id="211" w:name="_Toc272343123"/>
      <w:bookmarkStart w:id="212" w:name="_Toc283647597"/>
      <w:bookmarkStart w:id="213" w:name="_Toc320258862"/>
      <w:bookmarkStart w:id="214" w:name="_Toc320280134"/>
      <w:bookmarkStart w:id="215" w:name="_Toc320281421"/>
      <w:bookmarkStart w:id="216" w:name="_Toc320285926"/>
      <w:bookmarkStart w:id="217" w:name="_Toc323819430"/>
      <w:bookmarkStart w:id="218" w:name="_Toc323899587"/>
      <w:r>
        <w:t xml:space="preserve">V případě </w:t>
      </w:r>
      <w:r w:rsidR="00A606B6">
        <w:t>zakázky</w:t>
      </w:r>
      <w:r w:rsidR="00E0457F">
        <w:t xml:space="preserve">, jejíž předpokládaná hodnota </w:t>
      </w:r>
      <w:r>
        <w:t>nedosahuje</w:t>
      </w:r>
      <w:r w:rsidR="00E0457F">
        <w:t xml:space="preserve"> </w:t>
      </w:r>
      <w:r w:rsidR="00AF5129">
        <w:t>500 </w:t>
      </w:r>
      <w:r w:rsidR="00E0457F">
        <w:t>000,- Kč bez DPH</w:t>
      </w:r>
      <w:r w:rsidR="002B50E9">
        <w:t>,</w:t>
      </w:r>
      <w:r>
        <w:t xml:space="preserve"> nebo </w:t>
      </w:r>
      <w:r w:rsidR="00AF5129">
        <w:t>2 000 </w:t>
      </w:r>
      <w:r w:rsidR="00CB1389">
        <w:t xml:space="preserve">000,- </w:t>
      </w:r>
      <w:r>
        <w:t>v případě, že je zakázka zadávána příjemcem, který není zadavatelem podle § 4 odst. 1 až 3 ZZVZ a zároveň dotace poskytovaná na takovou zakázku není vyšší než 50 %</w:t>
      </w:r>
      <w:r w:rsidR="00A0708D">
        <w:t xml:space="preserve">, </w:t>
      </w:r>
      <w:r>
        <w:t>budou kontrolovány předložené účetní doklady.</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00245445">
        <w:t xml:space="preserve"> Zadavatel může dokladovat realizaci přímého nákupu kromě účetního dokladu také písemnou objednávkou plnění.</w:t>
      </w:r>
      <w:r w:rsidR="00B92000">
        <w:t xml:space="preserve"> V tomto případě j</w:t>
      </w:r>
      <w:r w:rsidR="00D316B1">
        <w:t>e</w:t>
      </w:r>
      <w:r w:rsidR="00B92000">
        <w:t xml:space="preserve"> rozhodným dokument</w:t>
      </w:r>
      <w:r w:rsidR="00D316B1">
        <w:t>em</w:t>
      </w:r>
      <w:r w:rsidR="00B92000">
        <w:t xml:space="preserve"> pro provedení kontroly účetní doklad. </w:t>
      </w:r>
    </w:p>
    <w:p w14:paraId="3514A02C" w14:textId="403DA692" w:rsidR="00844560" w:rsidRPr="00AD54B6" w:rsidRDefault="00586030" w:rsidP="00525E4D">
      <w:pPr>
        <w:pStyle w:val="Zkladntext"/>
        <w:keepLines w:val="0"/>
        <w:numPr>
          <w:ilvl w:val="2"/>
          <w:numId w:val="22"/>
        </w:numPr>
        <w:spacing w:after="240" w:line="276" w:lineRule="auto"/>
        <w:rPr>
          <w:rFonts w:ascii="Arial" w:hAnsi="Arial" w:cs="Arial"/>
          <w:sz w:val="22"/>
          <w:szCs w:val="22"/>
        </w:rPr>
      </w:pPr>
      <w:bookmarkStart w:id="219" w:name="_Toc212001928"/>
      <w:bookmarkStart w:id="220" w:name="_Toc212002235"/>
      <w:bookmarkStart w:id="221" w:name="_Toc214090567"/>
      <w:bookmarkStart w:id="222" w:name="_Toc215308379"/>
      <w:bookmarkStart w:id="223" w:name="_Toc215312490"/>
      <w:bookmarkStart w:id="224" w:name="_Toc215900718"/>
      <w:bookmarkStart w:id="225" w:name="_Toc272342933"/>
      <w:bookmarkStart w:id="226" w:name="_Toc272343124"/>
      <w:bookmarkStart w:id="227" w:name="_Toc283647598"/>
      <w:bookmarkStart w:id="228" w:name="_Toc320258863"/>
      <w:bookmarkStart w:id="229" w:name="_Toc320280135"/>
      <w:bookmarkStart w:id="230" w:name="_Toc320281422"/>
      <w:bookmarkStart w:id="231" w:name="_Toc320285927"/>
      <w:bookmarkStart w:id="232" w:name="_Toc323819431"/>
      <w:bookmarkStart w:id="233" w:name="_Toc323899588"/>
      <w:r w:rsidRPr="6DFBDBC7">
        <w:rPr>
          <w:rFonts w:ascii="Arial" w:hAnsi="Arial" w:cs="Arial"/>
          <w:sz w:val="22"/>
          <w:szCs w:val="22"/>
        </w:rPr>
        <w:lastRenderedPageBreak/>
        <w:t xml:space="preserve">Doba, po kterou musí </w:t>
      </w:r>
      <w:r w:rsidR="00260AB9" w:rsidRPr="6DFBDBC7">
        <w:rPr>
          <w:rFonts w:ascii="Arial" w:hAnsi="Arial" w:cs="Arial"/>
          <w:sz w:val="22"/>
          <w:szCs w:val="22"/>
        </w:rPr>
        <w:t xml:space="preserve">mít </w:t>
      </w:r>
      <w:r w:rsidRPr="6DFBDBC7">
        <w:rPr>
          <w:rFonts w:ascii="Arial" w:hAnsi="Arial" w:cs="Arial"/>
          <w:sz w:val="22"/>
          <w:szCs w:val="22"/>
        </w:rPr>
        <w:t xml:space="preserve">příjemci veškeré originální dokumenty související s realizací zakázky uchovány, je stanovena v právním aktu o poskytnutí </w:t>
      </w:r>
      <w:r w:rsidR="00844560" w:rsidRPr="6DFBDBC7">
        <w:rPr>
          <w:rFonts w:ascii="Arial" w:hAnsi="Arial" w:cs="Arial"/>
          <w:sz w:val="22"/>
          <w:szCs w:val="22"/>
        </w:rPr>
        <w:t xml:space="preserve">podpory </w:t>
      </w:r>
      <w:r w:rsidRPr="6DFBDBC7">
        <w:rPr>
          <w:rFonts w:ascii="Arial" w:hAnsi="Arial" w:cs="Arial"/>
          <w:sz w:val="22"/>
          <w:szCs w:val="22"/>
        </w:rPr>
        <w:t xml:space="preserve">nebo závazných právních předpisech upravujících oblast zadávání zakázek, nejméně však po dobu 10 let od finančního ukončení projektu, zároveň však alespoň </w:t>
      </w:r>
      <w:r w:rsidR="000234CC" w:rsidRPr="6DFBDBC7">
        <w:rPr>
          <w:rFonts w:ascii="Arial" w:hAnsi="Arial" w:cs="Arial"/>
          <w:sz w:val="22"/>
          <w:szCs w:val="22"/>
        </w:rPr>
        <w:t>d</w:t>
      </w:r>
      <w:r w:rsidRPr="6DFBDBC7">
        <w:rPr>
          <w:rFonts w:ascii="Arial" w:hAnsi="Arial" w:cs="Arial"/>
          <w:sz w:val="22"/>
          <w:szCs w:val="22"/>
        </w:rPr>
        <w:t xml:space="preserve">o </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00F10CC8" w:rsidRPr="6DFBDBC7">
        <w:rPr>
          <w:rFonts w:ascii="Arial" w:hAnsi="Arial" w:cs="Arial"/>
          <w:sz w:val="22"/>
          <w:szCs w:val="22"/>
        </w:rPr>
        <w:t xml:space="preserve">31. 12. </w:t>
      </w:r>
      <w:r w:rsidR="002E482A" w:rsidRPr="6DFBDBC7">
        <w:rPr>
          <w:rFonts w:ascii="Arial" w:hAnsi="Arial" w:cs="Arial"/>
          <w:sz w:val="22"/>
          <w:szCs w:val="22"/>
        </w:rPr>
        <w:t>20</w:t>
      </w:r>
      <w:r w:rsidR="002E482A" w:rsidRPr="002E482A">
        <w:rPr>
          <w:rFonts w:ascii="Arial" w:hAnsi="Arial" w:cs="Arial"/>
          <w:sz w:val="22"/>
          <w:szCs w:val="22"/>
        </w:rPr>
        <w:t>29</w:t>
      </w:r>
      <w:r w:rsidR="000234CC" w:rsidRPr="6DFBDBC7">
        <w:rPr>
          <w:rFonts w:ascii="Arial" w:hAnsi="Arial" w:cs="Arial"/>
          <w:sz w:val="22"/>
          <w:szCs w:val="22"/>
        </w:rPr>
        <w:t>.</w:t>
      </w:r>
    </w:p>
    <w:p w14:paraId="7351757F" w14:textId="70B7C264" w:rsidR="00F13F93" w:rsidRPr="002010CA" w:rsidRDefault="00F13F93" w:rsidP="00525E4D">
      <w:pPr>
        <w:pStyle w:val="Mjstyl3"/>
        <w:numPr>
          <w:ilvl w:val="1"/>
          <w:numId w:val="22"/>
        </w:numPr>
        <w:spacing w:line="276" w:lineRule="auto"/>
        <w:rPr>
          <w:b/>
        </w:rPr>
      </w:pPr>
      <w:bookmarkStart w:id="234" w:name="_Toc323819432"/>
      <w:bookmarkStart w:id="235" w:name="_Toc323899589"/>
      <w:bookmarkStart w:id="236" w:name="_Toc320280136"/>
      <w:bookmarkStart w:id="237" w:name="_Toc320281423"/>
      <w:bookmarkStart w:id="238" w:name="_Toc320285928"/>
      <w:bookmarkStart w:id="239" w:name="_Toc212001929"/>
      <w:bookmarkStart w:id="240" w:name="_Toc212002236"/>
      <w:bookmarkStart w:id="241" w:name="_Toc214090568"/>
      <w:bookmarkStart w:id="242" w:name="_Toc215308380"/>
      <w:bookmarkStart w:id="243" w:name="_Toc215312491"/>
      <w:bookmarkStart w:id="244" w:name="_Toc215900719"/>
      <w:bookmarkStart w:id="245" w:name="_Toc272342934"/>
      <w:bookmarkStart w:id="246" w:name="_Toc272343125"/>
      <w:bookmarkStart w:id="247" w:name="_Toc283647599"/>
      <w:bookmarkStart w:id="248" w:name="_Toc320258864"/>
      <w:r w:rsidRPr="002010CA">
        <w:rPr>
          <w:b/>
        </w:rPr>
        <w:t xml:space="preserve">Povinnosti </w:t>
      </w:r>
      <w:r w:rsidR="008025F1">
        <w:rPr>
          <w:b/>
        </w:rPr>
        <w:t>ŘO</w:t>
      </w:r>
      <w:r w:rsidRPr="002010CA">
        <w:rPr>
          <w:b/>
        </w:rPr>
        <w:t xml:space="preserve"> při kontrole zadávacích řízení </w:t>
      </w:r>
    </w:p>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3FFBAAAF" w14:textId="3E8BC2CA" w:rsidR="00F10CC8" w:rsidRPr="00F10CC8" w:rsidRDefault="00F10CC8" w:rsidP="00F10CC8">
      <w:pPr>
        <w:spacing w:after="240" w:line="276" w:lineRule="auto"/>
        <w:rPr>
          <w:color w:val="FF0000"/>
          <w:szCs w:val="24"/>
        </w:rPr>
      </w:pPr>
      <w:r w:rsidRPr="00F10CC8">
        <w:rPr>
          <w:color w:val="FF0000"/>
          <w:szCs w:val="24"/>
        </w:rPr>
        <w:t xml:space="preserve">Povinnosti ŘO při kontrole zadávacích řízení jsou relevantní pouze pro ŘO IROP a z tohoto </w:t>
      </w:r>
      <w:r w:rsidR="007B1EC5">
        <w:rPr>
          <w:color w:val="FF0000"/>
          <w:szCs w:val="24"/>
        </w:rPr>
        <w:t>důvodu kapitola 10.2 byla</w:t>
      </w:r>
      <w:r w:rsidRPr="00F10CC8">
        <w:rPr>
          <w:color w:val="FF0000"/>
          <w:szCs w:val="24"/>
        </w:rPr>
        <w:t xml:space="preserve"> </w:t>
      </w:r>
      <w:r w:rsidR="007B1EC5">
        <w:rPr>
          <w:color w:val="FF0000"/>
          <w:szCs w:val="24"/>
        </w:rPr>
        <w:t>vypuštěna</w:t>
      </w:r>
      <w:r w:rsidRPr="00F10CC8">
        <w:rPr>
          <w:color w:val="FF0000"/>
          <w:szCs w:val="24"/>
        </w:rPr>
        <w:t>.</w:t>
      </w:r>
    </w:p>
    <w:p w14:paraId="34CFC634" w14:textId="77777777" w:rsidR="00F10CC8" w:rsidRPr="00F10CC8" w:rsidRDefault="00F10CC8" w:rsidP="00F10CC8">
      <w:pPr>
        <w:spacing w:after="240" w:line="276" w:lineRule="auto"/>
        <w:rPr>
          <w:color w:val="FF0000"/>
          <w:szCs w:val="24"/>
        </w:rPr>
      </w:pPr>
      <w:r w:rsidRPr="00F10CC8">
        <w:rPr>
          <w:color w:val="FF0000"/>
          <w:szCs w:val="24"/>
        </w:rPr>
        <w:t>Úplné znění tohoto Metodického pokynu je uveřejněno pod odkazem:</w:t>
      </w:r>
    </w:p>
    <w:p w14:paraId="21F38F6F" w14:textId="6D0709C7" w:rsidR="00F10CC8" w:rsidRPr="00F10CC8" w:rsidRDefault="002E482A" w:rsidP="6DFBDBC7">
      <w:pPr>
        <w:spacing w:after="240" w:line="276" w:lineRule="auto"/>
      </w:pPr>
      <w:r w:rsidRPr="00CE69BE">
        <w:t>https://www.dotaceeu.cz/cs/Evropske-fondy-v-CR/2014-2020/Metodicke-pokyny/Metodika-rizeni-programu/Metodika-zadavani-zakazek</w:t>
      </w:r>
      <w:r w:rsidDel="002E482A">
        <w:t xml:space="preserve"> </w:t>
      </w:r>
    </w:p>
    <w:p w14:paraId="66A5EEAA" w14:textId="37BEB839" w:rsidR="00A5280C" w:rsidRPr="00EC1C3A" w:rsidRDefault="00A5280C" w:rsidP="003A7DFE">
      <w:pPr>
        <w:pStyle w:val="Nadpis2"/>
        <w:numPr>
          <w:ilvl w:val="0"/>
          <w:numId w:val="22"/>
        </w:numPr>
      </w:pPr>
      <w:bookmarkStart w:id="249" w:name="_Toc459381368"/>
      <w:bookmarkStart w:id="250" w:name="_Toc21959542"/>
      <w:r w:rsidRPr="00EC1C3A">
        <w:t>Stanovení finančních oprav, které se použijí pro výdaje financované z</w:t>
      </w:r>
      <w:r w:rsidR="008C789E" w:rsidRPr="00EC1C3A">
        <w:t xml:space="preserve"> ESI </w:t>
      </w:r>
      <w:r w:rsidRPr="00EC1C3A">
        <w:t xml:space="preserve">fondů v případě porušení ustanovení tohoto </w:t>
      </w:r>
      <w:r w:rsidR="000234CC" w:rsidRPr="00EC1C3A">
        <w:t>MP</w:t>
      </w:r>
      <w:r w:rsidRPr="00EC1C3A">
        <w:t xml:space="preserve"> při zadávání zakázek malé</w:t>
      </w:r>
      <w:r w:rsidR="005B7C24" w:rsidRPr="00EC1C3A">
        <w:t>ho rozsahu</w:t>
      </w:r>
      <w:r w:rsidRPr="00EC1C3A">
        <w:t xml:space="preserve"> a zakázek </w:t>
      </w:r>
      <w:r w:rsidR="00A0708D" w:rsidRPr="00EC1C3A">
        <w:t>vyšší hodnoty</w:t>
      </w:r>
      <w:bookmarkEnd w:id="249"/>
      <w:bookmarkEnd w:id="250"/>
    </w:p>
    <w:p w14:paraId="06C1EDB7" w14:textId="77777777" w:rsidR="00A5280C" w:rsidRPr="00EC1C3A" w:rsidRDefault="00A5280C" w:rsidP="00D62D8C">
      <w:pPr>
        <w:pStyle w:val="Mjstyl3"/>
        <w:numPr>
          <w:ilvl w:val="1"/>
          <w:numId w:val="22"/>
        </w:numPr>
        <w:rPr>
          <w:b/>
        </w:rPr>
      </w:pPr>
      <w:r w:rsidRPr="00EC1C3A">
        <w:rPr>
          <w:b/>
        </w:rPr>
        <w:t>Výše finanční opravy</w:t>
      </w:r>
    </w:p>
    <w:p w14:paraId="58C945EB" w14:textId="6D894B2B" w:rsidR="00A0708D" w:rsidRPr="005D00EF" w:rsidRDefault="00A5280C" w:rsidP="00525E4D">
      <w:pPr>
        <w:pStyle w:val="Zkladntext"/>
        <w:keepLines w:val="0"/>
        <w:numPr>
          <w:ilvl w:val="2"/>
          <w:numId w:val="22"/>
        </w:numPr>
        <w:spacing w:after="240" w:line="276" w:lineRule="auto"/>
        <w:rPr>
          <w:rFonts w:ascii="Arial" w:hAnsi="Arial" w:cs="Arial"/>
          <w:sz w:val="22"/>
          <w:szCs w:val="22"/>
        </w:rPr>
      </w:pPr>
      <w:r w:rsidRPr="005D00EF">
        <w:rPr>
          <w:rFonts w:ascii="Arial" w:hAnsi="Arial" w:cs="Arial"/>
          <w:sz w:val="22"/>
          <w:szCs w:val="22"/>
        </w:rPr>
        <w:t xml:space="preserve">Výše finanční opravy se vypočítá z částky, která byla </w:t>
      </w:r>
      <w:r w:rsidR="00F10CC8" w:rsidRPr="009E6D57">
        <w:rPr>
          <w:rFonts w:ascii="Arial" w:hAnsi="Arial" w:cs="Arial"/>
          <w:sz w:val="22"/>
          <w:szCs w:val="22"/>
        </w:rPr>
        <w:t xml:space="preserve">příjemci nebo žadateli </w:t>
      </w:r>
      <w:r w:rsidRPr="005D00EF">
        <w:rPr>
          <w:rFonts w:ascii="Arial" w:hAnsi="Arial" w:cs="Arial"/>
          <w:sz w:val="22"/>
          <w:szCs w:val="22"/>
        </w:rPr>
        <w:t xml:space="preserve">poskytnuta v souvislosti s výběrovým řízením, u kterého se porušení pravidla vyskytlo. </w:t>
      </w:r>
      <w:r w:rsidR="00FE2D73" w:rsidRPr="009E6D57">
        <w:rPr>
          <w:rFonts w:ascii="Arial" w:hAnsi="Arial" w:cs="Arial"/>
          <w:b/>
          <w:sz w:val="22"/>
          <w:szCs w:val="22"/>
        </w:rPr>
        <w:t>Podrobné postupy pro stanovení finančních oprav a výše finančních oprav za jednotlivá pochybení jsou uvedeny v příloze č. 5 Obecných pravidel pro žadatele a příjemce.</w:t>
      </w:r>
    </w:p>
    <w:p w14:paraId="3C8C2A4E" w14:textId="7C913E9A" w:rsidR="00713D0C" w:rsidRPr="00D853C0" w:rsidRDefault="00713D0C" w:rsidP="00D853C0">
      <w:pPr>
        <w:pStyle w:val="Default"/>
        <w:ind w:left="720"/>
        <w:rPr>
          <w:rFonts w:ascii="Arial" w:hAnsi="Arial" w:cs="Arial"/>
        </w:rPr>
      </w:pPr>
    </w:p>
    <w:p w14:paraId="123D19EE" w14:textId="77777777" w:rsidR="000234CC" w:rsidRPr="002010CA" w:rsidRDefault="000234CC" w:rsidP="000234CC">
      <w:pPr>
        <w:pStyle w:val="Zkladntext"/>
        <w:keepLines w:val="0"/>
        <w:spacing w:after="240"/>
        <w:rPr>
          <w:rFonts w:ascii="Arial" w:hAnsi="Arial" w:cs="Arial"/>
          <w:sz w:val="22"/>
          <w:szCs w:val="22"/>
        </w:rPr>
      </w:pPr>
    </w:p>
    <w:p w14:paraId="4D1869A5" w14:textId="77777777" w:rsidR="00A5280C" w:rsidRPr="002010CA" w:rsidRDefault="00A5280C" w:rsidP="00F13F93">
      <w:pPr>
        <w:pStyle w:val="Zkladntext"/>
        <w:keepLines w:val="0"/>
        <w:spacing w:after="240"/>
        <w:ind w:left="720"/>
        <w:rPr>
          <w:rFonts w:ascii="Arial" w:hAnsi="Arial" w:cs="Arial"/>
          <w:sz w:val="22"/>
          <w:szCs w:val="22"/>
        </w:rPr>
      </w:pPr>
    </w:p>
    <w:p w14:paraId="3C99C2E5" w14:textId="77777777" w:rsidR="00745FC4" w:rsidRPr="002010CA" w:rsidRDefault="00745FC4" w:rsidP="00745FC4">
      <w:pPr>
        <w:pStyle w:val="Nadpis2"/>
        <w:jc w:val="center"/>
      </w:pPr>
      <w:bookmarkStart w:id="251" w:name="_Toc459381369"/>
      <w:bookmarkStart w:id="252" w:name="_Toc21959543"/>
      <w:r w:rsidRPr="002010CA">
        <w:t>PŘÍLOHY</w:t>
      </w:r>
      <w:bookmarkEnd w:id="251"/>
      <w:bookmarkEnd w:id="252"/>
    </w:p>
    <w:p w14:paraId="71D6B0DE" w14:textId="77777777" w:rsidR="006B0DC6" w:rsidRPr="002010CA" w:rsidRDefault="006B0DC6" w:rsidP="00D62D8C">
      <w:pPr>
        <w:pStyle w:val="Mjstyl3"/>
        <w:numPr>
          <w:ilvl w:val="1"/>
          <w:numId w:val="32"/>
        </w:numPr>
        <w:rPr>
          <w:b/>
        </w:rPr>
      </w:pPr>
      <w:r w:rsidRPr="002010CA">
        <w:rPr>
          <w:b/>
        </w:rPr>
        <w:t xml:space="preserve">Příloha č. 1 – Obchodní podmínky </w:t>
      </w:r>
      <w:r w:rsidR="00326F9F" w:rsidRPr="002010CA">
        <w:rPr>
          <w:b/>
        </w:rPr>
        <w:t xml:space="preserve">zakázek </w:t>
      </w:r>
      <w:r w:rsidRPr="002010CA">
        <w:rPr>
          <w:b/>
        </w:rPr>
        <w:t>na stavební práce</w:t>
      </w:r>
    </w:p>
    <w:p w14:paraId="544C2125" w14:textId="77777777" w:rsidR="00745FC4" w:rsidRPr="002010CA" w:rsidRDefault="00745FC4" w:rsidP="00D62D8C">
      <w:pPr>
        <w:pStyle w:val="Mjstyl3"/>
        <w:numPr>
          <w:ilvl w:val="1"/>
          <w:numId w:val="32"/>
        </w:numPr>
        <w:rPr>
          <w:b/>
        </w:rPr>
      </w:pPr>
      <w:r w:rsidRPr="002010CA">
        <w:rPr>
          <w:b/>
        </w:rPr>
        <w:t xml:space="preserve">Příloha č. </w:t>
      </w:r>
      <w:r w:rsidR="006B0DC6" w:rsidRPr="002010CA">
        <w:rPr>
          <w:b/>
        </w:rPr>
        <w:t xml:space="preserve">2 </w:t>
      </w:r>
      <w:r w:rsidRPr="002010CA">
        <w:rPr>
          <w:b/>
        </w:rPr>
        <w:t xml:space="preserve">- Formulář </w:t>
      </w:r>
      <w:r w:rsidR="00A47153" w:rsidRPr="002010CA">
        <w:rPr>
          <w:b/>
        </w:rPr>
        <w:t>oznámení výběrového řízení</w:t>
      </w:r>
      <w:r w:rsidRPr="002010CA">
        <w:rPr>
          <w:b/>
        </w:rPr>
        <w:t xml:space="preserve"> – zadávací podmínky</w:t>
      </w:r>
    </w:p>
    <w:p w14:paraId="07A062E2" w14:textId="77777777" w:rsidR="00745FC4" w:rsidRPr="002010CA" w:rsidRDefault="00745FC4" w:rsidP="00D62D8C">
      <w:pPr>
        <w:pStyle w:val="Mjstyl3"/>
        <w:numPr>
          <w:ilvl w:val="1"/>
          <w:numId w:val="32"/>
        </w:numPr>
        <w:rPr>
          <w:b/>
        </w:rPr>
      </w:pPr>
      <w:r w:rsidRPr="002010CA">
        <w:rPr>
          <w:b/>
        </w:rPr>
        <w:t xml:space="preserve">Příloha č. </w:t>
      </w:r>
      <w:r w:rsidR="006B0DC6" w:rsidRPr="002010CA">
        <w:rPr>
          <w:b/>
        </w:rPr>
        <w:t xml:space="preserve">3 </w:t>
      </w:r>
      <w:r w:rsidRPr="002010CA">
        <w:rPr>
          <w:b/>
        </w:rPr>
        <w:t xml:space="preserve">- Protokol o </w:t>
      </w:r>
      <w:r w:rsidR="00A47153" w:rsidRPr="002010CA">
        <w:rPr>
          <w:b/>
        </w:rPr>
        <w:t xml:space="preserve">otevírání obálek, </w:t>
      </w:r>
      <w:r w:rsidRPr="002010CA">
        <w:rPr>
          <w:b/>
        </w:rPr>
        <w:t>posouzení a hodnocení nabídek</w:t>
      </w:r>
    </w:p>
    <w:p w14:paraId="2EFE34CB" w14:textId="77777777" w:rsidR="002D6762" w:rsidRPr="002010CA" w:rsidRDefault="002D6762" w:rsidP="003A7DFE">
      <w:pPr>
        <w:pStyle w:val="Mjstyl3"/>
        <w:numPr>
          <w:ilvl w:val="1"/>
          <w:numId w:val="32"/>
        </w:numPr>
        <w:ind w:left="1418" w:hanging="713"/>
        <w:rPr>
          <w:b/>
        </w:rPr>
      </w:pPr>
      <w:r w:rsidRPr="002010CA">
        <w:rPr>
          <w:b/>
        </w:rPr>
        <w:t>Příloha č. 4 - Jmenování hodnotící komise/Pověření k otevírání obálek, posouzení a hodnocení nabídek</w:t>
      </w:r>
    </w:p>
    <w:p w14:paraId="693C2E87" w14:textId="77777777" w:rsidR="00F52378" w:rsidRPr="002010CA" w:rsidRDefault="00F52378" w:rsidP="003F1DF3">
      <w:pPr>
        <w:pStyle w:val="Mjstyl3"/>
        <w:numPr>
          <w:ilvl w:val="1"/>
          <w:numId w:val="32"/>
        </w:numPr>
        <w:rPr>
          <w:b/>
        </w:rPr>
      </w:pPr>
      <w:r w:rsidRPr="002010CA">
        <w:rPr>
          <w:b/>
        </w:rPr>
        <w:t>Příloha č. 5 – Prohlášení o neexistenci střetu zájmů</w:t>
      </w:r>
    </w:p>
    <w:p w14:paraId="43D63E6E" w14:textId="77777777" w:rsidR="008C789E" w:rsidRPr="00EC1C3A" w:rsidRDefault="008C789E">
      <w:pPr>
        <w:spacing w:line="240" w:lineRule="auto"/>
        <w:jc w:val="left"/>
      </w:pPr>
      <w:r w:rsidRPr="00EC1C3A">
        <w:br w:type="page"/>
      </w:r>
    </w:p>
    <w:p w14:paraId="0D25E8EA" w14:textId="77777777" w:rsidR="0082662E" w:rsidRPr="00EC1C3A" w:rsidRDefault="0082662E" w:rsidP="0082662E">
      <w:pPr>
        <w:pStyle w:val="Nadpis2"/>
        <w:jc w:val="center"/>
      </w:pPr>
      <w:bookmarkStart w:id="253" w:name="_Toc459381370"/>
      <w:bookmarkStart w:id="254" w:name="_Toc21959544"/>
      <w:r w:rsidRPr="00EC1C3A">
        <w:lastRenderedPageBreak/>
        <w:t>Příloha č. 1 k Metodickému pokynu pro oblast zadávání zakázek pro programové období 2014-2020</w:t>
      </w:r>
      <w:bookmarkEnd w:id="253"/>
      <w:bookmarkEnd w:id="254"/>
    </w:p>
    <w:p w14:paraId="02652284" w14:textId="77777777" w:rsidR="0082662E" w:rsidRPr="00EC1C3A" w:rsidRDefault="0082662E" w:rsidP="0082662E">
      <w:pPr>
        <w:pStyle w:val="Nadpis2"/>
      </w:pPr>
      <w:bookmarkStart w:id="255" w:name="_Toc459381371"/>
      <w:bookmarkStart w:id="256" w:name="_Toc21959545"/>
      <w:r w:rsidRPr="00EC1C3A">
        <w:t>obchodní podmínky zakázek na stavební práce</w:t>
      </w:r>
      <w:bookmarkEnd w:id="255"/>
      <w:bookmarkEnd w:id="256"/>
    </w:p>
    <w:p w14:paraId="32C48217" w14:textId="77777777" w:rsidR="0082662E" w:rsidRPr="002010CA" w:rsidRDefault="0082662E" w:rsidP="0082662E"/>
    <w:p w14:paraId="37BF8CA4" w14:textId="77777777" w:rsidR="0082662E" w:rsidRPr="002010CA" w:rsidRDefault="0082662E" w:rsidP="0082662E"/>
    <w:p w14:paraId="4A8332B7" w14:textId="77777777" w:rsidR="0082662E" w:rsidRPr="002010CA" w:rsidRDefault="0082662E" w:rsidP="00D62D8C">
      <w:pPr>
        <w:pStyle w:val="Mjstyl3"/>
        <w:numPr>
          <w:ilvl w:val="0"/>
          <w:numId w:val="63"/>
        </w:numPr>
        <w:rPr>
          <w:b/>
        </w:rPr>
      </w:pPr>
      <w:r w:rsidRPr="002010CA">
        <w:rPr>
          <w:b/>
        </w:rPr>
        <w:t>Úvodní ustanovení</w:t>
      </w:r>
    </w:p>
    <w:p w14:paraId="263D66BB" w14:textId="77777777" w:rsidR="0082662E" w:rsidRPr="002010CA" w:rsidRDefault="0082662E" w:rsidP="00525E4D">
      <w:pPr>
        <w:pStyle w:val="Zkladntext"/>
        <w:keepLines w:val="0"/>
        <w:numPr>
          <w:ilvl w:val="1"/>
          <w:numId w:val="36"/>
        </w:numPr>
        <w:spacing w:after="240" w:line="276" w:lineRule="auto"/>
        <w:rPr>
          <w:rFonts w:ascii="Arial" w:hAnsi="Arial" w:cs="Arial"/>
          <w:sz w:val="22"/>
          <w:szCs w:val="22"/>
        </w:rPr>
      </w:pPr>
      <w:r w:rsidRPr="002010CA">
        <w:rPr>
          <w:rFonts w:ascii="Arial" w:hAnsi="Arial" w:cs="Arial"/>
          <w:sz w:val="22"/>
          <w:szCs w:val="22"/>
        </w:rPr>
        <w:t>Podmínky jsou stanoveny pro všechny zakázky na stavební práce, pokud není v textu ustanovení omezeno stanovením druhu nebo objem</w:t>
      </w:r>
      <w:r w:rsidR="005372B1" w:rsidRPr="002010CA">
        <w:rPr>
          <w:rFonts w:ascii="Arial" w:hAnsi="Arial" w:cs="Arial"/>
          <w:sz w:val="22"/>
          <w:szCs w:val="22"/>
        </w:rPr>
        <w:t>u</w:t>
      </w:r>
      <w:r w:rsidRPr="002010CA">
        <w:rPr>
          <w:rFonts w:ascii="Arial" w:hAnsi="Arial" w:cs="Arial"/>
          <w:sz w:val="22"/>
          <w:szCs w:val="22"/>
        </w:rPr>
        <w:t xml:space="preserve"> stavebních prací.</w:t>
      </w:r>
    </w:p>
    <w:p w14:paraId="1C9ADC04" w14:textId="77777777" w:rsidR="0082662E" w:rsidRPr="002010CA" w:rsidRDefault="0082662E" w:rsidP="00D62D8C">
      <w:pPr>
        <w:pStyle w:val="Mjstyl3"/>
        <w:numPr>
          <w:ilvl w:val="0"/>
          <w:numId w:val="63"/>
        </w:numPr>
        <w:rPr>
          <w:b/>
        </w:rPr>
      </w:pPr>
      <w:r w:rsidRPr="002010CA">
        <w:rPr>
          <w:b/>
        </w:rPr>
        <w:t>Způsob stanovení obchodních podmínek</w:t>
      </w:r>
    </w:p>
    <w:p w14:paraId="7BF75540" w14:textId="77777777"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 xml:space="preserve">Zadavatel může stanovit obchodní podmínky odkazem na všeobecné obchodní podmínky vypracované odbornými nebo zájmovými organizacemi nebo jiné obchodní podmínky ve smyslu § 1751 a následující zákona č. 89/2012 Sb., občanského zákoníku (dále jen „NOZ“). </w:t>
      </w:r>
    </w:p>
    <w:p w14:paraId="5A8E633F" w14:textId="77777777"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 xml:space="preserve">Všeobecné obchodní podmínky musí zadavatel jednoznačně označit názvem, uvedením zpracovatele, datem vydání a datem platnosti tak, aby nemohlo dojít k záměně dokumentu. </w:t>
      </w:r>
    </w:p>
    <w:p w14:paraId="2382506A" w14:textId="7449F04C"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Všeobecné obchodní podmínky je zadavatel povinen přiložit k zadávací</w:t>
      </w:r>
      <w:r w:rsidR="00666270" w:rsidRPr="002010CA">
        <w:rPr>
          <w:rFonts w:ascii="Arial" w:hAnsi="Arial" w:cs="Arial"/>
          <w:sz w:val="22"/>
          <w:szCs w:val="22"/>
        </w:rPr>
        <w:t>m</w:t>
      </w:r>
      <w:r w:rsidRPr="002010CA">
        <w:rPr>
          <w:rFonts w:ascii="Arial" w:hAnsi="Arial" w:cs="Arial"/>
          <w:sz w:val="22"/>
          <w:szCs w:val="22"/>
        </w:rPr>
        <w:t xml:space="preserve"> </w:t>
      </w:r>
      <w:r w:rsidR="00666270" w:rsidRPr="002010CA">
        <w:rPr>
          <w:rFonts w:ascii="Arial" w:hAnsi="Arial" w:cs="Arial"/>
          <w:sz w:val="22"/>
          <w:szCs w:val="22"/>
        </w:rPr>
        <w:t>podmínkám</w:t>
      </w:r>
      <w:r w:rsidRPr="002010CA">
        <w:rPr>
          <w:rFonts w:ascii="Arial" w:hAnsi="Arial" w:cs="Arial"/>
          <w:sz w:val="22"/>
          <w:szCs w:val="22"/>
        </w:rPr>
        <w:t>, pokud nejsou bezplatně přístupné neomezeným dálkovým přístupem.</w:t>
      </w:r>
    </w:p>
    <w:p w14:paraId="7B4F8C7B" w14:textId="77777777"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Zadavatel je oprávněn, v případech odůvodněných typem stavby, druhem stavebních prací nebo podmínkami provádění, upravit ustanovení všeobecných obchodních podmínek formou zvláštních obchodních podmínek obsahujících pouze odchylná ustanovení.</w:t>
      </w:r>
    </w:p>
    <w:p w14:paraId="35CD3BFA" w14:textId="72C84144"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Zadavatel může stanovit obchodní podmínky také formou jiných obchodních podmínek ve smyslu § 1751 a následující NOZ. Takové obchodní podmínky musí být k zadávací</w:t>
      </w:r>
      <w:r w:rsidR="00666270" w:rsidRPr="002010CA">
        <w:rPr>
          <w:rFonts w:ascii="Arial" w:hAnsi="Arial" w:cs="Arial"/>
          <w:sz w:val="22"/>
          <w:szCs w:val="22"/>
        </w:rPr>
        <w:t>m</w:t>
      </w:r>
      <w:r w:rsidRPr="002010CA">
        <w:rPr>
          <w:rFonts w:ascii="Arial" w:hAnsi="Arial" w:cs="Arial"/>
          <w:sz w:val="22"/>
          <w:szCs w:val="22"/>
        </w:rPr>
        <w:t xml:space="preserve"> </w:t>
      </w:r>
      <w:r w:rsidR="00666270" w:rsidRPr="002010CA">
        <w:rPr>
          <w:rFonts w:ascii="Arial" w:hAnsi="Arial" w:cs="Arial"/>
          <w:sz w:val="22"/>
          <w:szCs w:val="22"/>
        </w:rPr>
        <w:t>podmínkám</w:t>
      </w:r>
      <w:r w:rsidRPr="002010CA">
        <w:rPr>
          <w:rFonts w:ascii="Arial" w:hAnsi="Arial" w:cs="Arial"/>
          <w:sz w:val="22"/>
          <w:szCs w:val="22"/>
        </w:rPr>
        <w:t xml:space="preserve"> vždy přiloženy.</w:t>
      </w:r>
    </w:p>
    <w:p w14:paraId="1D82B1E0" w14:textId="71311B94"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 xml:space="preserve">Všechna ustanovení obchodních podmínek stanovených zadavatelem musí být v souladu s náležitostmi podle vyhlášky č. </w:t>
      </w:r>
      <w:r w:rsidR="00860D5B" w:rsidRPr="002010CA">
        <w:rPr>
          <w:rFonts w:ascii="Arial" w:hAnsi="Arial" w:cs="Arial"/>
          <w:sz w:val="22"/>
          <w:szCs w:val="22"/>
        </w:rPr>
        <w:t>169</w:t>
      </w:r>
      <w:r w:rsidRPr="002010CA">
        <w:rPr>
          <w:rFonts w:ascii="Arial" w:hAnsi="Arial" w:cs="Arial"/>
          <w:sz w:val="22"/>
          <w:szCs w:val="22"/>
        </w:rPr>
        <w:t>/</w:t>
      </w:r>
      <w:r w:rsidR="00860D5B" w:rsidRPr="002010CA">
        <w:rPr>
          <w:rFonts w:ascii="Arial" w:hAnsi="Arial" w:cs="Arial"/>
          <w:sz w:val="22"/>
          <w:szCs w:val="22"/>
        </w:rPr>
        <w:t xml:space="preserve">2016 </w:t>
      </w:r>
      <w:r w:rsidRPr="002010CA">
        <w:rPr>
          <w:rFonts w:ascii="Arial" w:hAnsi="Arial" w:cs="Arial"/>
          <w:sz w:val="22"/>
          <w:szCs w:val="22"/>
        </w:rPr>
        <w:t>Sb.</w:t>
      </w:r>
    </w:p>
    <w:p w14:paraId="1277B1B0" w14:textId="77777777" w:rsidR="0082662E" w:rsidRPr="002010CA" w:rsidRDefault="0082662E" w:rsidP="00D62D8C">
      <w:pPr>
        <w:pStyle w:val="Mjstyl3"/>
        <w:numPr>
          <w:ilvl w:val="0"/>
          <w:numId w:val="63"/>
        </w:numPr>
        <w:rPr>
          <w:b/>
        </w:rPr>
      </w:pPr>
      <w:r w:rsidRPr="002010CA">
        <w:rPr>
          <w:b/>
        </w:rPr>
        <w:t>Návrh smlouvy o dílo</w:t>
      </w:r>
    </w:p>
    <w:p w14:paraId="14E85C98" w14:textId="3FB66E5D" w:rsidR="0082662E" w:rsidRPr="002010CA" w:rsidRDefault="0082662E" w:rsidP="00525E4D">
      <w:pPr>
        <w:pStyle w:val="Zkladntext"/>
        <w:keepLines w:val="0"/>
        <w:numPr>
          <w:ilvl w:val="1"/>
          <w:numId w:val="38"/>
        </w:numPr>
        <w:spacing w:after="240" w:line="276" w:lineRule="auto"/>
        <w:rPr>
          <w:rFonts w:ascii="Arial" w:hAnsi="Arial" w:cs="Arial"/>
          <w:sz w:val="22"/>
          <w:szCs w:val="22"/>
        </w:rPr>
      </w:pPr>
      <w:r w:rsidRPr="002010CA">
        <w:rPr>
          <w:rFonts w:ascii="Arial" w:hAnsi="Arial" w:cs="Arial"/>
          <w:sz w:val="22"/>
          <w:szCs w:val="22"/>
        </w:rPr>
        <w:t>Zadavatel může vymezit obchodní podmínky v rámci zadávací</w:t>
      </w:r>
      <w:r w:rsidR="00666270" w:rsidRPr="002010CA">
        <w:rPr>
          <w:rFonts w:ascii="Arial" w:hAnsi="Arial" w:cs="Arial"/>
          <w:sz w:val="22"/>
          <w:szCs w:val="22"/>
        </w:rPr>
        <w:t>ch</w:t>
      </w:r>
      <w:r w:rsidRPr="002010CA">
        <w:rPr>
          <w:rFonts w:ascii="Arial" w:hAnsi="Arial" w:cs="Arial"/>
          <w:sz w:val="22"/>
          <w:szCs w:val="22"/>
        </w:rPr>
        <w:t xml:space="preserve"> </w:t>
      </w:r>
      <w:r w:rsidR="00666270" w:rsidRPr="002010CA">
        <w:rPr>
          <w:rFonts w:ascii="Arial" w:hAnsi="Arial" w:cs="Arial"/>
          <w:sz w:val="22"/>
          <w:szCs w:val="22"/>
        </w:rPr>
        <w:t>podmínek</w:t>
      </w:r>
      <w:r w:rsidRPr="002010CA">
        <w:rPr>
          <w:rFonts w:ascii="Arial" w:hAnsi="Arial" w:cs="Arial"/>
          <w:sz w:val="22"/>
          <w:szCs w:val="22"/>
        </w:rPr>
        <w:t xml:space="preserve"> také formou závazného textu budoucího návrhu smlouvy o dílo. </w:t>
      </w:r>
    </w:p>
    <w:p w14:paraId="3134FAC7" w14:textId="77777777" w:rsidR="0082662E" w:rsidRPr="002010CA" w:rsidRDefault="0082662E" w:rsidP="00525E4D">
      <w:pPr>
        <w:pStyle w:val="Zkladntext"/>
        <w:keepLines w:val="0"/>
        <w:numPr>
          <w:ilvl w:val="1"/>
          <w:numId w:val="38"/>
        </w:numPr>
        <w:spacing w:after="240" w:line="276" w:lineRule="auto"/>
        <w:rPr>
          <w:rFonts w:ascii="Arial" w:hAnsi="Arial" w:cs="Arial"/>
          <w:sz w:val="22"/>
          <w:szCs w:val="22"/>
        </w:rPr>
      </w:pPr>
      <w:r w:rsidRPr="002010CA">
        <w:rPr>
          <w:rFonts w:ascii="Arial" w:hAnsi="Arial" w:cs="Arial"/>
          <w:sz w:val="22"/>
          <w:szCs w:val="22"/>
        </w:rPr>
        <w:t>Návrh smlouvy o dílo musí stanovit priority dokumentů a z nich vyplývající stanovené obchodní podmínky musí být v souladu s povinnými náležitostmi tohoto MP.</w:t>
      </w:r>
    </w:p>
    <w:p w14:paraId="1133F355" w14:textId="77777777" w:rsidR="0082662E" w:rsidRPr="002010CA" w:rsidRDefault="0082662E" w:rsidP="00D62D8C">
      <w:pPr>
        <w:pStyle w:val="Mjstyl3"/>
        <w:numPr>
          <w:ilvl w:val="0"/>
          <w:numId w:val="63"/>
        </w:numPr>
        <w:rPr>
          <w:b/>
        </w:rPr>
      </w:pPr>
      <w:r w:rsidRPr="002010CA">
        <w:rPr>
          <w:b/>
        </w:rPr>
        <w:t xml:space="preserve">Povinné náležitosti obchodních podmínek </w:t>
      </w:r>
    </w:p>
    <w:p w14:paraId="110AC36C"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t>Obchodní podmínky obsahují ujednání vymezená v rámci jednotlivých kapitol v tomto rozsahu.</w:t>
      </w:r>
    </w:p>
    <w:p w14:paraId="64F7BAE8"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t>Obchodní podmínky stanoví vymezení pojmů takto:</w:t>
      </w:r>
    </w:p>
    <w:p w14:paraId="0ECA4AB9" w14:textId="77777777" w:rsidR="0082662E" w:rsidRPr="002010CA" w:rsidRDefault="0082662E" w:rsidP="00525E4D">
      <w:pPr>
        <w:numPr>
          <w:ilvl w:val="0"/>
          <w:numId w:val="3"/>
        </w:numPr>
        <w:spacing w:after="240" w:line="276" w:lineRule="auto"/>
        <w:jc w:val="left"/>
      </w:pPr>
      <w:r w:rsidRPr="002010CA">
        <w:lastRenderedPageBreak/>
        <w:t>Objednatelem je zadavatel po uzavření smlouvy na plnění veřejné zakázky nebo zakázky.</w:t>
      </w:r>
    </w:p>
    <w:p w14:paraId="01A15907" w14:textId="77777777" w:rsidR="0082662E" w:rsidRPr="002010CA" w:rsidRDefault="0082662E" w:rsidP="00525E4D">
      <w:pPr>
        <w:numPr>
          <w:ilvl w:val="0"/>
          <w:numId w:val="3"/>
        </w:numPr>
        <w:spacing w:after="240" w:line="276" w:lineRule="auto"/>
        <w:jc w:val="left"/>
      </w:pPr>
      <w:r w:rsidRPr="002010CA">
        <w:t>Zhotovitelem je dodavatel po uzavření smlouvy na plnění veřejné zakázky nebo zakázky.</w:t>
      </w:r>
    </w:p>
    <w:p w14:paraId="25E10F67" w14:textId="54B4C984" w:rsidR="0082662E" w:rsidRPr="002010CA" w:rsidRDefault="0082662E" w:rsidP="00525E4D">
      <w:pPr>
        <w:numPr>
          <w:ilvl w:val="0"/>
          <w:numId w:val="3"/>
        </w:numPr>
        <w:spacing w:after="240" w:line="276" w:lineRule="auto"/>
        <w:jc w:val="left"/>
      </w:pPr>
      <w:r w:rsidRPr="002010CA">
        <w:t xml:space="preserve">Podzhotovitelem je </w:t>
      </w:r>
      <w:r w:rsidR="009537F9">
        <w:t>pod</w:t>
      </w:r>
      <w:r w:rsidR="009537F9" w:rsidRPr="002010CA">
        <w:t xml:space="preserve">dodavatel </w:t>
      </w:r>
      <w:r w:rsidRPr="002010CA">
        <w:t>po uzavření smlouvy na plnění veřejné zakázky nebo zakázky.</w:t>
      </w:r>
    </w:p>
    <w:p w14:paraId="46189C30" w14:textId="3DE6BB11" w:rsidR="0082662E" w:rsidRPr="002010CA" w:rsidRDefault="0082662E" w:rsidP="00525E4D">
      <w:pPr>
        <w:numPr>
          <w:ilvl w:val="0"/>
          <w:numId w:val="3"/>
        </w:numPr>
        <w:spacing w:after="240" w:line="276" w:lineRule="auto"/>
        <w:jc w:val="left"/>
      </w:pPr>
      <w:r w:rsidRPr="002010CA">
        <w:t xml:space="preserve">Příslušnou dokumentací je dokumentace zpracovaná v rozsahu stanoveném jiným právním předpisem (vyhláškou č. </w:t>
      </w:r>
      <w:r w:rsidR="00860D5B" w:rsidRPr="002010CA">
        <w:t>169</w:t>
      </w:r>
      <w:r w:rsidRPr="002010CA">
        <w:t>/</w:t>
      </w:r>
      <w:r w:rsidR="00860D5B" w:rsidRPr="002010CA">
        <w:t xml:space="preserve">2016 </w:t>
      </w:r>
      <w:r w:rsidRPr="002010CA">
        <w:t>Sb.).</w:t>
      </w:r>
    </w:p>
    <w:p w14:paraId="057B499B" w14:textId="22CE89E6" w:rsidR="00123A03" w:rsidRPr="002010CA" w:rsidRDefault="0082662E" w:rsidP="00525E4D">
      <w:pPr>
        <w:numPr>
          <w:ilvl w:val="0"/>
          <w:numId w:val="3"/>
        </w:numPr>
        <w:spacing w:after="240" w:line="276" w:lineRule="auto"/>
        <w:jc w:val="left"/>
      </w:pPr>
      <w:r w:rsidRPr="002010CA">
        <w:t xml:space="preserve">Položkovým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65C37062"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t>Obchodní podmínky vždy vymezí definici a lhůtu pro:</w:t>
      </w:r>
    </w:p>
    <w:p w14:paraId="15BB5ED5" w14:textId="77777777" w:rsidR="0082662E" w:rsidRPr="002010CA" w:rsidRDefault="0082662E" w:rsidP="00525E4D">
      <w:pPr>
        <w:numPr>
          <w:ilvl w:val="0"/>
          <w:numId w:val="60"/>
        </w:numPr>
        <w:spacing w:after="240" w:line="276" w:lineRule="auto"/>
        <w:jc w:val="left"/>
      </w:pPr>
      <w:r w:rsidRPr="002010CA">
        <w:t xml:space="preserve">předání a převzetí staveniště, </w:t>
      </w:r>
    </w:p>
    <w:p w14:paraId="5031D530" w14:textId="77777777" w:rsidR="0082662E" w:rsidRPr="002010CA" w:rsidRDefault="0082662E" w:rsidP="00525E4D">
      <w:pPr>
        <w:numPr>
          <w:ilvl w:val="0"/>
          <w:numId w:val="60"/>
        </w:numPr>
        <w:spacing w:after="240" w:line="276" w:lineRule="auto"/>
        <w:jc w:val="left"/>
      </w:pPr>
      <w:r w:rsidRPr="002010CA">
        <w:t>zahájení stavebních prací,</w:t>
      </w:r>
    </w:p>
    <w:p w14:paraId="22CC7B0A" w14:textId="77777777" w:rsidR="0082662E" w:rsidRPr="002010CA" w:rsidRDefault="0082662E" w:rsidP="00525E4D">
      <w:pPr>
        <w:numPr>
          <w:ilvl w:val="0"/>
          <w:numId w:val="60"/>
        </w:numPr>
        <w:spacing w:after="240" w:line="276" w:lineRule="auto"/>
        <w:jc w:val="left"/>
      </w:pPr>
      <w:r w:rsidRPr="002010CA">
        <w:t xml:space="preserve">dokončení stavebních prací, </w:t>
      </w:r>
    </w:p>
    <w:p w14:paraId="1998F7FE" w14:textId="77777777" w:rsidR="0082662E" w:rsidRPr="002010CA" w:rsidRDefault="0082662E" w:rsidP="00525E4D">
      <w:pPr>
        <w:numPr>
          <w:ilvl w:val="0"/>
          <w:numId w:val="60"/>
        </w:numPr>
        <w:spacing w:after="240" w:line="276" w:lineRule="auto"/>
        <w:jc w:val="left"/>
      </w:pPr>
      <w:r w:rsidRPr="002010CA">
        <w:t>předání a převzetí stavby,</w:t>
      </w:r>
    </w:p>
    <w:p w14:paraId="550188EE" w14:textId="6833D2CB" w:rsidR="0082662E" w:rsidRPr="002010CA" w:rsidRDefault="0082662E" w:rsidP="00525E4D">
      <w:pPr>
        <w:numPr>
          <w:ilvl w:val="0"/>
          <w:numId w:val="60"/>
        </w:numPr>
        <w:spacing w:after="240" w:line="276" w:lineRule="auto"/>
        <w:jc w:val="left"/>
      </w:pPr>
      <w:r w:rsidRPr="002010CA">
        <w:t>počátku běhu záruční lhůty.</w:t>
      </w:r>
    </w:p>
    <w:p w14:paraId="36EF015B"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t>Obchodní podmínky stanoví způsob předání a převzetí díla.</w:t>
      </w:r>
    </w:p>
    <w:p w14:paraId="359E299C" w14:textId="77777777" w:rsidR="0082662E" w:rsidRPr="002010CA" w:rsidRDefault="0082662E" w:rsidP="00D62D8C">
      <w:pPr>
        <w:pStyle w:val="Mjstyl3"/>
        <w:numPr>
          <w:ilvl w:val="0"/>
          <w:numId w:val="63"/>
        </w:numPr>
        <w:rPr>
          <w:b/>
        </w:rPr>
      </w:pPr>
      <w:r w:rsidRPr="002010CA">
        <w:rPr>
          <w:b/>
        </w:rPr>
        <w:t>Povinnosti objednatele</w:t>
      </w:r>
    </w:p>
    <w:p w14:paraId="0FAF0A16" w14:textId="2FED2D08" w:rsidR="0082662E" w:rsidRPr="002010CA" w:rsidRDefault="0082662E" w:rsidP="00525E4D">
      <w:pPr>
        <w:pStyle w:val="Zkladntext"/>
        <w:keepLines w:val="0"/>
        <w:numPr>
          <w:ilvl w:val="1"/>
          <w:numId w:val="40"/>
        </w:numPr>
        <w:spacing w:after="240" w:line="276" w:lineRule="auto"/>
        <w:rPr>
          <w:rFonts w:ascii="Arial" w:hAnsi="Arial" w:cs="Arial"/>
          <w:sz w:val="22"/>
          <w:szCs w:val="22"/>
        </w:rPr>
      </w:pPr>
      <w:r w:rsidRPr="002010CA">
        <w:rPr>
          <w:rFonts w:ascii="Arial" w:hAnsi="Arial" w:cs="Arial"/>
          <w:sz w:val="22"/>
          <w:szCs w:val="22"/>
        </w:rPr>
        <w:t xml:space="preserve">Obchodní podmínky obsahují ujednání o předání a převzetí příslušné dokumentace dle vyhlášky č. </w:t>
      </w:r>
      <w:r w:rsidR="0036562F">
        <w:rPr>
          <w:rFonts w:ascii="Arial" w:hAnsi="Arial" w:cs="Arial"/>
          <w:sz w:val="22"/>
          <w:szCs w:val="22"/>
        </w:rPr>
        <w:t>169</w:t>
      </w:r>
      <w:r w:rsidRPr="002010CA">
        <w:rPr>
          <w:rFonts w:ascii="Arial" w:hAnsi="Arial" w:cs="Arial"/>
          <w:sz w:val="22"/>
          <w:szCs w:val="22"/>
        </w:rPr>
        <w:t>/</w:t>
      </w:r>
      <w:r w:rsidR="0036562F" w:rsidRPr="002010CA">
        <w:rPr>
          <w:rFonts w:ascii="Arial" w:hAnsi="Arial" w:cs="Arial"/>
          <w:sz w:val="22"/>
          <w:szCs w:val="22"/>
        </w:rPr>
        <w:t>201</w:t>
      </w:r>
      <w:r w:rsidR="0036562F">
        <w:rPr>
          <w:rFonts w:ascii="Arial" w:hAnsi="Arial" w:cs="Arial"/>
          <w:sz w:val="22"/>
          <w:szCs w:val="22"/>
        </w:rPr>
        <w:t>6</w:t>
      </w:r>
      <w:r w:rsidR="0036562F" w:rsidRPr="002010CA">
        <w:rPr>
          <w:rFonts w:ascii="Arial" w:hAnsi="Arial" w:cs="Arial"/>
          <w:sz w:val="22"/>
          <w:szCs w:val="22"/>
        </w:rPr>
        <w:t xml:space="preserve"> </w:t>
      </w:r>
      <w:r w:rsidRPr="002010CA">
        <w:rPr>
          <w:rFonts w:ascii="Arial" w:hAnsi="Arial" w:cs="Arial"/>
          <w:sz w:val="22"/>
          <w:szCs w:val="22"/>
        </w:rPr>
        <w:t>Sb.</w:t>
      </w:r>
    </w:p>
    <w:p w14:paraId="49229B40" w14:textId="77777777" w:rsidR="0082662E" w:rsidRPr="002010CA" w:rsidRDefault="0082662E" w:rsidP="00525E4D">
      <w:pPr>
        <w:pStyle w:val="Zkladntext"/>
        <w:keepLines w:val="0"/>
        <w:numPr>
          <w:ilvl w:val="1"/>
          <w:numId w:val="40"/>
        </w:numPr>
        <w:spacing w:after="240" w:line="276" w:lineRule="auto"/>
        <w:rPr>
          <w:rFonts w:ascii="Arial" w:hAnsi="Arial" w:cs="Arial"/>
          <w:sz w:val="22"/>
          <w:szCs w:val="22"/>
        </w:rPr>
      </w:pPr>
      <w:r w:rsidRPr="002010CA">
        <w:rPr>
          <w:rFonts w:ascii="Arial" w:hAnsi="Arial" w:cs="Arial"/>
          <w:sz w:val="22"/>
          <w:szCs w:val="22"/>
        </w:rPr>
        <w:t>Obchodní podmínky potvrzují odpovědnost objednatele za správnost a úplnost předané příslušné dokumentace a nesmí přenášet tuto odpovědnost žádnou formou na zhotovitele.</w:t>
      </w:r>
    </w:p>
    <w:p w14:paraId="4FAAB500" w14:textId="77777777" w:rsidR="0082662E" w:rsidRPr="002010CA" w:rsidRDefault="0082662E" w:rsidP="00525E4D">
      <w:pPr>
        <w:pStyle w:val="Zkladntext"/>
        <w:keepLines w:val="0"/>
        <w:numPr>
          <w:ilvl w:val="1"/>
          <w:numId w:val="40"/>
        </w:numPr>
        <w:spacing w:after="240" w:line="276" w:lineRule="auto"/>
        <w:rPr>
          <w:rFonts w:ascii="Arial" w:hAnsi="Arial" w:cs="Arial"/>
          <w:sz w:val="22"/>
          <w:szCs w:val="22"/>
        </w:rPr>
      </w:pPr>
      <w:r w:rsidRPr="002010CA">
        <w:rPr>
          <w:rFonts w:ascii="Arial" w:hAnsi="Arial" w:cs="Arial"/>
          <w:sz w:val="22"/>
          <w:szCs w:val="22"/>
        </w:rPr>
        <w:t>Obchodní podmínky musí stanovit povinnost objednatele, pokud to vyplývá ze zvláštních právních předpisů, jmenovat koordinátora bezpečnosti práce na staveništi. Tuto povinnost nesmí objednatel žádnou formou přenášet na zhotovitele.</w:t>
      </w:r>
    </w:p>
    <w:p w14:paraId="762A221C" w14:textId="77777777" w:rsidR="0082662E" w:rsidRPr="002010CA" w:rsidRDefault="0082662E" w:rsidP="00D62D8C">
      <w:pPr>
        <w:pStyle w:val="Mjstyl3"/>
        <w:numPr>
          <w:ilvl w:val="0"/>
          <w:numId w:val="63"/>
        </w:numPr>
        <w:rPr>
          <w:b/>
        </w:rPr>
      </w:pPr>
      <w:r w:rsidRPr="002010CA">
        <w:rPr>
          <w:b/>
        </w:rPr>
        <w:t>Povinnosti zhotovitele</w:t>
      </w:r>
    </w:p>
    <w:p w14:paraId="496B960A" w14:textId="77777777"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Obchodní podmínky stanoví povinnost zhotovitele umožnit výkon technického dozoru stavebníka a autorského dozoru projektanta, případně výkon činnosti koordinátora bezpečnosti a ochrany zdraví při práci na staveništi, pokud to stanoví jiný právní předpis.</w:t>
      </w:r>
    </w:p>
    <w:p w14:paraId="3F67DFDD" w14:textId="51FED342"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 xml:space="preserve">Obchodní podmínky musí stanovit, že změnit </w:t>
      </w:r>
      <w:r w:rsidR="008025F1">
        <w:rPr>
          <w:rFonts w:ascii="Arial" w:hAnsi="Arial" w:cs="Arial"/>
          <w:sz w:val="22"/>
          <w:szCs w:val="22"/>
        </w:rPr>
        <w:t>pod</w:t>
      </w:r>
      <w:r w:rsidR="008025F1" w:rsidRPr="002010CA">
        <w:rPr>
          <w:rFonts w:ascii="Arial" w:hAnsi="Arial" w:cs="Arial"/>
          <w:sz w:val="22"/>
          <w:szCs w:val="22"/>
        </w:rPr>
        <w:t>dodavatele</w:t>
      </w:r>
      <w:r w:rsidRPr="002010CA">
        <w:rPr>
          <w:rFonts w:ascii="Arial" w:hAnsi="Arial" w:cs="Arial"/>
          <w:sz w:val="22"/>
          <w:szCs w:val="22"/>
        </w:rPr>
        <w:t xml:space="preserve">, pomocí kterého zhotovitel prokazoval v zadávacím řízení splnění kvalifikace, je možné jen ve výjimečných případech </w:t>
      </w:r>
      <w:r w:rsidRPr="002010CA">
        <w:rPr>
          <w:rFonts w:ascii="Arial" w:hAnsi="Arial" w:cs="Arial"/>
          <w:sz w:val="22"/>
          <w:szCs w:val="22"/>
        </w:rPr>
        <w:lastRenderedPageBreak/>
        <w:t xml:space="preserve">se souhlasem objednatele. Nový </w:t>
      </w:r>
      <w:r w:rsidR="0036562F">
        <w:rPr>
          <w:rFonts w:ascii="Arial" w:hAnsi="Arial" w:cs="Arial"/>
          <w:sz w:val="22"/>
          <w:szCs w:val="22"/>
        </w:rPr>
        <w:t>pod</w:t>
      </w:r>
      <w:r w:rsidR="0036562F" w:rsidRPr="002010CA">
        <w:rPr>
          <w:rFonts w:ascii="Arial" w:hAnsi="Arial" w:cs="Arial"/>
          <w:sz w:val="22"/>
          <w:szCs w:val="22"/>
        </w:rPr>
        <w:t xml:space="preserve">dodavatel </w:t>
      </w:r>
      <w:r w:rsidRPr="002010CA">
        <w:rPr>
          <w:rFonts w:ascii="Arial" w:hAnsi="Arial" w:cs="Arial"/>
          <w:sz w:val="22"/>
          <w:szCs w:val="22"/>
        </w:rPr>
        <w:t xml:space="preserve">musí splňovat kvalifikaci minimálně v rozsahu, v jakém byla prokázána v zadávacím řízení. </w:t>
      </w:r>
    </w:p>
    <w:p w14:paraId="0F040026" w14:textId="37FB6F62"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 xml:space="preserve">Obchodní podmínky mohou podmínit změnu dalších </w:t>
      </w:r>
      <w:r w:rsidR="0036562F">
        <w:rPr>
          <w:rFonts w:ascii="Arial" w:hAnsi="Arial" w:cs="Arial"/>
          <w:sz w:val="22"/>
          <w:szCs w:val="22"/>
        </w:rPr>
        <w:t>pod</w:t>
      </w:r>
      <w:r w:rsidR="0036562F" w:rsidRPr="002010CA">
        <w:rPr>
          <w:rFonts w:ascii="Arial" w:hAnsi="Arial" w:cs="Arial"/>
          <w:sz w:val="22"/>
          <w:szCs w:val="22"/>
        </w:rPr>
        <w:t>dodavatelů</w:t>
      </w:r>
      <w:r w:rsidRPr="002010CA">
        <w:rPr>
          <w:rFonts w:ascii="Arial" w:hAnsi="Arial" w:cs="Arial"/>
          <w:sz w:val="22"/>
          <w:szCs w:val="22"/>
        </w:rPr>
        <w:t>, které zhotovitel uvedl ve své nabídce, souhlasem objednatele. Objednatel však nesmí tento souhlas bez závažného důvodu odepřít.</w:t>
      </w:r>
    </w:p>
    <w:p w14:paraId="278663A2" w14:textId="77777777"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Obchodní podmínky nesmí ukládat odpovědnost zhotoviteli za správnost a úplnost objednatelem předané příslušné dokumentace a zahrnutí případných vad dokumentace do ceny díla</w:t>
      </w:r>
      <w:r w:rsidR="00B830EE" w:rsidRPr="002010CA">
        <w:rPr>
          <w:rFonts w:ascii="Arial" w:hAnsi="Arial" w:cs="Arial"/>
          <w:sz w:val="22"/>
          <w:szCs w:val="22"/>
        </w:rPr>
        <w:t>.</w:t>
      </w:r>
      <w:r w:rsidRPr="002010CA">
        <w:rPr>
          <w:rFonts w:ascii="Arial" w:hAnsi="Arial" w:cs="Arial"/>
          <w:sz w:val="22"/>
          <w:szCs w:val="22"/>
        </w:rPr>
        <w:t xml:space="preserve"> </w:t>
      </w:r>
    </w:p>
    <w:p w14:paraId="15CB20D0" w14:textId="77777777" w:rsidR="0082662E" w:rsidRPr="002010CA" w:rsidRDefault="0082662E" w:rsidP="00D62D8C">
      <w:pPr>
        <w:pStyle w:val="Mjstyl3"/>
        <w:numPr>
          <w:ilvl w:val="0"/>
          <w:numId w:val="63"/>
        </w:numPr>
        <w:rPr>
          <w:b/>
        </w:rPr>
      </w:pPr>
      <w:bookmarkStart w:id="257" w:name="_Toc118174069"/>
      <w:bookmarkStart w:id="258" w:name="_Toc152988765"/>
      <w:r w:rsidRPr="002010CA">
        <w:rPr>
          <w:b/>
        </w:rPr>
        <w:t>Předmět díla</w:t>
      </w:r>
      <w:bookmarkEnd w:id="257"/>
      <w:bookmarkEnd w:id="258"/>
    </w:p>
    <w:p w14:paraId="2CB6918C" w14:textId="77777777" w:rsidR="0082662E" w:rsidRPr="002010CA" w:rsidRDefault="0082662E" w:rsidP="00525E4D">
      <w:pPr>
        <w:pStyle w:val="Zkladntext"/>
        <w:keepLines w:val="0"/>
        <w:numPr>
          <w:ilvl w:val="1"/>
          <w:numId w:val="41"/>
        </w:numPr>
        <w:spacing w:after="240" w:line="276" w:lineRule="auto"/>
        <w:rPr>
          <w:rFonts w:ascii="Arial" w:hAnsi="Arial" w:cs="Arial"/>
          <w:sz w:val="22"/>
          <w:szCs w:val="22"/>
        </w:rPr>
      </w:pPr>
      <w:r w:rsidRPr="002010CA">
        <w:rPr>
          <w:rFonts w:ascii="Arial" w:hAnsi="Arial" w:cs="Arial"/>
          <w:sz w:val="22"/>
          <w:szCs w:val="22"/>
        </w:rPr>
        <w:t>Předmětem díla může být také zpracování dokumentace skutečného provedení stavby.</w:t>
      </w:r>
    </w:p>
    <w:p w14:paraId="72FA745C" w14:textId="77777777" w:rsidR="0082662E" w:rsidRPr="002010CA" w:rsidRDefault="0082662E" w:rsidP="00525E4D">
      <w:pPr>
        <w:pStyle w:val="Zkladntext"/>
        <w:keepLines w:val="0"/>
        <w:numPr>
          <w:ilvl w:val="1"/>
          <w:numId w:val="41"/>
        </w:numPr>
        <w:spacing w:after="240" w:line="276" w:lineRule="auto"/>
        <w:rPr>
          <w:rFonts w:ascii="Arial" w:hAnsi="Arial" w:cs="Arial"/>
          <w:sz w:val="22"/>
          <w:szCs w:val="22"/>
        </w:rPr>
      </w:pPr>
      <w:r w:rsidRPr="002010CA">
        <w:rPr>
          <w:rFonts w:ascii="Arial" w:hAnsi="Arial" w:cs="Arial"/>
          <w:sz w:val="22"/>
          <w:szCs w:val="22"/>
        </w:rPr>
        <w:t xml:space="preserve">Předmětem díla může být také geodetické zaměření skutečného provedení stavby. </w:t>
      </w:r>
    </w:p>
    <w:p w14:paraId="0D4ED8B9" w14:textId="77777777" w:rsidR="0082662E" w:rsidRPr="002010CA" w:rsidRDefault="0082662E" w:rsidP="00525E4D">
      <w:pPr>
        <w:pStyle w:val="Zkladntext"/>
        <w:keepLines w:val="0"/>
        <w:numPr>
          <w:ilvl w:val="1"/>
          <w:numId w:val="41"/>
        </w:numPr>
        <w:spacing w:after="240" w:line="276" w:lineRule="auto"/>
        <w:rPr>
          <w:rFonts w:ascii="Arial" w:hAnsi="Arial" w:cs="Arial"/>
          <w:sz w:val="22"/>
          <w:szCs w:val="22"/>
        </w:rPr>
      </w:pPr>
      <w:r w:rsidRPr="002010CA">
        <w:rPr>
          <w:rFonts w:ascii="Arial" w:hAnsi="Arial" w:cs="Arial"/>
          <w:sz w:val="22"/>
          <w:szCs w:val="22"/>
        </w:rPr>
        <w:t>Předmětem díla mohou být i další činnosti související se zhotovením stavby, jejichž provedení objednatel požaduje.</w:t>
      </w:r>
    </w:p>
    <w:p w14:paraId="49DED801" w14:textId="77777777" w:rsidR="0082662E" w:rsidRPr="002010CA" w:rsidRDefault="0082662E" w:rsidP="00D62D8C">
      <w:pPr>
        <w:pStyle w:val="Mjstyl3"/>
        <w:numPr>
          <w:ilvl w:val="0"/>
          <w:numId w:val="63"/>
        </w:numPr>
        <w:rPr>
          <w:b/>
        </w:rPr>
      </w:pPr>
      <w:r w:rsidRPr="002010CA">
        <w:rPr>
          <w:b/>
        </w:rPr>
        <w:t>Cena díla</w:t>
      </w:r>
    </w:p>
    <w:p w14:paraId="05117728" w14:textId="77777777" w:rsidR="0082662E" w:rsidRPr="002010CA" w:rsidRDefault="0082662E" w:rsidP="00525E4D">
      <w:pPr>
        <w:pStyle w:val="Zkladntext"/>
        <w:keepLines w:val="0"/>
        <w:numPr>
          <w:ilvl w:val="1"/>
          <w:numId w:val="42"/>
        </w:numPr>
        <w:spacing w:after="240" w:line="276" w:lineRule="auto"/>
        <w:rPr>
          <w:rFonts w:ascii="Arial" w:hAnsi="Arial" w:cs="Arial"/>
          <w:sz w:val="22"/>
          <w:szCs w:val="22"/>
        </w:rPr>
      </w:pPr>
      <w:r w:rsidRPr="002010CA">
        <w:rPr>
          <w:rFonts w:ascii="Arial" w:hAnsi="Arial" w:cs="Arial"/>
          <w:sz w:val="22"/>
          <w:szCs w:val="22"/>
        </w:rPr>
        <w:t>Obchodní podmínky musí definovat obsah sjednané ceny.</w:t>
      </w:r>
    </w:p>
    <w:p w14:paraId="0A14F660" w14:textId="43ECC55D" w:rsidR="0082662E" w:rsidRPr="002010CA" w:rsidRDefault="0082662E" w:rsidP="00525E4D">
      <w:pPr>
        <w:pStyle w:val="Zkladntext"/>
        <w:keepLines w:val="0"/>
        <w:numPr>
          <w:ilvl w:val="1"/>
          <w:numId w:val="42"/>
        </w:numPr>
        <w:spacing w:after="240" w:line="276" w:lineRule="auto"/>
        <w:rPr>
          <w:rFonts w:ascii="Arial" w:hAnsi="Arial" w:cs="Arial"/>
          <w:sz w:val="22"/>
          <w:szCs w:val="22"/>
        </w:rPr>
      </w:pPr>
      <w:r w:rsidRPr="002010CA">
        <w:rPr>
          <w:rFonts w:ascii="Arial" w:hAnsi="Arial" w:cs="Arial"/>
          <w:sz w:val="22"/>
          <w:szCs w:val="22"/>
        </w:rPr>
        <w:t xml:space="preserve">Ceny uvedené zhotovitelem v položkovém rozpočtu musí obsahovat všechny náklady související se zhotovením díla, vedlejší náklady související s umístěním stavby, zařízením staveniště a také ostatní náklady souvisejícími s plněním </w:t>
      </w:r>
      <w:r w:rsidR="007A5825" w:rsidRPr="002010CA">
        <w:rPr>
          <w:rFonts w:ascii="Arial" w:hAnsi="Arial" w:cs="Arial"/>
          <w:sz w:val="22"/>
          <w:szCs w:val="22"/>
        </w:rPr>
        <w:t xml:space="preserve">zadávacích </w:t>
      </w:r>
      <w:r w:rsidRPr="002010CA">
        <w:rPr>
          <w:rFonts w:ascii="Arial" w:hAnsi="Arial" w:cs="Arial"/>
          <w:sz w:val="22"/>
          <w:szCs w:val="22"/>
        </w:rPr>
        <w:t>podmínek.</w:t>
      </w:r>
    </w:p>
    <w:p w14:paraId="6A1CD1C6" w14:textId="77777777" w:rsidR="0082662E" w:rsidRPr="002010CA" w:rsidRDefault="0082662E" w:rsidP="00D62D8C">
      <w:pPr>
        <w:pStyle w:val="Mjstyl3"/>
        <w:numPr>
          <w:ilvl w:val="0"/>
          <w:numId w:val="63"/>
        </w:numPr>
        <w:rPr>
          <w:b/>
        </w:rPr>
      </w:pPr>
      <w:r w:rsidRPr="002010CA">
        <w:rPr>
          <w:b/>
        </w:rPr>
        <w:t>Změna ceny díla</w:t>
      </w:r>
    </w:p>
    <w:p w14:paraId="6EA895FC"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Obchodní podmínky musí obsahovat ujednání pro případnou změnu ceny jestliže:</w:t>
      </w:r>
    </w:p>
    <w:p w14:paraId="548EC474" w14:textId="77777777" w:rsidR="0082662E" w:rsidRPr="002010CA" w:rsidRDefault="0082662E" w:rsidP="00525E4D">
      <w:pPr>
        <w:numPr>
          <w:ilvl w:val="0"/>
          <w:numId w:val="2"/>
        </w:numPr>
        <w:spacing w:after="240" w:line="276" w:lineRule="auto"/>
        <w:jc w:val="left"/>
      </w:pPr>
      <w:r w:rsidRPr="002010CA">
        <w:t>objednatel požaduje práce, které nejsou v předmětu díla</w:t>
      </w:r>
    </w:p>
    <w:p w14:paraId="0413832A" w14:textId="77777777" w:rsidR="0082662E" w:rsidRPr="002010CA" w:rsidRDefault="0082662E" w:rsidP="00525E4D">
      <w:pPr>
        <w:numPr>
          <w:ilvl w:val="0"/>
          <w:numId w:val="2"/>
        </w:numPr>
        <w:spacing w:after="240" w:line="276" w:lineRule="auto"/>
        <w:jc w:val="left"/>
      </w:pPr>
      <w:r w:rsidRPr="002010CA">
        <w:t>objednatel požaduje vypustit některé práce předmětu díla</w:t>
      </w:r>
    </w:p>
    <w:p w14:paraId="7B9BA0BF" w14:textId="0A24A847" w:rsidR="0082662E" w:rsidRPr="002010CA" w:rsidRDefault="0082662E" w:rsidP="00525E4D">
      <w:pPr>
        <w:numPr>
          <w:ilvl w:val="0"/>
          <w:numId w:val="2"/>
        </w:numPr>
        <w:spacing w:after="240" w:line="276" w:lineRule="auto"/>
        <w:jc w:val="left"/>
      </w:pPr>
      <w:r w:rsidRPr="002010CA">
        <w:t xml:space="preserve">při realizaci se zjistí skutečnosti, které nebyly v době podpisu smlouvy známy a </w:t>
      </w:r>
      <w:r w:rsidR="00603418" w:rsidRPr="002010CA">
        <w:t xml:space="preserve">zhotovitel </w:t>
      </w:r>
      <w:r w:rsidRPr="002010CA">
        <w:t>je nezavinil ani nemohl předvídat a mají vliv na cenu díla</w:t>
      </w:r>
    </w:p>
    <w:p w14:paraId="763BB77C" w14:textId="1A5A31D1" w:rsidR="002D6762" w:rsidRPr="002010CA" w:rsidRDefault="0082662E" w:rsidP="00525E4D">
      <w:pPr>
        <w:numPr>
          <w:ilvl w:val="0"/>
          <w:numId w:val="2"/>
        </w:numPr>
        <w:spacing w:after="240" w:line="276" w:lineRule="auto"/>
        <w:jc w:val="left"/>
      </w:pPr>
      <w:r w:rsidRPr="002010CA">
        <w:t xml:space="preserve">při realizaci se zjistí skutečnosti odlišné od dokumentace předané objednatelem (neodpovídající geologické </w:t>
      </w:r>
      <w:proofErr w:type="gramStart"/>
      <w:r w:rsidRPr="002010CA">
        <w:t>údaje,</w:t>
      </w:r>
      <w:proofErr w:type="gramEnd"/>
      <w:r w:rsidRPr="002010CA">
        <w:t xml:space="preserve"> apod</w:t>
      </w:r>
      <w:r w:rsidR="00393DDB">
        <w:t>.</w:t>
      </w:r>
      <w:r w:rsidRPr="002010CA">
        <w:t>).</w:t>
      </w:r>
    </w:p>
    <w:p w14:paraId="6BFAF5F2" w14:textId="1EC51F7E"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Obchodní podmínky musí obsahovat i způsob sjednání změny ceny díla</w:t>
      </w:r>
      <w:r w:rsidR="0036562F" w:rsidRPr="0036562F">
        <w:rPr>
          <w:rFonts w:ascii="Arial" w:hAnsi="Arial" w:cs="Arial"/>
          <w:sz w:val="22"/>
          <w:szCs w:val="22"/>
        </w:rPr>
        <w:t xml:space="preserve"> v souladu s</w:t>
      </w:r>
      <w:r w:rsidR="00393DDB">
        <w:rPr>
          <w:rFonts w:ascii="Arial" w:hAnsi="Arial" w:cs="Arial"/>
          <w:sz w:val="22"/>
          <w:szCs w:val="22"/>
        </w:rPr>
        <w:t> </w:t>
      </w:r>
      <w:r w:rsidR="0036562F" w:rsidRPr="0036562F">
        <w:rPr>
          <w:rFonts w:ascii="Arial" w:hAnsi="Arial" w:cs="Arial"/>
          <w:sz w:val="22"/>
          <w:szCs w:val="22"/>
        </w:rPr>
        <w:t>platnými právními předpisy, nabídkou a zadávací dokumentací</w:t>
      </w:r>
      <w:r w:rsidRPr="002010CA">
        <w:rPr>
          <w:rFonts w:ascii="Arial" w:hAnsi="Arial" w:cs="Arial"/>
          <w:sz w:val="22"/>
          <w:szCs w:val="22"/>
        </w:rPr>
        <w:t xml:space="preserve">. </w:t>
      </w:r>
    </w:p>
    <w:p w14:paraId="15BA4651"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Obchodní podmínky musí stanovit, že v případě změn u prací, které jsou obsaženy v položkovém rozpočtu, bude změna ceny stanovena na základě jednotkové ceny dané práce v položkovém rozpočtu.</w:t>
      </w:r>
    </w:p>
    <w:p w14:paraId="26285F94"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V případě změn u prací, které nejsou v položkovém rozpočtu uvedeny, musí obchodní podmínky stanovit způsob stanovení ceny (např. odkazem na jednotkové ceny v obecně dostupné cenové soustavě).</w:t>
      </w:r>
    </w:p>
    <w:p w14:paraId="75E7758C"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lastRenderedPageBreak/>
        <w:t xml:space="preserve">Obchodní podmínky nesmí obsahovat v souvislosti s dodatečnými stavebními pracemi postup či způsob sjednání ceny, který by byl v rozporu s příslušnými ustanoveními </w:t>
      </w:r>
      <w:r w:rsidR="002D6762" w:rsidRPr="002010CA">
        <w:rPr>
          <w:rFonts w:ascii="Arial" w:hAnsi="Arial" w:cs="Arial"/>
          <w:sz w:val="22"/>
          <w:szCs w:val="22"/>
        </w:rPr>
        <w:t>ZVZ</w:t>
      </w:r>
      <w:r w:rsidR="00050542" w:rsidRPr="002010CA">
        <w:rPr>
          <w:rFonts w:ascii="Arial" w:hAnsi="Arial" w:cs="Arial"/>
          <w:sz w:val="22"/>
          <w:szCs w:val="22"/>
        </w:rPr>
        <w:t>/ZZVZ</w:t>
      </w:r>
      <w:r w:rsidRPr="002010CA">
        <w:rPr>
          <w:rFonts w:ascii="Arial" w:hAnsi="Arial" w:cs="Arial"/>
          <w:sz w:val="22"/>
          <w:szCs w:val="22"/>
        </w:rPr>
        <w:t>, či kterými by mohlo dojít k podstatné změně práv a povinností vyplývajících ze smlouvy.</w:t>
      </w:r>
    </w:p>
    <w:p w14:paraId="3F4F945F" w14:textId="77777777" w:rsidR="0082662E" w:rsidRPr="002010CA" w:rsidRDefault="0082662E" w:rsidP="00D62D8C">
      <w:pPr>
        <w:pStyle w:val="Mjstyl3"/>
        <w:numPr>
          <w:ilvl w:val="0"/>
          <w:numId w:val="63"/>
        </w:numPr>
        <w:rPr>
          <w:b/>
        </w:rPr>
      </w:pPr>
      <w:bookmarkStart w:id="259" w:name="_Toc107989849"/>
      <w:bookmarkStart w:id="260" w:name="_Toc107990124"/>
      <w:bookmarkStart w:id="261" w:name="_Toc107990277"/>
      <w:bookmarkStart w:id="262" w:name="_Toc107991226"/>
      <w:bookmarkStart w:id="263" w:name="_Toc118174080"/>
      <w:bookmarkStart w:id="264" w:name="_Toc152988772"/>
      <w:r w:rsidRPr="002010CA">
        <w:rPr>
          <w:b/>
        </w:rPr>
        <w:t>Platební podmínky</w:t>
      </w:r>
    </w:p>
    <w:bookmarkEnd w:id="259"/>
    <w:bookmarkEnd w:id="260"/>
    <w:bookmarkEnd w:id="261"/>
    <w:bookmarkEnd w:id="262"/>
    <w:bookmarkEnd w:id="263"/>
    <w:bookmarkEnd w:id="264"/>
    <w:p w14:paraId="6AFBDF85" w14:textId="77777777" w:rsidR="0082662E" w:rsidRPr="002010CA" w:rsidRDefault="0082662E" w:rsidP="00525E4D">
      <w:pPr>
        <w:pStyle w:val="Zkladntext"/>
        <w:keepLines w:val="0"/>
        <w:numPr>
          <w:ilvl w:val="1"/>
          <w:numId w:val="44"/>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s výjimkou objektivně odůvodněných případů, že cena díla bude hrazena průběžně na základě daňových dokladů (faktur) vystavených zhotovitelem zpravidla jedenkrát měsíčně, přičemž datem zdanitelného plnění je poslední den příslušného měsíce.</w:t>
      </w:r>
    </w:p>
    <w:p w14:paraId="5BBAD771" w14:textId="77777777" w:rsidR="0082662E" w:rsidRPr="002010CA" w:rsidRDefault="0082662E" w:rsidP="00525E4D">
      <w:pPr>
        <w:pStyle w:val="Zkladntext"/>
        <w:keepLines w:val="0"/>
        <w:numPr>
          <w:ilvl w:val="1"/>
          <w:numId w:val="44"/>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že objednatelem odsouhlasený soupis provedených prací je součástí faktury. Bez tohoto soupisu je faktura neúplná. </w:t>
      </w:r>
    </w:p>
    <w:p w14:paraId="29E7FA12" w14:textId="77777777" w:rsidR="0082662E" w:rsidRPr="002010CA" w:rsidRDefault="0082662E" w:rsidP="00525E4D">
      <w:pPr>
        <w:pStyle w:val="Zkladntext"/>
        <w:keepLines w:val="0"/>
        <w:numPr>
          <w:ilvl w:val="1"/>
          <w:numId w:val="44"/>
        </w:numPr>
        <w:spacing w:after="240" w:line="276" w:lineRule="auto"/>
        <w:ind w:left="709" w:hanging="709"/>
        <w:rPr>
          <w:rFonts w:ascii="Arial" w:hAnsi="Arial" w:cs="Arial"/>
          <w:sz w:val="22"/>
          <w:szCs w:val="22"/>
        </w:rPr>
      </w:pPr>
      <w:r w:rsidRPr="002010CA">
        <w:rPr>
          <w:rFonts w:ascii="Arial" w:hAnsi="Arial" w:cs="Arial"/>
          <w:sz w:val="22"/>
          <w:szCs w:val="22"/>
        </w:rPr>
        <w:t>Pokud obchodní podmínky stanoví požadavek na zajištění plnění závazku za řádné dokončení díla formou zádržného, pak lze zádržné uplatnit až po úhradě sjednané ceny snížené o sjednané zádržné.</w:t>
      </w:r>
    </w:p>
    <w:p w14:paraId="6CAC3E86" w14:textId="77777777" w:rsidR="0082662E" w:rsidRPr="002010CA" w:rsidRDefault="0082662E" w:rsidP="00D62D8C">
      <w:pPr>
        <w:pStyle w:val="Mjstyl3"/>
        <w:numPr>
          <w:ilvl w:val="0"/>
          <w:numId w:val="63"/>
        </w:numPr>
        <w:rPr>
          <w:b/>
        </w:rPr>
      </w:pPr>
      <w:r w:rsidRPr="002010CA">
        <w:rPr>
          <w:b/>
        </w:rPr>
        <w:t>Lhůty splatnosti</w:t>
      </w:r>
    </w:p>
    <w:p w14:paraId="26E78B13" w14:textId="77777777" w:rsidR="0082662E" w:rsidRPr="002010CA" w:rsidRDefault="0082662E" w:rsidP="00525E4D">
      <w:pPr>
        <w:pStyle w:val="Zkladntext"/>
        <w:keepLines w:val="0"/>
        <w:numPr>
          <w:ilvl w:val="1"/>
          <w:numId w:val="45"/>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splatnost daňových dokladů (faktur) za provedené práce, dodávky a služby ve lhůtě, která nesmí být delší než 30 dnů od data doručení faktury objednateli, případně v jiné lhůtě stanovené ŘO.</w:t>
      </w:r>
    </w:p>
    <w:p w14:paraId="739ABB63" w14:textId="77777777" w:rsidR="0082662E" w:rsidRPr="002010CA" w:rsidRDefault="0082662E" w:rsidP="00D62D8C">
      <w:pPr>
        <w:pStyle w:val="Mjstyl3"/>
        <w:numPr>
          <w:ilvl w:val="0"/>
          <w:numId w:val="63"/>
        </w:numPr>
        <w:rPr>
          <w:b/>
        </w:rPr>
      </w:pPr>
      <w:r w:rsidRPr="002010CA">
        <w:rPr>
          <w:b/>
        </w:rPr>
        <w:t>Pojištění zhotovitele – odpovědnost za škodu způsobenou třetím osobám</w:t>
      </w:r>
    </w:p>
    <w:p w14:paraId="1213B73C" w14:textId="77777777" w:rsidR="0082662E" w:rsidRPr="002010CA" w:rsidRDefault="0082662E" w:rsidP="00525E4D">
      <w:pPr>
        <w:pStyle w:val="Zkladntext"/>
        <w:keepLines w:val="0"/>
        <w:numPr>
          <w:ilvl w:val="1"/>
          <w:numId w:val="46"/>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povinnost zhotovitele být pojištěn proti škodám způsobeným jeho činností včetně možných škod způsobených pracovníky zhotovitele, a to ve výši odpovídající možným rizikům ve vztahu k charakteru stavby a jejímu okolí, a to po celou dobu provádění díla.</w:t>
      </w:r>
    </w:p>
    <w:p w14:paraId="72DA0AD7" w14:textId="77777777" w:rsidR="0082662E" w:rsidRPr="002010CA" w:rsidRDefault="0082662E" w:rsidP="00525E4D">
      <w:pPr>
        <w:pStyle w:val="Zkladntext"/>
        <w:keepLines w:val="0"/>
        <w:numPr>
          <w:ilvl w:val="1"/>
          <w:numId w:val="46"/>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požadavek na předložení pojistné smlouvy zhotovitelem a stanovit termín pro její předložení v návaznosti na uzavření smlouvy na plnění veřejné zakázky nebo zakázky.</w:t>
      </w:r>
    </w:p>
    <w:p w14:paraId="4C1C6973" w14:textId="77777777" w:rsidR="0082662E" w:rsidRPr="002010CA" w:rsidRDefault="0082662E" w:rsidP="00D62D8C">
      <w:pPr>
        <w:pStyle w:val="Mjstyl3"/>
        <w:numPr>
          <w:ilvl w:val="0"/>
          <w:numId w:val="63"/>
        </w:numPr>
        <w:rPr>
          <w:b/>
        </w:rPr>
      </w:pPr>
      <w:r w:rsidRPr="002010CA">
        <w:rPr>
          <w:b/>
        </w:rPr>
        <w:t>Pojištění díla – stavebně montážní pojištění</w:t>
      </w:r>
    </w:p>
    <w:p w14:paraId="79062C74" w14:textId="77777777" w:rsidR="0082662E" w:rsidRPr="002010CA" w:rsidRDefault="0082662E" w:rsidP="00525E4D">
      <w:pPr>
        <w:pStyle w:val="Zkladntext"/>
        <w:keepLines w:val="0"/>
        <w:numPr>
          <w:ilvl w:val="1"/>
          <w:numId w:val="62"/>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mohou stanovit povinnost zhotovitele pojistit stavební a montážní rizika, která mohou vzniknout v průběhu provádění stavebních nebo montážních prací na celou dobu provádění díla až do termínu předání a převzetí, a to </w:t>
      </w:r>
      <w:r w:rsidR="00050542" w:rsidRPr="002010CA">
        <w:rPr>
          <w:rFonts w:ascii="Arial" w:hAnsi="Arial" w:cs="Arial"/>
          <w:sz w:val="22"/>
          <w:szCs w:val="22"/>
        </w:rPr>
        <w:t xml:space="preserve">na </w:t>
      </w:r>
      <w:r w:rsidRPr="002010CA">
        <w:rPr>
          <w:rFonts w:ascii="Arial" w:hAnsi="Arial" w:cs="Arial"/>
          <w:sz w:val="22"/>
          <w:szCs w:val="22"/>
        </w:rPr>
        <w:t xml:space="preserve">cenu díla. </w:t>
      </w:r>
    </w:p>
    <w:p w14:paraId="7CE44982" w14:textId="6A057AE3" w:rsidR="0082662E" w:rsidRPr="002010CA" w:rsidRDefault="0082662E" w:rsidP="00525E4D">
      <w:pPr>
        <w:pStyle w:val="Zkladntext"/>
        <w:keepLines w:val="0"/>
        <w:numPr>
          <w:ilvl w:val="1"/>
          <w:numId w:val="62"/>
        </w:numPr>
        <w:spacing w:after="240" w:line="276" w:lineRule="auto"/>
        <w:ind w:left="709" w:hanging="709"/>
        <w:rPr>
          <w:rFonts w:ascii="Arial" w:hAnsi="Arial" w:cs="Arial"/>
          <w:sz w:val="22"/>
          <w:szCs w:val="22"/>
        </w:rPr>
      </w:pPr>
      <w:r w:rsidRPr="002010CA">
        <w:rPr>
          <w:rFonts w:ascii="Arial" w:hAnsi="Arial" w:cs="Arial"/>
          <w:sz w:val="22"/>
          <w:szCs w:val="22"/>
        </w:rPr>
        <w:t>Výše pojistné částky a podmínky plnění včetně podílu spoluúčasti musí být v</w:t>
      </w:r>
      <w:r w:rsidR="00393DDB">
        <w:rPr>
          <w:rFonts w:ascii="Arial" w:hAnsi="Arial" w:cs="Arial"/>
          <w:sz w:val="22"/>
          <w:szCs w:val="22"/>
        </w:rPr>
        <w:t> </w:t>
      </w:r>
      <w:r w:rsidRPr="002010CA">
        <w:rPr>
          <w:rFonts w:ascii="Arial" w:hAnsi="Arial" w:cs="Arial"/>
          <w:sz w:val="22"/>
          <w:szCs w:val="22"/>
        </w:rPr>
        <w:t>obchodních podmínkách stanoveny.</w:t>
      </w:r>
    </w:p>
    <w:p w14:paraId="5CE50BAB" w14:textId="77777777" w:rsidR="0082662E" w:rsidRPr="002010CA" w:rsidRDefault="0082662E" w:rsidP="00525E4D">
      <w:pPr>
        <w:pStyle w:val="Zkladntext"/>
        <w:keepLines w:val="0"/>
        <w:numPr>
          <w:ilvl w:val="1"/>
          <w:numId w:val="62"/>
        </w:numPr>
        <w:spacing w:after="240" w:line="276" w:lineRule="auto"/>
        <w:ind w:left="709" w:hanging="709"/>
        <w:rPr>
          <w:rFonts w:ascii="Arial" w:hAnsi="Arial" w:cs="Arial"/>
          <w:sz w:val="22"/>
          <w:szCs w:val="22"/>
        </w:rPr>
      </w:pPr>
      <w:r w:rsidRPr="002010CA">
        <w:rPr>
          <w:rFonts w:ascii="Arial" w:hAnsi="Arial" w:cs="Arial"/>
          <w:sz w:val="22"/>
          <w:szCs w:val="22"/>
        </w:rPr>
        <w:t>Obchodní podmínky musí obsahovat ujednání o předložení pojistné smlouvy zhotovitelem před podpisem smlouvy o dílo, nikoli jako součást</w:t>
      </w:r>
      <w:r w:rsidR="002D6762" w:rsidRPr="002010CA">
        <w:rPr>
          <w:rFonts w:ascii="Arial" w:hAnsi="Arial" w:cs="Arial"/>
          <w:sz w:val="22"/>
          <w:szCs w:val="22"/>
        </w:rPr>
        <w:t>i</w:t>
      </w:r>
      <w:r w:rsidRPr="002010CA">
        <w:rPr>
          <w:rFonts w:ascii="Arial" w:hAnsi="Arial" w:cs="Arial"/>
          <w:sz w:val="22"/>
          <w:szCs w:val="22"/>
        </w:rPr>
        <w:t xml:space="preserve"> nabídky.</w:t>
      </w:r>
    </w:p>
    <w:p w14:paraId="6C4A04B5" w14:textId="77777777" w:rsidR="0082662E" w:rsidRPr="002010CA" w:rsidRDefault="0082662E" w:rsidP="00D62D8C">
      <w:pPr>
        <w:pStyle w:val="Mjstyl3"/>
        <w:numPr>
          <w:ilvl w:val="0"/>
          <w:numId w:val="63"/>
        </w:numPr>
        <w:rPr>
          <w:b/>
        </w:rPr>
      </w:pPr>
      <w:r w:rsidRPr="002010CA">
        <w:rPr>
          <w:b/>
        </w:rPr>
        <w:t>Zajištění závazku za řádné provádění díla</w:t>
      </w:r>
    </w:p>
    <w:p w14:paraId="6EA3960D" w14:textId="3364F42A"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poskytnout objednateli k</w:t>
      </w:r>
      <w:r w:rsidR="00393DDB">
        <w:rPr>
          <w:rFonts w:ascii="Arial" w:hAnsi="Arial" w:cs="Arial"/>
          <w:sz w:val="22"/>
          <w:szCs w:val="22"/>
        </w:rPr>
        <w:t> </w:t>
      </w:r>
      <w:r w:rsidRPr="002010CA">
        <w:rPr>
          <w:rFonts w:ascii="Arial" w:hAnsi="Arial" w:cs="Arial"/>
          <w:sz w:val="22"/>
          <w:szCs w:val="22"/>
        </w:rPr>
        <w:t>zajištění závazku za řádné provádění díla bankovní záruku.</w:t>
      </w:r>
    </w:p>
    <w:p w14:paraId="14C06C22" w14:textId="77777777"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lastRenderedPageBreak/>
        <w:t>Výše požadovaného zajištění nesmí být vyšší než 5 % ze sjednané ceny díla.</w:t>
      </w:r>
    </w:p>
    <w:p w14:paraId="35010E1F" w14:textId="77777777"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v takovém případě musí stanovit podmínky uplatnění nároku z bankovní záruky. </w:t>
      </w:r>
    </w:p>
    <w:p w14:paraId="048796D4" w14:textId="77777777"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t>Obchodní podmínky musí v takovém případě obsahovat ujednání o předložení originálu záruční listiny zhotovitelem v určitém termínu vztaženém k podpisu smlouvy o dílo, nikoli jako součást</w:t>
      </w:r>
      <w:r w:rsidR="002D6762" w:rsidRPr="002010CA">
        <w:rPr>
          <w:rFonts w:ascii="Arial" w:hAnsi="Arial" w:cs="Arial"/>
          <w:sz w:val="22"/>
          <w:szCs w:val="22"/>
        </w:rPr>
        <w:t>i</w:t>
      </w:r>
      <w:r w:rsidRPr="002010CA">
        <w:rPr>
          <w:rFonts w:ascii="Arial" w:hAnsi="Arial" w:cs="Arial"/>
          <w:sz w:val="22"/>
          <w:szCs w:val="22"/>
        </w:rPr>
        <w:t xml:space="preserve"> nabídky.</w:t>
      </w:r>
    </w:p>
    <w:p w14:paraId="261653C6" w14:textId="77777777" w:rsidR="0082662E" w:rsidRPr="002010CA" w:rsidRDefault="0082662E" w:rsidP="00D62D8C">
      <w:pPr>
        <w:pStyle w:val="Mjstyl3"/>
        <w:numPr>
          <w:ilvl w:val="0"/>
          <w:numId w:val="63"/>
        </w:numPr>
        <w:rPr>
          <w:b/>
        </w:rPr>
      </w:pPr>
      <w:r w:rsidRPr="002010CA">
        <w:rPr>
          <w:b/>
        </w:rPr>
        <w:t>Zajištění závazků za řádné dokončení díla</w:t>
      </w:r>
    </w:p>
    <w:p w14:paraId="4198A9C6"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poskytnout objednateli zajištění závazku za řádné dokončení díla ve sjednaném termínu formou zádržného.</w:t>
      </w:r>
    </w:p>
    <w:p w14:paraId="18B5D86A"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t>Výše požadovaného zajištění nesmí být vyšší než 10</w:t>
      </w:r>
      <w:r w:rsidR="002159EF">
        <w:rPr>
          <w:rFonts w:ascii="Arial" w:hAnsi="Arial" w:cs="Arial"/>
          <w:sz w:val="22"/>
          <w:szCs w:val="22"/>
        </w:rPr>
        <w:t xml:space="preserve"> </w:t>
      </w:r>
      <w:r w:rsidRPr="002010CA">
        <w:rPr>
          <w:rFonts w:ascii="Arial" w:hAnsi="Arial" w:cs="Arial"/>
          <w:sz w:val="22"/>
          <w:szCs w:val="22"/>
        </w:rPr>
        <w:t>% ze sjednané ceny díla a objednatel je povinen uhradit zadrženou část v termínu bezodkladně (do 15 dnů) po předání a převzetí díla, případně prodlouženém do doby odstranění vad a nedodělků uvedených v protokolu o předání a převzetí díla.</w:t>
      </w:r>
    </w:p>
    <w:p w14:paraId="133C18ED"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t>Obchodní podmínky musí stanovit podmínky a termín pro uvolnění zádržného.</w:t>
      </w:r>
    </w:p>
    <w:p w14:paraId="0394FB57"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musí umožnit zhotoviteli nahradit zádržné bankovní zárukou. </w:t>
      </w:r>
    </w:p>
    <w:p w14:paraId="59801F20" w14:textId="77777777" w:rsidR="0082662E" w:rsidRPr="002010CA" w:rsidRDefault="0082662E" w:rsidP="00D62D8C">
      <w:pPr>
        <w:pStyle w:val="Mjstyl3"/>
        <w:numPr>
          <w:ilvl w:val="0"/>
          <w:numId w:val="63"/>
        </w:numPr>
        <w:rPr>
          <w:b/>
        </w:rPr>
      </w:pPr>
      <w:r w:rsidRPr="002010CA">
        <w:rPr>
          <w:b/>
        </w:rPr>
        <w:t>Zajištění závazků za řádné plnění záručních podmínek</w:t>
      </w:r>
    </w:p>
    <w:p w14:paraId="2336F14F"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poskytnout objednateli zajištění závazku za řádné plnění záručních podmínek formou zádržného.</w:t>
      </w:r>
    </w:p>
    <w:p w14:paraId="0DD41FA5"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Výše požadovaného zajištění nesmí být vyšší než 5</w:t>
      </w:r>
      <w:r w:rsidR="002159EF">
        <w:rPr>
          <w:rFonts w:ascii="Arial" w:hAnsi="Arial" w:cs="Arial"/>
          <w:sz w:val="22"/>
          <w:szCs w:val="22"/>
        </w:rPr>
        <w:t xml:space="preserve"> </w:t>
      </w:r>
      <w:r w:rsidRPr="002010CA">
        <w:rPr>
          <w:rFonts w:ascii="Arial" w:hAnsi="Arial" w:cs="Arial"/>
          <w:sz w:val="22"/>
          <w:szCs w:val="22"/>
        </w:rPr>
        <w:t>% ze sjednané ceny díla a objednatel je povinen uhradit zadrženou část v termínu bezodkladně (do 15 dnů) po uplynutí záruční lhůty.</w:t>
      </w:r>
    </w:p>
    <w:p w14:paraId="1DCEBC68"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Obchodní podmínky musí stanovit podmínky a termín pro uvolnění zádržného.</w:t>
      </w:r>
    </w:p>
    <w:p w14:paraId="1F1EB5DA"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Obchodní podmínky musí umožnit zhotoviteli nahradit zádržné bankovní zárukou.</w:t>
      </w:r>
    </w:p>
    <w:p w14:paraId="60ED6622" w14:textId="77777777" w:rsidR="0082662E" w:rsidRPr="002010CA" w:rsidRDefault="0082662E" w:rsidP="00D62D8C">
      <w:pPr>
        <w:pStyle w:val="Mjstyl3"/>
        <w:numPr>
          <w:ilvl w:val="0"/>
          <w:numId w:val="63"/>
        </w:numPr>
        <w:rPr>
          <w:b/>
        </w:rPr>
      </w:pPr>
      <w:r w:rsidRPr="002010CA">
        <w:rPr>
          <w:b/>
        </w:rPr>
        <w:t>Předání a převzetí staveniště</w:t>
      </w:r>
    </w:p>
    <w:p w14:paraId="0E73FE19" w14:textId="77777777" w:rsidR="0082662E" w:rsidRPr="002010CA" w:rsidRDefault="0082662E" w:rsidP="00525E4D">
      <w:pPr>
        <w:pStyle w:val="Zkladntext"/>
        <w:keepLines w:val="0"/>
        <w:numPr>
          <w:ilvl w:val="1"/>
          <w:numId w:val="50"/>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vymezí podmínky předání a převzetí staveniště. </w:t>
      </w:r>
    </w:p>
    <w:p w14:paraId="12E7AD19" w14:textId="77777777" w:rsidR="0082662E" w:rsidRPr="002010CA" w:rsidRDefault="0082662E" w:rsidP="00525E4D">
      <w:pPr>
        <w:pStyle w:val="Zkladntext"/>
        <w:keepLines w:val="0"/>
        <w:numPr>
          <w:ilvl w:val="1"/>
          <w:numId w:val="50"/>
        </w:numPr>
        <w:spacing w:after="240" w:line="276" w:lineRule="auto"/>
        <w:ind w:left="709" w:hanging="709"/>
        <w:rPr>
          <w:rFonts w:ascii="Arial" w:hAnsi="Arial" w:cs="Arial"/>
          <w:sz w:val="22"/>
          <w:szCs w:val="22"/>
        </w:rPr>
      </w:pPr>
      <w:r w:rsidRPr="002010CA">
        <w:rPr>
          <w:rFonts w:ascii="Arial" w:hAnsi="Arial" w:cs="Arial"/>
          <w:sz w:val="22"/>
          <w:szCs w:val="22"/>
        </w:rPr>
        <w:t>Obchodní podmínky nesmí stanovit povinnost zhotovitele zjišťovat trasy a druhy inženýrských sítí vedoucích přes staveniště, ale mohou obsahovat povinnost zhotovitele zabezpečit jejich vytýčení a odpovědnost zhotovitele za jejich neporušení v případech, kdy objednatel předal zhotoviteli dokumentaci o inženýrských sítích vedoucích staveništěm.</w:t>
      </w:r>
    </w:p>
    <w:p w14:paraId="56A1BEE1" w14:textId="77777777" w:rsidR="0082662E" w:rsidRPr="002010CA" w:rsidRDefault="0082662E" w:rsidP="00D62D8C">
      <w:pPr>
        <w:pStyle w:val="Mjstyl3"/>
        <w:numPr>
          <w:ilvl w:val="0"/>
          <w:numId w:val="63"/>
        </w:numPr>
        <w:rPr>
          <w:b/>
        </w:rPr>
      </w:pPr>
      <w:r w:rsidRPr="002010CA">
        <w:rPr>
          <w:b/>
        </w:rPr>
        <w:t>Zařízení staveniště</w:t>
      </w:r>
    </w:p>
    <w:p w14:paraId="16249F5F" w14:textId="77777777" w:rsidR="0082662E" w:rsidRPr="002010CA" w:rsidRDefault="0082662E" w:rsidP="00525E4D">
      <w:pPr>
        <w:pStyle w:val="Zkladntext"/>
        <w:keepLines w:val="0"/>
        <w:numPr>
          <w:ilvl w:val="1"/>
          <w:numId w:val="51"/>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že zařízení staveniště zabezpečuje zhotovitel v souladu se svými potřebami, dokumentací předanou objednatelem a s požadavky objednatele. </w:t>
      </w:r>
    </w:p>
    <w:p w14:paraId="1602CCFE" w14:textId="77777777" w:rsidR="0082662E" w:rsidRPr="002010CA" w:rsidRDefault="0082662E" w:rsidP="00525E4D">
      <w:pPr>
        <w:pStyle w:val="Zkladntext"/>
        <w:keepLines w:val="0"/>
        <w:numPr>
          <w:ilvl w:val="1"/>
          <w:numId w:val="51"/>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zhotoviteli povinnost zajistit v rámci zařízení staveniště podmínky pro výkon funkce autorského dozoru projektanta a technického dozoru </w:t>
      </w:r>
      <w:r w:rsidRPr="002010CA">
        <w:rPr>
          <w:rFonts w:ascii="Arial" w:hAnsi="Arial" w:cs="Arial"/>
          <w:sz w:val="22"/>
          <w:szCs w:val="22"/>
        </w:rPr>
        <w:lastRenderedPageBreak/>
        <w:t xml:space="preserve">stavebníka, případně činnost koordinátora bezpečnosti a ochrany zdraví při práci na </w:t>
      </w:r>
      <w:proofErr w:type="gramStart"/>
      <w:r w:rsidRPr="002010CA">
        <w:rPr>
          <w:rFonts w:ascii="Arial" w:hAnsi="Arial" w:cs="Arial"/>
          <w:sz w:val="22"/>
          <w:szCs w:val="22"/>
        </w:rPr>
        <w:t>staveništi</w:t>
      </w:r>
      <w:proofErr w:type="gramEnd"/>
      <w:r w:rsidRPr="002010CA">
        <w:rPr>
          <w:rFonts w:ascii="Arial" w:hAnsi="Arial" w:cs="Arial"/>
          <w:sz w:val="22"/>
          <w:szCs w:val="22"/>
        </w:rPr>
        <w:t xml:space="preserve"> a to v přiměřeném rozsahu.</w:t>
      </w:r>
    </w:p>
    <w:p w14:paraId="047ED8B6" w14:textId="77777777" w:rsidR="0082662E" w:rsidRPr="002010CA" w:rsidRDefault="0082662E" w:rsidP="00525E4D">
      <w:pPr>
        <w:pStyle w:val="Zkladntext"/>
        <w:keepLines w:val="0"/>
        <w:numPr>
          <w:ilvl w:val="1"/>
          <w:numId w:val="51"/>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lhůtu pro odstranění zařízení staveniště a vyklizení staveniště po předání a převzetí díla, popř. definuje dokumenty, které tuto lhůtu stanovují.</w:t>
      </w:r>
    </w:p>
    <w:p w14:paraId="3B0818E7" w14:textId="77777777" w:rsidR="0082662E" w:rsidRPr="002010CA" w:rsidRDefault="0082662E" w:rsidP="00D62D8C">
      <w:pPr>
        <w:pStyle w:val="Mjstyl3"/>
        <w:numPr>
          <w:ilvl w:val="0"/>
          <w:numId w:val="63"/>
        </w:numPr>
        <w:rPr>
          <w:b/>
        </w:rPr>
      </w:pPr>
      <w:r w:rsidRPr="002010CA">
        <w:rPr>
          <w:b/>
        </w:rPr>
        <w:t>Kontrola projektové dokumentace</w:t>
      </w:r>
    </w:p>
    <w:p w14:paraId="40B0274A" w14:textId="77777777" w:rsidR="0082662E" w:rsidRPr="002010CA" w:rsidRDefault="0082662E" w:rsidP="00525E4D">
      <w:pPr>
        <w:pStyle w:val="Zkladntext"/>
        <w:keepLines w:val="0"/>
        <w:numPr>
          <w:ilvl w:val="1"/>
          <w:numId w:val="52"/>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jako odborně způsobilé osoby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w:t>
      </w:r>
    </w:p>
    <w:p w14:paraId="40E025C3" w14:textId="0A92F054" w:rsidR="0082662E" w:rsidRPr="002010CA" w:rsidRDefault="0082662E" w:rsidP="00525E4D">
      <w:pPr>
        <w:pStyle w:val="Zkladntext"/>
        <w:keepLines w:val="0"/>
        <w:numPr>
          <w:ilvl w:val="1"/>
          <w:numId w:val="52"/>
        </w:numPr>
        <w:spacing w:after="240" w:line="276" w:lineRule="auto"/>
        <w:ind w:left="709" w:hanging="709"/>
        <w:rPr>
          <w:rFonts w:ascii="Arial" w:hAnsi="Arial" w:cs="Arial"/>
          <w:sz w:val="22"/>
          <w:szCs w:val="22"/>
        </w:rPr>
      </w:pPr>
      <w:r w:rsidRPr="002010CA">
        <w:rPr>
          <w:rFonts w:ascii="Arial" w:hAnsi="Arial" w:cs="Arial"/>
          <w:sz w:val="22"/>
          <w:szCs w:val="22"/>
        </w:rPr>
        <w:t>Případný soupis zjištěných vad a nedostatků předané dokumentace včetně návrhů na jejich odstranění a dopadem na cenu díla zhotovitel předá objednateli.</w:t>
      </w:r>
    </w:p>
    <w:p w14:paraId="3F24537A" w14:textId="77777777" w:rsidR="0082662E" w:rsidRPr="002010CA" w:rsidRDefault="0082662E" w:rsidP="00D62D8C">
      <w:pPr>
        <w:pStyle w:val="Mjstyl3"/>
        <w:numPr>
          <w:ilvl w:val="0"/>
          <w:numId w:val="63"/>
        </w:numPr>
        <w:rPr>
          <w:b/>
        </w:rPr>
      </w:pPr>
      <w:r w:rsidRPr="002010CA">
        <w:rPr>
          <w:b/>
        </w:rPr>
        <w:t>Kontrola provádění prací</w:t>
      </w:r>
    </w:p>
    <w:p w14:paraId="6FA34975" w14:textId="77777777" w:rsidR="0082662E" w:rsidRPr="002010CA" w:rsidRDefault="0082662E" w:rsidP="00525E4D">
      <w:pPr>
        <w:pStyle w:val="Zkladntext"/>
        <w:keepLines w:val="0"/>
        <w:numPr>
          <w:ilvl w:val="1"/>
          <w:numId w:val="53"/>
        </w:numPr>
        <w:spacing w:after="240" w:line="276" w:lineRule="auto"/>
        <w:ind w:left="709" w:hanging="709"/>
        <w:rPr>
          <w:rFonts w:ascii="Arial" w:hAnsi="Arial" w:cs="Arial"/>
          <w:sz w:val="22"/>
          <w:szCs w:val="22"/>
        </w:rPr>
      </w:pPr>
      <w:r w:rsidRPr="002010CA">
        <w:rPr>
          <w:rFonts w:ascii="Arial" w:hAnsi="Arial" w:cs="Arial"/>
          <w:sz w:val="22"/>
          <w:szCs w:val="22"/>
        </w:rPr>
        <w:t>Obchodní podmínky obsahují zásady kontroly zhotovitelem prováděných prací, stanovení podmínek organizace kontrolních dnů a zejména postup při kontrole konstrukcí, které budou dalším postupem zakryty.</w:t>
      </w:r>
    </w:p>
    <w:p w14:paraId="25BCEAC8" w14:textId="77777777" w:rsidR="0082662E" w:rsidRPr="002010CA" w:rsidRDefault="0082662E" w:rsidP="00D62D8C">
      <w:pPr>
        <w:pStyle w:val="Mjstyl3"/>
        <w:numPr>
          <w:ilvl w:val="0"/>
          <w:numId w:val="63"/>
        </w:numPr>
        <w:rPr>
          <w:b/>
        </w:rPr>
      </w:pPr>
      <w:r w:rsidRPr="002010CA">
        <w:rPr>
          <w:b/>
        </w:rPr>
        <w:t>Kvalifikace pracovníků zhotovitele</w:t>
      </w:r>
    </w:p>
    <w:p w14:paraId="5B87B1F4" w14:textId="77777777" w:rsidR="0082662E" w:rsidRPr="002010CA" w:rsidRDefault="0082662E" w:rsidP="00525E4D">
      <w:pPr>
        <w:pStyle w:val="Zkladntext"/>
        <w:keepLines w:val="0"/>
        <w:numPr>
          <w:ilvl w:val="1"/>
          <w:numId w:val="54"/>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že veškeré odborné práce budou vykonávat pracovníci zhotovitele nebo jeho podzhotovitelů, mající příslušnou kvalifikaci.</w:t>
      </w:r>
    </w:p>
    <w:p w14:paraId="7FC2B96D" w14:textId="77777777" w:rsidR="0082662E" w:rsidRPr="002010CA" w:rsidRDefault="0082662E" w:rsidP="00525E4D">
      <w:pPr>
        <w:pStyle w:val="Zkladntext"/>
        <w:keepLines w:val="0"/>
        <w:numPr>
          <w:ilvl w:val="1"/>
          <w:numId w:val="54"/>
        </w:numPr>
        <w:spacing w:after="240" w:line="276" w:lineRule="auto"/>
        <w:ind w:left="709" w:hanging="709"/>
        <w:rPr>
          <w:rFonts w:ascii="Arial" w:hAnsi="Arial" w:cs="Arial"/>
          <w:sz w:val="22"/>
          <w:szCs w:val="22"/>
        </w:rPr>
      </w:pPr>
      <w:r w:rsidRPr="002010CA">
        <w:rPr>
          <w:rFonts w:ascii="Arial" w:hAnsi="Arial" w:cs="Arial"/>
          <w:sz w:val="22"/>
          <w:szCs w:val="22"/>
        </w:rPr>
        <w:t>Obchodní podmínky musí v takovém případě stanovit způsob prokázání a postup při nesplnění podmínky.</w:t>
      </w:r>
    </w:p>
    <w:p w14:paraId="66182C9A" w14:textId="77777777" w:rsidR="0082662E" w:rsidRPr="002010CA" w:rsidRDefault="0082662E" w:rsidP="00D62D8C">
      <w:pPr>
        <w:pStyle w:val="Mjstyl3"/>
        <w:numPr>
          <w:ilvl w:val="0"/>
          <w:numId w:val="63"/>
        </w:numPr>
        <w:rPr>
          <w:b/>
        </w:rPr>
      </w:pPr>
      <w:r w:rsidRPr="002010CA">
        <w:rPr>
          <w:b/>
        </w:rPr>
        <w:t>Stavební deník</w:t>
      </w:r>
    </w:p>
    <w:p w14:paraId="48740E59" w14:textId="77777777" w:rsidR="0082662E" w:rsidRPr="002010CA" w:rsidRDefault="0082662E" w:rsidP="00525E4D">
      <w:pPr>
        <w:pStyle w:val="Zkladntext"/>
        <w:keepLines w:val="0"/>
        <w:numPr>
          <w:ilvl w:val="1"/>
          <w:numId w:val="55"/>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musí obsahovat povinnost zhotovitele vést stavební deník u všech veřejných zakázek nebo zakázek na stavební </w:t>
      </w:r>
      <w:proofErr w:type="gramStart"/>
      <w:r w:rsidRPr="002010CA">
        <w:rPr>
          <w:rFonts w:ascii="Arial" w:hAnsi="Arial" w:cs="Arial"/>
          <w:sz w:val="22"/>
          <w:szCs w:val="22"/>
        </w:rPr>
        <w:t>práce</w:t>
      </w:r>
      <w:proofErr w:type="gramEnd"/>
      <w:r w:rsidRPr="002010CA">
        <w:rPr>
          <w:rFonts w:ascii="Arial" w:hAnsi="Arial" w:cs="Arial"/>
          <w:sz w:val="22"/>
          <w:szCs w:val="22"/>
        </w:rPr>
        <w:t xml:space="preserve"> a to v rozsahu daném příslušným právním přepisem (vyhláška ke stavebnímu zákonu).</w:t>
      </w:r>
    </w:p>
    <w:p w14:paraId="5CA15B55" w14:textId="77777777" w:rsidR="0082662E" w:rsidRPr="002010CA" w:rsidRDefault="0082662E" w:rsidP="00D62D8C">
      <w:pPr>
        <w:pStyle w:val="Mjstyl3"/>
        <w:numPr>
          <w:ilvl w:val="0"/>
          <w:numId w:val="63"/>
        </w:numPr>
        <w:rPr>
          <w:b/>
        </w:rPr>
      </w:pPr>
      <w:r w:rsidRPr="002010CA">
        <w:rPr>
          <w:b/>
        </w:rPr>
        <w:t>Předání a převzetí díla</w:t>
      </w:r>
    </w:p>
    <w:p w14:paraId="3539B77A" w14:textId="77777777" w:rsidR="0082662E" w:rsidRPr="002010CA" w:rsidRDefault="0082662E" w:rsidP="0082662E"/>
    <w:p w14:paraId="024096DF" w14:textId="77777777" w:rsidR="0082662E" w:rsidRPr="002010CA" w:rsidRDefault="0082662E" w:rsidP="00525E4D">
      <w:pPr>
        <w:pStyle w:val="Zkladntext"/>
        <w:keepLines w:val="0"/>
        <w:numPr>
          <w:ilvl w:val="1"/>
          <w:numId w:val="56"/>
        </w:numPr>
        <w:spacing w:after="240" w:line="276" w:lineRule="auto"/>
        <w:ind w:left="709" w:hanging="709"/>
        <w:rPr>
          <w:rFonts w:ascii="Arial" w:hAnsi="Arial" w:cs="Arial"/>
          <w:sz w:val="22"/>
          <w:szCs w:val="22"/>
        </w:rPr>
      </w:pPr>
      <w:r w:rsidRPr="002010CA">
        <w:rPr>
          <w:rFonts w:ascii="Arial" w:hAnsi="Arial" w:cs="Arial"/>
          <w:sz w:val="22"/>
          <w:szCs w:val="22"/>
        </w:rPr>
        <w:t>Obchodní podmínky musí stanovit povinnost objednatele zorganizovat předání a převzetí díla, povinnost objednatele pořídit zápis (protokol) o předání a převzetí, který musí obsahovat prohlášení o převzetí nebo nepřevzetí díla a soupis případných vad a nedodělků.</w:t>
      </w:r>
    </w:p>
    <w:p w14:paraId="02E88A6F" w14:textId="77777777" w:rsidR="0082662E" w:rsidRPr="002010CA" w:rsidRDefault="0082662E" w:rsidP="00525E4D">
      <w:pPr>
        <w:pStyle w:val="Zkladntext"/>
        <w:keepLines w:val="0"/>
        <w:numPr>
          <w:ilvl w:val="1"/>
          <w:numId w:val="56"/>
        </w:numPr>
        <w:spacing w:after="240" w:line="276" w:lineRule="auto"/>
        <w:ind w:left="709" w:hanging="709"/>
        <w:rPr>
          <w:rFonts w:ascii="Arial" w:hAnsi="Arial" w:cs="Arial"/>
          <w:sz w:val="22"/>
          <w:szCs w:val="22"/>
        </w:rPr>
      </w:pPr>
      <w:r w:rsidRPr="002010CA">
        <w:rPr>
          <w:rFonts w:ascii="Arial" w:hAnsi="Arial" w:cs="Arial"/>
          <w:sz w:val="22"/>
          <w:szCs w:val="22"/>
        </w:rPr>
        <w:t>V obchodních podmínkách lze stanovit, že objednatel převezme dílo včetně vad, které samy o sobě ani ve spojení s jinými nebrání užívání díla. V souvislosti s tím, obchodní podmínky obsahují podmínky a lhůty pro odstranění zjištěných vad.</w:t>
      </w:r>
    </w:p>
    <w:p w14:paraId="2E137841" w14:textId="77777777" w:rsidR="0082662E" w:rsidRPr="002010CA" w:rsidRDefault="0082662E" w:rsidP="00525E4D">
      <w:pPr>
        <w:pStyle w:val="Zkladntext"/>
        <w:keepLines w:val="0"/>
        <w:numPr>
          <w:ilvl w:val="1"/>
          <w:numId w:val="56"/>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povinnost objednatele k předání a převzetí díla přizvat osoby vykonávající funkci technického dozoru stavebníka, případně také autorského dozoru projektanta. </w:t>
      </w:r>
    </w:p>
    <w:p w14:paraId="5E9BBB77" w14:textId="77777777" w:rsidR="0082662E" w:rsidRPr="002010CA" w:rsidRDefault="0082662E" w:rsidP="00D62D8C">
      <w:pPr>
        <w:pStyle w:val="Mjstyl3"/>
        <w:numPr>
          <w:ilvl w:val="0"/>
          <w:numId w:val="63"/>
        </w:numPr>
        <w:rPr>
          <w:b/>
        </w:rPr>
      </w:pPr>
      <w:r w:rsidRPr="002010CA">
        <w:rPr>
          <w:b/>
        </w:rPr>
        <w:lastRenderedPageBreak/>
        <w:t>Délka záruční lhůty</w:t>
      </w:r>
    </w:p>
    <w:p w14:paraId="1773A7AA" w14:textId="77777777" w:rsidR="0082662E" w:rsidRPr="002010CA" w:rsidRDefault="0082662E" w:rsidP="00525E4D">
      <w:pPr>
        <w:pStyle w:val="Zkladntext"/>
        <w:keepLines w:val="0"/>
        <w:numPr>
          <w:ilvl w:val="1"/>
          <w:numId w:val="57"/>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musí stanovit délku záruční lhůty. </w:t>
      </w:r>
    </w:p>
    <w:p w14:paraId="4AF3D9A8" w14:textId="77777777" w:rsidR="0082662E" w:rsidRPr="002010CA" w:rsidRDefault="0082662E" w:rsidP="00525E4D">
      <w:pPr>
        <w:pStyle w:val="Zkladntext"/>
        <w:keepLines w:val="0"/>
        <w:numPr>
          <w:ilvl w:val="1"/>
          <w:numId w:val="57"/>
        </w:numPr>
        <w:spacing w:after="240" w:line="276" w:lineRule="auto"/>
        <w:ind w:left="709" w:hanging="709"/>
        <w:rPr>
          <w:rFonts w:ascii="Arial" w:hAnsi="Arial" w:cs="Arial"/>
          <w:sz w:val="22"/>
          <w:szCs w:val="22"/>
        </w:rPr>
      </w:pPr>
      <w:r w:rsidRPr="002010CA">
        <w:rPr>
          <w:rFonts w:ascii="Arial" w:hAnsi="Arial" w:cs="Arial"/>
          <w:sz w:val="22"/>
          <w:szCs w:val="22"/>
        </w:rPr>
        <w:t xml:space="preserve">Záruční lhůta na stavební práce nesmí být delší než 60 měsíců. </w:t>
      </w:r>
    </w:p>
    <w:p w14:paraId="07F1E504" w14:textId="3628A9FC" w:rsidR="0082662E" w:rsidRPr="002010CA" w:rsidRDefault="0082662E" w:rsidP="00525E4D">
      <w:pPr>
        <w:pStyle w:val="Zkladntext"/>
        <w:keepLines w:val="0"/>
        <w:numPr>
          <w:ilvl w:val="1"/>
          <w:numId w:val="57"/>
        </w:numPr>
        <w:spacing w:after="240" w:line="276" w:lineRule="auto"/>
        <w:ind w:left="709" w:hanging="709"/>
        <w:rPr>
          <w:rFonts w:ascii="Arial" w:hAnsi="Arial" w:cs="Arial"/>
          <w:sz w:val="22"/>
          <w:szCs w:val="22"/>
        </w:rPr>
      </w:pPr>
      <w:r w:rsidRPr="002010CA">
        <w:rPr>
          <w:rFonts w:ascii="Arial" w:hAnsi="Arial" w:cs="Arial"/>
          <w:sz w:val="22"/>
          <w:szCs w:val="22"/>
        </w:rPr>
        <w:t>Obchodní podmínky mohou u speciálních stavebních konstrukcí a prací, případně u</w:t>
      </w:r>
      <w:r w:rsidR="00393DDB">
        <w:rPr>
          <w:rFonts w:ascii="Arial" w:hAnsi="Arial" w:cs="Arial"/>
          <w:sz w:val="22"/>
          <w:szCs w:val="22"/>
        </w:rPr>
        <w:t> </w:t>
      </w:r>
      <w:r w:rsidRPr="002010CA">
        <w:rPr>
          <w:rFonts w:ascii="Arial" w:hAnsi="Arial" w:cs="Arial"/>
          <w:sz w:val="22"/>
          <w:szCs w:val="22"/>
        </w:rPr>
        <w:t>dodávek strojů nebo technologických zařízení stanovit délku záruční lhůty jinak, je však povinen ji řádně odůvodnit.</w:t>
      </w:r>
    </w:p>
    <w:p w14:paraId="15FD48A1" w14:textId="77777777" w:rsidR="0082662E" w:rsidRPr="002010CA" w:rsidRDefault="0082662E" w:rsidP="00D62D8C">
      <w:pPr>
        <w:pStyle w:val="Mjstyl3"/>
        <w:numPr>
          <w:ilvl w:val="0"/>
          <w:numId w:val="63"/>
        </w:numPr>
        <w:rPr>
          <w:b/>
        </w:rPr>
      </w:pPr>
      <w:r w:rsidRPr="002010CA">
        <w:rPr>
          <w:b/>
        </w:rPr>
        <w:t>Smluvní pokuty za neplnění objednatele</w:t>
      </w:r>
    </w:p>
    <w:p w14:paraId="30D7F7B2" w14:textId="77777777" w:rsidR="0082662E" w:rsidRPr="002010CA" w:rsidRDefault="0082662E" w:rsidP="00525E4D">
      <w:pPr>
        <w:pStyle w:val="Zkladntext"/>
        <w:keepLines w:val="0"/>
        <w:numPr>
          <w:ilvl w:val="1"/>
          <w:numId w:val="58"/>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objednateli úrok z prodlení s úhradou úplné faktury ve výši nejméně 0,015 % z dlužné částky za každý den prodlení.</w:t>
      </w:r>
    </w:p>
    <w:p w14:paraId="670A290A" w14:textId="77777777" w:rsidR="0082662E" w:rsidRPr="002010CA" w:rsidRDefault="0082662E" w:rsidP="00D62D8C">
      <w:pPr>
        <w:pStyle w:val="Mjstyl3"/>
        <w:numPr>
          <w:ilvl w:val="0"/>
          <w:numId w:val="63"/>
        </w:numPr>
        <w:rPr>
          <w:b/>
        </w:rPr>
      </w:pPr>
      <w:r w:rsidRPr="002010CA">
        <w:rPr>
          <w:b/>
        </w:rPr>
        <w:t>Smluvní pokuty za neplnění zhotovitele</w:t>
      </w:r>
    </w:p>
    <w:p w14:paraId="0BD543DF" w14:textId="77777777"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smluvní pokuty za neplnění smluvních povinností zhotovitele. Výše smluvní pokuty nesmí být stanovena v rozporu se zásadami poctivého obchodního styku a musí odpovídat druhu, složitosti a charakteru předmětu díla.</w:t>
      </w:r>
    </w:p>
    <w:p w14:paraId="0F997052" w14:textId="16C9ED26"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smluvní pokutu za prodlení se splněním termínu dokončení díla. Smluvní pokuta nesmí být vyšší než 0,2 % z ceny díla za každý i</w:t>
      </w:r>
      <w:r w:rsidR="00393DDB">
        <w:rPr>
          <w:rFonts w:ascii="Arial" w:hAnsi="Arial" w:cs="Arial"/>
          <w:sz w:val="22"/>
          <w:szCs w:val="22"/>
        </w:rPr>
        <w:t> </w:t>
      </w:r>
      <w:r w:rsidRPr="002010CA">
        <w:rPr>
          <w:rFonts w:ascii="Arial" w:hAnsi="Arial" w:cs="Arial"/>
          <w:sz w:val="22"/>
          <w:szCs w:val="22"/>
        </w:rPr>
        <w:t>započatý den prodlení.</w:t>
      </w:r>
    </w:p>
    <w:p w14:paraId="0C76B702" w14:textId="42D93885"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Obchodní podmínky v případech, kdy je umožněno převzetí díla včetně vad, stanoví smluvní pokutu za neodstranění vad uvedených v zápise o předání a převzetí díla v</w:t>
      </w:r>
      <w:r w:rsidR="00393DDB">
        <w:rPr>
          <w:rFonts w:ascii="Arial" w:hAnsi="Arial" w:cs="Arial"/>
          <w:sz w:val="22"/>
          <w:szCs w:val="22"/>
        </w:rPr>
        <w:t> </w:t>
      </w:r>
      <w:r w:rsidRPr="002010CA">
        <w:rPr>
          <w:rFonts w:ascii="Arial" w:hAnsi="Arial" w:cs="Arial"/>
          <w:sz w:val="22"/>
          <w:szCs w:val="22"/>
        </w:rPr>
        <w:t xml:space="preserve">dohodnutém termínu. </w:t>
      </w:r>
    </w:p>
    <w:p w14:paraId="41578A90" w14:textId="421A7FE9"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 xml:space="preserve">Smluvní pokuta nesmí být stanovena vyšší než 1000,- Kč, případně v jiné výši stanovené ŘO, za každou </w:t>
      </w:r>
      <w:r w:rsidR="00603418" w:rsidRPr="002010CA">
        <w:rPr>
          <w:rFonts w:ascii="Arial" w:hAnsi="Arial" w:cs="Arial"/>
          <w:sz w:val="22"/>
          <w:szCs w:val="22"/>
        </w:rPr>
        <w:t xml:space="preserve">neodstraněnou </w:t>
      </w:r>
      <w:r w:rsidRPr="002010CA">
        <w:rPr>
          <w:rFonts w:ascii="Arial" w:hAnsi="Arial" w:cs="Arial"/>
          <w:sz w:val="22"/>
          <w:szCs w:val="22"/>
        </w:rPr>
        <w:t xml:space="preserve">vadu, u níž je zhotovitel </w:t>
      </w:r>
      <w:r w:rsidR="00603418" w:rsidRPr="002010CA">
        <w:rPr>
          <w:rFonts w:ascii="Arial" w:hAnsi="Arial" w:cs="Arial"/>
          <w:sz w:val="22"/>
          <w:szCs w:val="22"/>
        </w:rPr>
        <w:t xml:space="preserve">s odstraněním </w:t>
      </w:r>
      <w:r w:rsidRPr="002010CA">
        <w:rPr>
          <w:rFonts w:ascii="Arial" w:hAnsi="Arial" w:cs="Arial"/>
          <w:sz w:val="22"/>
          <w:szCs w:val="22"/>
        </w:rPr>
        <w:t>v prodlení, a za každý den prodlení.</w:t>
      </w:r>
    </w:p>
    <w:p w14:paraId="77A87849" w14:textId="4AEB88AA"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3F1DF3">
        <w:rPr>
          <w:rFonts w:ascii="Arial" w:hAnsi="Arial" w:cs="Arial"/>
          <w:sz w:val="22"/>
          <w:szCs w:val="22"/>
        </w:rPr>
        <w:t xml:space="preserve">Obchodní podmínky mohou stanovit smluvní pokutu za nevyklizení staveniště ve sjednaném termínu. </w:t>
      </w:r>
      <w:r w:rsidRPr="002010CA">
        <w:rPr>
          <w:rFonts w:ascii="Arial" w:hAnsi="Arial" w:cs="Arial"/>
          <w:sz w:val="22"/>
          <w:szCs w:val="22"/>
        </w:rPr>
        <w:t xml:space="preserve">Smluvní pokuta nesmí být vyšší než </w:t>
      </w:r>
      <w:proofErr w:type="gramStart"/>
      <w:r w:rsidRPr="002010CA">
        <w:rPr>
          <w:rFonts w:ascii="Arial" w:hAnsi="Arial" w:cs="Arial"/>
          <w:sz w:val="22"/>
          <w:szCs w:val="22"/>
        </w:rPr>
        <w:t>0,05%</w:t>
      </w:r>
      <w:proofErr w:type="gramEnd"/>
      <w:r w:rsidRPr="002010CA">
        <w:rPr>
          <w:rFonts w:ascii="Arial" w:hAnsi="Arial" w:cs="Arial"/>
          <w:sz w:val="22"/>
          <w:szCs w:val="22"/>
        </w:rPr>
        <w:t xml:space="preserve"> ze sjednané ceny díla za každý i započatý den prodlení zhotovitele, nejvýše však 50000,- Kč za den.</w:t>
      </w:r>
    </w:p>
    <w:p w14:paraId="5A9E46DE" w14:textId="528C8360"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3F1DF3">
        <w:rPr>
          <w:rFonts w:ascii="Arial" w:hAnsi="Arial" w:cs="Arial"/>
          <w:sz w:val="22"/>
          <w:szCs w:val="22"/>
        </w:rPr>
        <w:t xml:space="preserve">Obchodní podmínky mohou stanovit smluvní pokutu za prodlení zhotovitele s odstraněním vad reklamovaných v období záruční lhůty. </w:t>
      </w:r>
      <w:r w:rsidRPr="002010CA">
        <w:rPr>
          <w:rFonts w:ascii="Arial" w:hAnsi="Arial" w:cs="Arial"/>
          <w:sz w:val="22"/>
          <w:szCs w:val="22"/>
        </w:rPr>
        <w:t>V případech, že se jedná o</w:t>
      </w:r>
      <w:r w:rsidR="00393DDB">
        <w:rPr>
          <w:rFonts w:ascii="Arial" w:hAnsi="Arial" w:cs="Arial"/>
          <w:sz w:val="22"/>
          <w:szCs w:val="22"/>
        </w:rPr>
        <w:t> </w:t>
      </w:r>
      <w:r w:rsidRPr="002010CA">
        <w:rPr>
          <w:rFonts w:ascii="Arial" w:hAnsi="Arial" w:cs="Arial"/>
          <w:sz w:val="22"/>
          <w:szCs w:val="22"/>
        </w:rPr>
        <w:t>vadu, která brání řádnému užívání díla, případně hrozí nebezpečí škody velkého rozsahu (havárie), mohou obchodní podmínky stanovit smluvní pokutu až do výše 10000,- Kč za každou reklamovanou vadu, u níž je zhotovitel v prodlení a za každý den prodlení.</w:t>
      </w:r>
    </w:p>
    <w:p w14:paraId="0511A7D7" w14:textId="77777777"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mohou stanovit i další smluvní pokuty za neplnění smluvních podmínek. </w:t>
      </w:r>
    </w:p>
    <w:p w14:paraId="116099E2" w14:textId="77777777" w:rsidR="0082662E" w:rsidRPr="002010CA" w:rsidRDefault="0082662E" w:rsidP="0082662E">
      <w:pPr>
        <w:spacing w:line="360" w:lineRule="auto"/>
        <w:rPr>
          <w:szCs w:val="24"/>
        </w:rPr>
      </w:pPr>
    </w:p>
    <w:p w14:paraId="41FC1E1C" w14:textId="77777777" w:rsidR="0082662E" w:rsidRPr="002010CA" w:rsidRDefault="0082662E" w:rsidP="0082662E">
      <w:pPr>
        <w:spacing w:line="360" w:lineRule="auto"/>
        <w:rPr>
          <w:szCs w:val="24"/>
        </w:rPr>
      </w:pPr>
    </w:p>
    <w:p w14:paraId="001BFC0E" w14:textId="77777777" w:rsidR="00D62D8C" w:rsidRPr="002010CA" w:rsidRDefault="00D62D8C">
      <w:pPr>
        <w:spacing w:line="240" w:lineRule="auto"/>
        <w:jc w:val="left"/>
      </w:pPr>
      <w:r w:rsidRPr="002010CA">
        <w:br w:type="page"/>
      </w:r>
    </w:p>
    <w:p w14:paraId="4CA15D6E" w14:textId="77777777" w:rsidR="00D62D8C" w:rsidRPr="002010CA" w:rsidRDefault="00D62D8C" w:rsidP="00D62D8C">
      <w:pPr>
        <w:pStyle w:val="Nadpis2"/>
        <w:jc w:val="center"/>
      </w:pPr>
      <w:bookmarkStart w:id="265" w:name="_Toc459381372"/>
      <w:bookmarkStart w:id="266" w:name="_Toc21959546"/>
      <w:r w:rsidRPr="002010CA">
        <w:lastRenderedPageBreak/>
        <w:t>Příloha č. 2: Oznámení výběrového řízení – zadávací podmínky</w:t>
      </w:r>
      <w:bookmarkEnd w:id="265"/>
      <w:bookmarkEnd w:id="26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0"/>
        <w:gridCol w:w="4532"/>
      </w:tblGrid>
      <w:tr w:rsidR="00D62D8C" w:rsidRPr="002010CA" w14:paraId="5855A641" w14:textId="77777777" w:rsidTr="002539B5">
        <w:tc>
          <w:tcPr>
            <w:tcW w:w="9212" w:type="dxa"/>
            <w:gridSpan w:val="2"/>
          </w:tcPr>
          <w:p w14:paraId="658A3594" w14:textId="77777777" w:rsidR="00D62D8C" w:rsidRPr="002010CA" w:rsidRDefault="00D62D8C" w:rsidP="002539B5">
            <w:pPr>
              <w:rPr>
                <w:b/>
              </w:rPr>
            </w:pPr>
            <w:r w:rsidRPr="002010CA">
              <w:rPr>
                <w:b/>
                <w:u w:val="single"/>
              </w:rPr>
              <w:t>1. Zadavatel:</w:t>
            </w:r>
            <w:r w:rsidRPr="002010CA">
              <w:rPr>
                <w:b/>
              </w:rPr>
              <w:t xml:space="preserve"> </w:t>
            </w:r>
            <w:r w:rsidRPr="002010CA">
              <w:rPr>
                <w:b/>
                <w:i/>
              </w:rPr>
              <w:t>název, IČO (pokud bylo přiděleno), sídlo</w:t>
            </w:r>
          </w:p>
          <w:p w14:paraId="02365738" w14:textId="77777777" w:rsidR="00D62D8C" w:rsidRPr="002010CA" w:rsidRDefault="00D62D8C" w:rsidP="002539B5">
            <w:pPr>
              <w:rPr>
                <w:b/>
              </w:rPr>
            </w:pPr>
          </w:p>
          <w:p w14:paraId="79BCBAC2" w14:textId="77777777" w:rsidR="00D62D8C" w:rsidRPr="002010CA" w:rsidRDefault="00D62D8C" w:rsidP="002539B5">
            <w:pPr>
              <w:rPr>
                <w:b/>
              </w:rPr>
            </w:pPr>
          </w:p>
        </w:tc>
      </w:tr>
      <w:tr w:rsidR="00D62D8C" w:rsidRPr="002010CA" w14:paraId="4DE55D95" w14:textId="77777777" w:rsidTr="002539B5">
        <w:tc>
          <w:tcPr>
            <w:tcW w:w="9212" w:type="dxa"/>
            <w:gridSpan w:val="2"/>
          </w:tcPr>
          <w:p w14:paraId="68D7ED3E" w14:textId="77777777" w:rsidR="00D62D8C" w:rsidRPr="002010CA" w:rsidRDefault="00D62D8C" w:rsidP="002539B5">
            <w:pPr>
              <w:rPr>
                <w:b/>
                <w:u w:val="single"/>
              </w:rPr>
            </w:pPr>
            <w:r w:rsidRPr="002010CA">
              <w:rPr>
                <w:b/>
                <w:u w:val="single"/>
              </w:rPr>
              <w:t xml:space="preserve">2. Název zakázky: </w:t>
            </w:r>
          </w:p>
          <w:p w14:paraId="3EB5575D" w14:textId="77777777" w:rsidR="00D62D8C" w:rsidRPr="002010CA" w:rsidRDefault="00D62D8C" w:rsidP="002539B5">
            <w:pPr>
              <w:rPr>
                <w:b/>
              </w:rPr>
            </w:pPr>
          </w:p>
        </w:tc>
      </w:tr>
      <w:tr w:rsidR="00D62D8C" w:rsidRPr="002010CA" w14:paraId="4C1FBFBD" w14:textId="77777777" w:rsidTr="002539B5">
        <w:tc>
          <w:tcPr>
            <w:tcW w:w="9212" w:type="dxa"/>
            <w:gridSpan w:val="2"/>
          </w:tcPr>
          <w:p w14:paraId="7343EBF3" w14:textId="77777777" w:rsidR="00D62D8C" w:rsidRPr="00410DE2" w:rsidRDefault="00D62D8C"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3. Druh zakázky:</w:t>
            </w:r>
            <w:r w:rsidRPr="00410DE2">
              <w:rPr>
                <w:rFonts w:ascii="Arial" w:hAnsi="Arial" w:cs="Arial"/>
                <w:sz w:val="22"/>
              </w:rPr>
              <w:t xml:space="preserve"> </w:t>
            </w:r>
            <w:r w:rsidRPr="002010CA">
              <w:rPr>
                <w:rFonts w:ascii="Arial" w:hAnsi="Arial" w:cs="Arial"/>
                <w:b/>
                <w:i/>
                <w:sz w:val="22"/>
                <w:szCs w:val="22"/>
              </w:rPr>
              <w:t>dodávka, služba nebo stavební práce</w:t>
            </w:r>
          </w:p>
          <w:p w14:paraId="0FBFCCC8" w14:textId="77777777" w:rsidR="00D62D8C" w:rsidRPr="002010CA" w:rsidRDefault="00D62D8C" w:rsidP="002539B5">
            <w:pPr>
              <w:rPr>
                <w:b/>
              </w:rPr>
            </w:pPr>
          </w:p>
        </w:tc>
      </w:tr>
      <w:tr w:rsidR="00D62D8C" w:rsidRPr="002010CA" w14:paraId="41C99DA1" w14:textId="77777777" w:rsidTr="002539B5">
        <w:tc>
          <w:tcPr>
            <w:tcW w:w="9212" w:type="dxa"/>
            <w:gridSpan w:val="2"/>
          </w:tcPr>
          <w:p w14:paraId="790BA081" w14:textId="34F3E581" w:rsidR="00D62D8C" w:rsidRPr="002010CA" w:rsidRDefault="00D62D8C" w:rsidP="002539B5">
            <w:pPr>
              <w:pStyle w:val="Zkladntext"/>
              <w:keepLines w:val="0"/>
              <w:tabs>
                <w:tab w:val="left" w:pos="426"/>
                <w:tab w:val="num" w:pos="1276"/>
              </w:tabs>
              <w:spacing w:after="60"/>
              <w:rPr>
                <w:rFonts w:ascii="Arial" w:hAnsi="Arial" w:cs="Arial"/>
                <w:i/>
                <w:sz w:val="22"/>
                <w:szCs w:val="22"/>
              </w:rPr>
            </w:pPr>
            <w:r w:rsidRPr="002010CA">
              <w:rPr>
                <w:rFonts w:ascii="Arial" w:hAnsi="Arial" w:cs="Arial"/>
                <w:b/>
                <w:sz w:val="22"/>
                <w:szCs w:val="22"/>
                <w:u w:val="single"/>
              </w:rPr>
              <w:t>4. Lhůta pro podání nabídky:</w:t>
            </w:r>
            <w:r w:rsidRPr="002010CA">
              <w:rPr>
                <w:rFonts w:ascii="Arial" w:hAnsi="Arial" w:cs="Arial"/>
                <w:b/>
                <w:sz w:val="22"/>
                <w:szCs w:val="22"/>
              </w:rPr>
              <w:t xml:space="preserve"> </w:t>
            </w:r>
            <w:r w:rsidRPr="002010CA">
              <w:rPr>
                <w:rFonts w:ascii="Arial" w:hAnsi="Arial" w:cs="Arial"/>
                <w:b/>
                <w:i/>
                <w:sz w:val="22"/>
                <w:szCs w:val="22"/>
              </w:rPr>
              <w:t xml:space="preserve">datum </w:t>
            </w:r>
            <w:proofErr w:type="spellStart"/>
            <w:proofErr w:type="gramStart"/>
            <w:r w:rsidRPr="002010CA">
              <w:rPr>
                <w:rFonts w:ascii="Arial" w:hAnsi="Arial" w:cs="Arial"/>
                <w:b/>
                <w:i/>
                <w:sz w:val="22"/>
                <w:szCs w:val="22"/>
              </w:rPr>
              <w:t>dd.mm.rrrr</w:t>
            </w:r>
            <w:proofErr w:type="spellEnd"/>
            <w:proofErr w:type="gramEnd"/>
            <w:r w:rsidRPr="002010CA">
              <w:rPr>
                <w:rFonts w:ascii="Arial" w:hAnsi="Arial" w:cs="Arial"/>
                <w:b/>
                <w:i/>
                <w:sz w:val="22"/>
                <w:szCs w:val="22"/>
              </w:rPr>
              <w:t xml:space="preserve">, hodina </w:t>
            </w:r>
            <w:r w:rsidRPr="002010CA">
              <w:rPr>
                <w:rFonts w:ascii="Arial" w:hAnsi="Arial" w:cs="Arial"/>
                <w:i/>
                <w:sz w:val="22"/>
                <w:szCs w:val="22"/>
              </w:rPr>
              <w:t xml:space="preserve">(min. 10 dní u zakázky </w:t>
            </w:r>
            <w:r w:rsidR="000309B3">
              <w:rPr>
                <w:rFonts w:ascii="Arial" w:hAnsi="Arial" w:cs="Arial"/>
                <w:i/>
                <w:sz w:val="22"/>
                <w:szCs w:val="22"/>
              </w:rPr>
              <w:t>malého rozsahu</w:t>
            </w:r>
            <w:r w:rsidRPr="002010CA">
              <w:rPr>
                <w:rFonts w:ascii="Arial" w:hAnsi="Arial" w:cs="Arial"/>
                <w:i/>
                <w:sz w:val="22"/>
                <w:szCs w:val="22"/>
              </w:rPr>
              <w:t xml:space="preserve">, min. 15 dní u zakázky s vyšší hodnotou, min. </w:t>
            </w:r>
            <w:r w:rsidR="002B2B13" w:rsidRPr="002010CA">
              <w:rPr>
                <w:rFonts w:ascii="Arial" w:hAnsi="Arial" w:cs="Arial"/>
                <w:i/>
                <w:sz w:val="22"/>
                <w:szCs w:val="22"/>
              </w:rPr>
              <w:t xml:space="preserve">30 </w:t>
            </w:r>
            <w:r w:rsidRPr="002010CA">
              <w:rPr>
                <w:rFonts w:ascii="Arial" w:hAnsi="Arial" w:cs="Arial"/>
                <w:i/>
                <w:sz w:val="22"/>
                <w:szCs w:val="22"/>
              </w:rPr>
              <w:t>u zakázky s vyšší hodnotou</w:t>
            </w:r>
            <w:r w:rsidR="002D6762" w:rsidRPr="002010CA">
              <w:rPr>
                <w:rFonts w:ascii="Arial" w:hAnsi="Arial" w:cs="Arial"/>
                <w:i/>
                <w:sz w:val="22"/>
                <w:szCs w:val="22"/>
              </w:rPr>
              <w:t>, jejíž předpokládaná hodnota</w:t>
            </w:r>
            <w:r w:rsidRPr="002010CA">
              <w:rPr>
                <w:rFonts w:ascii="Arial" w:hAnsi="Arial" w:cs="Arial"/>
                <w:i/>
                <w:sz w:val="22"/>
                <w:szCs w:val="22"/>
              </w:rPr>
              <w:t xml:space="preserve"> </w:t>
            </w:r>
            <w:r w:rsidR="002D6762" w:rsidRPr="002010CA">
              <w:rPr>
                <w:rFonts w:ascii="Arial" w:hAnsi="Arial" w:cs="Arial"/>
                <w:i/>
                <w:sz w:val="22"/>
                <w:szCs w:val="22"/>
              </w:rPr>
              <w:t xml:space="preserve">dosahuje nejméně hodnoty nadlimitní </w:t>
            </w:r>
            <w:r w:rsidR="002B2B13" w:rsidRPr="002010CA">
              <w:rPr>
                <w:rFonts w:ascii="Arial" w:hAnsi="Arial" w:cs="Arial"/>
                <w:i/>
                <w:sz w:val="22"/>
                <w:szCs w:val="22"/>
              </w:rPr>
              <w:t xml:space="preserve">sektorové </w:t>
            </w:r>
            <w:r w:rsidR="002D6762" w:rsidRPr="002010CA">
              <w:rPr>
                <w:rFonts w:ascii="Arial" w:hAnsi="Arial" w:cs="Arial"/>
                <w:i/>
                <w:sz w:val="22"/>
                <w:szCs w:val="22"/>
              </w:rPr>
              <w:t xml:space="preserve">veřejné zakázky podle nařízení vlády č. </w:t>
            </w:r>
            <w:r w:rsidR="002B2B13" w:rsidRPr="002010CA">
              <w:rPr>
                <w:rFonts w:ascii="Arial" w:hAnsi="Arial" w:cs="Arial"/>
                <w:i/>
                <w:sz w:val="22"/>
                <w:szCs w:val="22"/>
              </w:rPr>
              <w:t>1</w:t>
            </w:r>
            <w:r w:rsidR="002D6762" w:rsidRPr="002010CA">
              <w:rPr>
                <w:rFonts w:ascii="Arial" w:hAnsi="Arial" w:cs="Arial"/>
                <w:i/>
                <w:sz w:val="22"/>
                <w:szCs w:val="22"/>
              </w:rPr>
              <w:t>7</w:t>
            </w:r>
            <w:r w:rsidR="002B2B13" w:rsidRPr="002010CA">
              <w:rPr>
                <w:rFonts w:ascii="Arial" w:hAnsi="Arial" w:cs="Arial"/>
                <w:i/>
                <w:sz w:val="22"/>
                <w:szCs w:val="22"/>
              </w:rPr>
              <w:t>2</w:t>
            </w:r>
            <w:r w:rsidR="002D6762" w:rsidRPr="002010CA">
              <w:rPr>
                <w:rFonts w:ascii="Arial" w:hAnsi="Arial" w:cs="Arial"/>
                <w:i/>
                <w:sz w:val="22"/>
                <w:szCs w:val="22"/>
              </w:rPr>
              <w:t>/20</w:t>
            </w:r>
            <w:r w:rsidR="002B2B13" w:rsidRPr="002010CA">
              <w:rPr>
                <w:rFonts w:ascii="Arial" w:hAnsi="Arial" w:cs="Arial"/>
                <w:i/>
                <w:sz w:val="22"/>
                <w:szCs w:val="22"/>
              </w:rPr>
              <w:t>16</w:t>
            </w:r>
            <w:r w:rsidR="002D6762" w:rsidRPr="002010CA">
              <w:rPr>
                <w:rFonts w:ascii="Arial" w:hAnsi="Arial" w:cs="Arial"/>
                <w:i/>
                <w:sz w:val="22"/>
                <w:szCs w:val="22"/>
              </w:rPr>
              <w:t xml:space="preserve"> Sb.</w:t>
            </w:r>
          </w:p>
          <w:p w14:paraId="4E1975D0" w14:textId="77777777" w:rsidR="00D62D8C" w:rsidRPr="003F1DF3" w:rsidRDefault="00D62D8C" w:rsidP="002539B5">
            <w:pPr>
              <w:pStyle w:val="Zkladntext"/>
              <w:keepLines w:val="0"/>
              <w:tabs>
                <w:tab w:val="left" w:pos="426"/>
                <w:tab w:val="num" w:pos="1276"/>
              </w:tabs>
              <w:spacing w:after="60"/>
              <w:rPr>
                <w:rFonts w:ascii="Arial" w:hAnsi="Arial" w:cs="Arial"/>
                <w:b/>
              </w:rPr>
            </w:pPr>
          </w:p>
        </w:tc>
      </w:tr>
      <w:tr w:rsidR="00D62D8C" w:rsidRPr="002010CA" w14:paraId="296B728C" w14:textId="77777777" w:rsidTr="002539B5">
        <w:tc>
          <w:tcPr>
            <w:tcW w:w="9212" w:type="dxa"/>
            <w:gridSpan w:val="2"/>
          </w:tcPr>
          <w:p w14:paraId="6EB106FF" w14:textId="77777777" w:rsidR="00D62D8C" w:rsidRPr="002010CA" w:rsidRDefault="00D62D8C" w:rsidP="002539B5">
            <w:pPr>
              <w:rPr>
                <w:b/>
                <w:u w:val="single"/>
              </w:rPr>
            </w:pPr>
            <w:r w:rsidRPr="002010CA">
              <w:rPr>
                <w:b/>
                <w:u w:val="single"/>
              </w:rPr>
              <w:t>5. Místo pro podání nabídky:</w:t>
            </w:r>
            <w:r w:rsidRPr="002010CA">
              <w:rPr>
                <w:b/>
              </w:rPr>
              <w:t xml:space="preserve"> </w:t>
            </w:r>
            <w:r w:rsidRPr="002010CA">
              <w:rPr>
                <w:b/>
                <w:i/>
              </w:rPr>
              <w:t>adresa, místnost</w:t>
            </w:r>
          </w:p>
          <w:p w14:paraId="186658DA" w14:textId="77777777" w:rsidR="00D62D8C" w:rsidRPr="002010CA" w:rsidRDefault="00D62D8C" w:rsidP="002539B5">
            <w:pPr>
              <w:rPr>
                <w:b/>
              </w:rPr>
            </w:pPr>
          </w:p>
        </w:tc>
      </w:tr>
      <w:tr w:rsidR="00D62D8C" w:rsidRPr="002010CA" w14:paraId="44C6E783" w14:textId="77777777" w:rsidTr="002539B5">
        <w:tc>
          <w:tcPr>
            <w:tcW w:w="9212" w:type="dxa"/>
            <w:gridSpan w:val="2"/>
          </w:tcPr>
          <w:p w14:paraId="1A16260D"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r w:rsidRPr="002010CA">
              <w:rPr>
                <w:rFonts w:ascii="Arial" w:hAnsi="Arial" w:cs="Arial"/>
                <w:b/>
                <w:sz w:val="22"/>
                <w:szCs w:val="22"/>
                <w:u w:val="single"/>
              </w:rPr>
              <w:t>6. Předmět zakázky:</w:t>
            </w:r>
            <w:r w:rsidRPr="00410DE2">
              <w:rPr>
                <w:rFonts w:ascii="Arial" w:hAnsi="Arial" w:cs="Arial"/>
                <w:sz w:val="22"/>
              </w:rPr>
              <w:t xml:space="preserve"> </w:t>
            </w:r>
            <w:r w:rsidRPr="002010CA">
              <w:rPr>
                <w:rFonts w:ascii="Arial" w:hAnsi="Arial" w:cs="Arial"/>
                <w:b/>
                <w:i/>
                <w:sz w:val="22"/>
                <w:szCs w:val="22"/>
              </w:rPr>
              <w:t>specifikace předmětu veřejné zakázky (lze odkázat na samostatné přílohy, např. projektovou dokumentaci)</w:t>
            </w:r>
          </w:p>
          <w:p w14:paraId="5EBE753F"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4BA4D863"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0E0E3A64"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52E2BB6F"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5F3D7880"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5444A4E9" w14:textId="77777777" w:rsidR="00D62D8C" w:rsidRPr="00410DE2" w:rsidRDefault="00D62D8C" w:rsidP="002539B5">
            <w:pPr>
              <w:pStyle w:val="Zkladntext"/>
              <w:keepLines w:val="0"/>
              <w:tabs>
                <w:tab w:val="left" w:pos="426"/>
                <w:tab w:val="num" w:pos="1276"/>
              </w:tabs>
              <w:spacing w:after="60"/>
              <w:rPr>
                <w:rFonts w:ascii="Arial" w:hAnsi="Arial" w:cs="Arial"/>
                <w:sz w:val="22"/>
              </w:rPr>
            </w:pPr>
          </w:p>
          <w:p w14:paraId="68775363" w14:textId="77777777" w:rsidR="00D62D8C" w:rsidRPr="002010CA" w:rsidRDefault="00D62D8C" w:rsidP="002539B5">
            <w:pPr>
              <w:rPr>
                <w:b/>
              </w:rPr>
            </w:pPr>
          </w:p>
        </w:tc>
      </w:tr>
      <w:tr w:rsidR="00D62D8C" w:rsidRPr="002010CA" w14:paraId="1DF22A3E" w14:textId="77777777" w:rsidTr="002539B5">
        <w:tc>
          <w:tcPr>
            <w:tcW w:w="9212" w:type="dxa"/>
            <w:gridSpan w:val="2"/>
            <w:tcBorders>
              <w:bottom w:val="nil"/>
            </w:tcBorders>
          </w:tcPr>
          <w:p w14:paraId="19243AD8" w14:textId="73305DA6" w:rsidR="00D62D8C" w:rsidRPr="002010CA" w:rsidRDefault="00D62D8C">
            <w:pPr>
              <w:rPr>
                <w:b/>
                <w:u w:val="single"/>
              </w:rPr>
            </w:pPr>
            <w:r w:rsidRPr="002010CA">
              <w:rPr>
                <w:b/>
                <w:u w:val="single"/>
              </w:rPr>
              <w:t xml:space="preserve">7. </w:t>
            </w:r>
            <w:r w:rsidR="00987A58" w:rsidRPr="002010CA">
              <w:rPr>
                <w:b/>
                <w:u w:val="single"/>
              </w:rPr>
              <w:t>Kritéria hodnocení</w:t>
            </w:r>
            <w:r w:rsidRPr="002010CA">
              <w:rPr>
                <w:b/>
                <w:u w:val="single"/>
              </w:rPr>
              <w:t>:</w:t>
            </w:r>
            <w:r w:rsidRPr="002010CA">
              <w:rPr>
                <w:b/>
              </w:rPr>
              <w:t xml:space="preserve"> </w:t>
            </w:r>
            <w:r w:rsidRPr="002010CA">
              <w:rPr>
                <w:b/>
              </w:rPr>
              <w:tab/>
            </w:r>
          </w:p>
        </w:tc>
      </w:tr>
      <w:tr w:rsidR="00D62D8C" w:rsidRPr="002010CA" w14:paraId="257D5070" w14:textId="77777777" w:rsidTr="002539B5">
        <w:tc>
          <w:tcPr>
            <w:tcW w:w="4606" w:type="dxa"/>
            <w:tcBorders>
              <w:top w:val="nil"/>
              <w:left w:val="single" w:sz="4" w:space="0" w:color="auto"/>
              <w:bottom w:val="nil"/>
              <w:right w:val="nil"/>
            </w:tcBorders>
          </w:tcPr>
          <w:p w14:paraId="6E4B41B8" w14:textId="77777777" w:rsidR="00D62D8C" w:rsidRPr="002010CA" w:rsidRDefault="00D62D8C" w:rsidP="002539B5">
            <w:pPr>
              <w:rPr>
                <w:b/>
              </w:rPr>
            </w:pPr>
            <w:r w:rsidRPr="002010CA">
              <w:rPr>
                <w:b/>
              </w:rPr>
              <w:t>1.</w:t>
            </w:r>
          </w:p>
        </w:tc>
        <w:tc>
          <w:tcPr>
            <w:tcW w:w="4606" w:type="dxa"/>
            <w:tcBorders>
              <w:top w:val="nil"/>
              <w:left w:val="nil"/>
              <w:bottom w:val="nil"/>
              <w:right w:val="single" w:sz="4" w:space="0" w:color="auto"/>
            </w:tcBorders>
          </w:tcPr>
          <w:p w14:paraId="58252EB2" w14:textId="77777777" w:rsidR="00D62D8C" w:rsidRPr="002010CA" w:rsidRDefault="00D62D8C" w:rsidP="002539B5">
            <w:pPr>
              <w:rPr>
                <w:b/>
              </w:rPr>
            </w:pPr>
            <w:r w:rsidRPr="002010CA">
              <w:rPr>
                <w:b/>
              </w:rPr>
              <w:t>Váha (v %)</w:t>
            </w:r>
          </w:p>
        </w:tc>
      </w:tr>
      <w:tr w:rsidR="00D62D8C" w:rsidRPr="002010CA" w14:paraId="4082880E" w14:textId="77777777" w:rsidTr="002539B5">
        <w:tc>
          <w:tcPr>
            <w:tcW w:w="4606" w:type="dxa"/>
            <w:tcBorders>
              <w:top w:val="nil"/>
              <w:left w:val="single" w:sz="4" w:space="0" w:color="auto"/>
              <w:bottom w:val="single" w:sz="4" w:space="0" w:color="auto"/>
              <w:right w:val="nil"/>
            </w:tcBorders>
          </w:tcPr>
          <w:p w14:paraId="53839022" w14:textId="77777777" w:rsidR="00D62D8C" w:rsidRPr="002010CA" w:rsidRDefault="00D62D8C" w:rsidP="002539B5">
            <w:pPr>
              <w:rPr>
                <w:b/>
              </w:rPr>
            </w:pPr>
            <w:r w:rsidRPr="002010CA">
              <w:rPr>
                <w:b/>
              </w:rPr>
              <w:t>2.</w:t>
            </w:r>
          </w:p>
        </w:tc>
        <w:tc>
          <w:tcPr>
            <w:tcW w:w="4606" w:type="dxa"/>
            <w:tcBorders>
              <w:top w:val="nil"/>
              <w:left w:val="nil"/>
              <w:bottom w:val="single" w:sz="4" w:space="0" w:color="auto"/>
              <w:right w:val="single" w:sz="4" w:space="0" w:color="auto"/>
            </w:tcBorders>
          </w:tcPr>
          <w:p w14:paraId="793D5212" w14:textId="77777777" w:rsidR="00D62D8C" w:rsidRPr="002010CA" w:rsidRDefault="00D62D8C" w:rsidP="002539B5">
            <w:pPr>
              <w:rPr>
                <w:b/>
              </w:rPr>
            </w:pPr>
            <w:r w:rsidRPr="002010CA">
              <w:rPr>
                <w:b/>
              </w:rPr>
              <w:t>Váha (v %)</w:t>
            </w:r>
          </w:p>
        </w:tc>
      </w:tr>
      <w:tr w:rsidR="00D62D8C" w:rsidRPr="002010CA" w14:paraId="014440F1" w14:textId="77777777" w:rsidTr="002539B5">
        <w:tc>
          <w:tcPr>
            <w:tcW w:w="9212" w:type="dxa"/>
            <w:gridSpan w:val="2"/>
          </w:tcPr>
          <w:p w14:paraId="6AAA6351" w14:textId="2185944E" w:rsidR="00D62D8C" w:rsidRPr="002010CA" w:rsidRDefault="00D62D8C" w:rsidP="002539B5">
            <w:pPr>
              <w:rPr>
                <w:b/>
                <w:i/>
              </w:rPr>
            </w:pPr>
            <w:r w:rsidRPr="002010CA">
              <w:rPr>
                <w:b/>
                <w:u w:val="single"/>
              </w:rPr>
              <w:t>7.1 Způsob hodnocení dílčích hodnotících kritérií:</w:t>
            </w:r>
            <w:r w:rsidRPr="002010CA">
              <w:rPr>
                <w:b/>
              </w:rPr>
              <w:t xml:space="preserve"> </w:t>
            </w:r>
          </w:p>
          <w:p w14:paraId="25B0F949" w14:textId="77777777" w:rsidR="00D62D8C" w:rsidRPr="002010CA" w:rsidRDefault="00D62D8C" w:rsidP="002539B5">
            <w:pPr>
              <w:rPr>
                <w:b/>
                <w:i/>
              </w:rPr>
            </w:pPr>
          </w:p>
          <w:p w14:paraId="11583DB7" w14:textId="77777777" w:rsidR="00D62D8C" w:rsidRPr="002010CA" w:rsidRDefault="00D62D8C" w:rsidP="002539B5">
            <w:pPr>
              <w:rPr>
                <w:b/>
              </w:rPr>
            </w:pPr>
          </w:p>
        </w:tc>
      </w:tr>
      <w:tr w:rsidR="00D62D8C" w:rsidRPr="002010CA" w14:paraId="728B9630" w14:textId="77777777" w:rsidTr="002539B5">
        <w:tc>
          <w:tcPr>
            <w:tcW w:w="9212" w:type="dxa"/>
            <w:gridSpan w:val="2"/>
          </w:tcPr>
          <w:p w14:paraId="327C1E84" w14:textId="1318EA7C" w:rsidR="00D62D8C" w:rsidRPr="002010CA" w:rsidRDefault="00D62D8C" w:rsidP="002539B5">
            <w:pPr>
              <w:rPr>
                <w:b/>
                <w:i/>
              </w:rPr>
            </w:pPr>
            <w:r w:rsidRPr="002010CA">
              <w:rPr>
                <w:b/>
                <w:u w:val="single"/>
              </w:rPr>
              <w:t>8. Způsob jednání s </w:t>
            </w:r>
            <w:r w:rsidR="00E8717D" w:rsidRPr="002010CA">
              <w:rPr>
                <w:b/>
                <w:u w:val="single"/>
              </w:rPr>
              <w:t>účastníky</w:t>
            </w:r>
            <w:r w:rsidRPr="002010CA">
              <w:rPr>
                <w:b/>
                <w:u w:val="single"/>
              </w:rPr>
              <w:t>:</w:t>
            </w:r>
            <w:r w:rsidRPr="002010CA">
              <w:rPr>
                <w:b/>
              </w:rPr>
              <w:t xml:space="preserve"> (</w:t>
            </w:r>
            <w:r w:rsidRPr="002010CA">
              <w:rPr>
                <w:b/>
                <w:i/>
              </w:rPr>
              <w:t>pokud hodlá zadavatel s </w:t>
            </w:r>
            <w:r w:rsidR="00E8717D" w:rsidRPr="002010CA">
              <w:rPr>
                <w:b/>
                <w:i/>
              </w:rPr>
              <w:t>účastníky</w:t>
            </w:r>
            <w:r w:rsidRPr="002010CA">
              <w:rPr>
                <w:b/>
                <w:i/>
              </w:rPr>
              <w:t xml:space="preserve"> jednat)</w:t>
            </w:r>
          </w:p>
          <w:p w14:paraId="5EAB73F0" w14:textId="77777777" w:rsidR="00D62D8C" w:rsidRPr="002010CA" w:rsidRDefault="00D62D8C" w:rsidP="002539B5">
            <w:pPr>
              <w:rPr>
                <w:b/>
              </w:rPr>
            </w:pPr>
          </w:p>
        </w:tc>
      </w:tr>
      <w:tr w:rsidR="00D62D8C" w:rsidRPr="002010CA" w14:paraId="69C733CA" w14:textId="77777777" w:rsidTr="002539B5">
        <w:tc>
          <w:tcPr>
            <w:tcW w:w="9212" w:type="dxa"/>
            <w:gridSpan w:val="2"/>
          </w:tcPr>
          <w:p w14:paraId="700DA96B" w14:textId="4C50DBC0" w:rsidR="00D62D8C" w:rsidRPr="002010CA" w:rsidRDefault="00D62D8C" w:rsidP="002539B5">
            <w:pPr>
              <w:rPr>
                <w:b/>
                <w:i/>
              </w:rPr>
            </w:pPr>
            <w:r w:rsidRPr="002010CA">
              <w:rPr>
                <w:b/>
                <w:u w:val="single"/>
              </w:rPr>
              <w:t>9. Podmínky a požadavky na zpracování nabídky:</w:t>
            </w:r>
            <w:r w:rsidRPr="002010CA">
              <w:rPr>
                <w:b/>
              </w:rPr>
              <w:t xml:space="preserve"> </w:t>
            </w:r>
            <w:r w:rsidRPr="002010CA">
              <w:rPr>
                <w:b/>
                <w:i/>
              </w:rPr>
              <w:t>požadavky</w:t>
            </w:r>
            <w:r w:rsidR="00DD2D58" w:rsidRPr="002010CA">
              <w:rPr>
                <w:b/>
                <w:i/>
              </w:rPr>
              <w:t xml:space="preserve"> zadavatele na</w:t>
            </w:r>
            <w:r w:rsidRPr="002010CA">
              <w:rPr>
                <w:b/>
                <w:i/>
              </w:rPr>
              <w:t xml:space="preserve"> obsah nabídky, jaké údaje týkající se předmětu zakázky a jeho realizace mají </w:t>
            </w:r>
            <w:r w:rsidR="00E8717D" w:rsidRPr="002010CA">
              <w:rPr>
                <w:b/>
                <w:i/>
              </w:rPr>
              <w:t>účastní</w:t>
            </w:r>
            <w:r w:rsidR="00DD2D58" w:rsidRPr="002010CA">
              <w:rPr>
                <w:b/>
                <w:i/>
              </w:rPr>
              <w:t>ci</w:t>
            </w:r>
            <w:r w:rsidRPr="002010CA">
              <w:rPr>
                <w:b/>
                <w:i/>
              </w:rPr>
              <w:t xml:space="preserve"> v nabídkách uvést, aby mohl zadavatel posoudit soulad nabídky se zadávacími podmínkami</w:t>
            </w:r>
          </w:p>
          <w:p w14:paraId="572962FC" w14:textId="77777777" w:rsidR="00D62D8C" w:rsidRPr="002010CA" w:rsidRDefault="00D62D8C" w:rsidP="002539B5">
            <w:pPr>
              <w:rPr>
                <w:b/>
              </w:rPr>
            </w:pPr>
          </w:p>
        </w:tc>
      </w:tr>
      <w:tr w:rsidR="00D62D8C" w:rsidRPr="002010CA" w14:paraId="4AF8F9CF" w14:textId="77777777" w:rsidTr="002539B5">
        <w:tc>
          <w:tcPr>
            <w:tcW w:w="9212" w:type="dxa"/>
            <w:gridSpan w:val="2"/>
          </w:tcPr>
          <w:p w14:paraId="1A1AA8D9" w14:textId="77777777" w:rsidR="00D62D8C" w:rsidRPr="002010CA" w:rsidRDefault="00D62D8C" w:rsidP="002539B5">
            <w:pPr>
              <w:rPr>
                <w:b/>
                <w:i/>
              </w:rPr>
            </w:pPr>
            <w:r w:rsidRPr="002010CA">
              <w:rPr>
                <w:b/>
                <w:u w:val="single"/>
              </w:rPr>
              <w:t>10. Požadavek na způsob zpracování nabídkové ceny:</w:t>
            </w:r>
            <w:r w:rsidRPr="002010CA">
              <w:rPr>
                <w:b/>
              </w:rPr>
              <w:t xml:space="preserve"> </w:t>
            </w:r>
            <w:r w:rsidRPr="002010CA">
              <w:rPr>
                <w:b/>
                <w:i/>
              </w:rPr>
              <w:t>jakým způsobem mají dodavatelé zpracovat nabídkovou cenu</w:t>
            </w:r>
          </w:p>
          <w:p w14:paraId="0BCC45DB" w14:textId="77777777" w:rsidR="00D62D8C" w:rsidRPr="002010CA" w:rsidRDefault="00D62D8C" w:rsidP="002539B5">
            <w:pPr>
              <w:rPr>
                <w:b/>
                <w:i/>
              </w:rPr>
            </w:pPr>
          </w:p>
          <w:p w14:paraId="36A09ECD" w14:textId="77777777" w:rsidR="00D62D8C" w:rsidRPr="002010CA" w:rsidRDefault="00D62D8C" w:rsidP="002539B5">
            <w:pPr>
              <w:rPr>
                <w:b/>
              </w:rPr>
            </w:pPr>
          </w:p>
        </w:tc>
      </w:tr>
      <w:tr w:rsidR="00D62D8C" w:rsidRPr="002010CA" w14:paraId="38100B64" w14:textId="77777777" w:rsidTr="002539B5">
        <w:tc>
          <w:tcPr>
            <w:tcW w:w="9212" w:type="dxa"/>
            <w:gridSpan w:val="2"/>
          </w:tcPr>
          <w:p w14:paraId="4C946426" w14:textId="77777777" w:rsidR="00D62D8C" w:rsidRPr="002010CA" w:rsidRDefault="00D62D8C" w:rsidP="002539B5">
            <w:pPr>
              <w:rPr>
                <w:b/>
                <w:i/>
              </w:rPr>
            </w:pPr>
            <w:r w:rsidRPr="002010CA">
              <w:rPr>
                <w:b/>
                <w:u w:val="single"/>
              </w:rPr>
              <w:t>11. Doba a místo plnění zakázky:</w:t>
            </w:r>
            <w:r w:rsidRPr="002010CA">
              <w:rPr>
                <w:b/>
              </w:rPr>
              <w:t xml:space="preserve"> </w:t>
            </w:r>
            <w:r w:rsidRPr="002010CA">
              <w:rPr>
                <w:b/>
                <w:i/>
              </w:rPr>
              <w:t xml:space="preserve">místo, kde má být </w:t>
            </w:r>
            <w:r w:rsidRPr="002010CA">
              <w:rPr>
                <w:b/>
              </w:rPr>
              <w:t>zakázka</w:t>
            </w:r>
            <w:r w:rsidRPr="002010CA">
              <w:rPr>
                <w:b/>
                <w:i/>
              </w:rPr>
              <w:t xml:space="preserve"> plněna a předpokládanou dobu plnění</w:t>
            </w:r>
          </w:p>
          <w:p w14:paraId="73D2D97F" w14:textId="77777777" w:rsidR="00D62D8C" w:rsidRPr="002010CA" w:rsidRDefault="00D62D8C" w:rsidP="002539B5">
            <w:pPr>
              <w:rPr>
                <w:b/>
                <w:i/>
              </w:rPr>
            </w:pPr>
          </w:p>
          <w:p w14:paraId="7AEED937" w14:textId="77777777" w:rsidR="00D62D8C" w:rsidRPr="002010CA" w:rsidRDefault="00D62D8C" w:rsidP="002539B5">
            <w:pPr>
              <w:rPr>
                <w:b/>
              </w:rPr>
            </w:pPr>
          </w:p>
        </w:tc>
      </w:tr>
      <w:tr w:rsidR="00D62D8C" w:rsidRPr="002010CA" w14:paraId="1480B2E6" w14:textId="77777777" w:rsidTr="002539B5">
        <w:tc>
          <w:tcPr>
            <w:tcW w:w="9212" w:type="dxa"/>
            <w:gridSpan w:val="2"/>
          </w:tcPr>
          <w:p w14:paraId="5A91D145" w14:textId="77777777" w:rsidR="00D62D8C" w:rsidRPr="002010CA" w:rsidRDefault="00D62D8C" w:rsidP="002539B5">
            <w:pPr>
              <w:rPr>
                <w:b/>
                <w:i/>
              </w:rPr>
            </w:pPr>
            <w:r w:rsidRPr="002010CA">
              <w:rPr>
                <w:b/>
                <w:u w:val="single"/>
              </w:rPr>
              <w:lastRenderedPageBreak/>
              <w:t>12. Požadavky na varianty nabídek:</w:t>
            </w:r>
            <w:r w:rsidRPr="002010CA">
              <w:rPr>
                <w:b/>
              </w:rPr>
              <w:t xml:space="preserve"> </w:t>
            </w:r>
            <w:r w:rsidRPr="002010CA">
              <w:rPr>
                <w:b/>
                <w:i/>
              </w:rPr>
              <w:t>(pokud zadavatel připouští podání variantních nabídek)</w:t>
            </w:r>
          </w:p>
          <w:p w14:paraId="27162B05" w14:textId="77777777" w:rsidR="00D62D8C" w:rsidRPr="002010CA" w:rsidRDefault="00D62D8C" w:rsidP="002539B5">
            <w:pPr>
              <w:rPr>
                <w:b/>
                <w:i/>
              </w:rPr>
            </w:pPr>
          </w:p>
          <w:p w14:paraId="187D2853" w14:textId="77777777" w:rsidR="00D62D8C" w:rsidRPr="002010CA" w:rsidRDefault="00D62D8C" w:rsidP="002539B5">
            <w:pPr>
              <w:rPr>
                <w:b/>
              </w:rPr>
            </w:pPr>
          </w:p>
        </w:tc>
      </w:tr>
      <w:tr w:rsidR="00D62D8C" w:rsidRPr="002010CA" w14:paraId="685E4AAD" w14:textId="77777777" w:rsidTr="002539B5">
        <w:tc>
          <w:tcPr>
            <w:tcW w:w="9212" w:type="dxa"/>
            <w:gridSpan w:val="2"/>
          </w:tcPr>
          <w:p w14:paraId="285BE49E" w14:textId="18E8D43E" w:rsidR="00D62D8C" w:rsidRPr="002010CA" w:rsidRDefault="00D62D8C" w:rsidP="00FA0B76">
            <w:pPr>
              <w:rPr>
                <w:b/>
              </w:rPr>
            </w:pPr>
            <w:r w:rsidRPr="002010CA">
              <w:rPr>
                <w:b/>
                <w:u w:val="single"/>
              </w:rPr>
              <w:t xml:space="preserve">13. </w:t>
            </w:r>
            <w:r w:rsidR="00FA0B76" w:rsidRPr="002010CA">
              <w:rPr>
                <w:b/>
                <w:u w:val="single"/>
              </w:rPr>
              <w:t>Vysvětlení zadávacích podmínek</w:t>
            </w:r>
            <w:r w:rsidRPr="002010CA">
              <w:rPr>
                <w:b/>
                <w:u w:val="single"/>
              </w:rPr>
              <w:t>:</w:t>
            </w:r>
            <w:r w:rsidRPr="002010CA">
              <w:rPr>
                <w:b/>
              </w:rPr>
              <w:t xml:space="preserve"> </w:t>
            </w:r>
            <w:r w:rsidRPr="002010CA">
              <w:t xml:space="preserve">Dodavatel je oprávněn po zadavateli </w:t>
            </w:r>
            <w:proofErr w:type="gramStart"/>
            <w:r w:rsidRPr="002010CA">
              <w:t xml:space="preserve">požadovat </w:t>
            </w:r>
            <w:r w:rsidR="00FA0B76" w:rsidRPr="002010CA">
              <w:t> vysvětlení</w:t>
            </w:r>
            <w:proofErr w:type="gramEnd"/>
            <w:r w:rsidR="00FA0B76" w:rsidRPr="002010CA">
              <w:t xml:space="preserve"> zadávacích </w:t>
            </w:r>
            <w:r w:rsidRPr="002010CA">
              <w:t>podmín</w:t>
            </w:r>
            <w:r w:rsidR="00FA0B76" w:rsidRPr="002010CA">
              <w:t>e</w:t>
            </w:r>
            <w:r w:rsidRPr="002010CA">
              <w:t xml:space="preserve">k. Písemná žádost musí být zadavateli doručena nejpozději </w:t>
            </w:r>
            <w:r w:rsidR="00490353" w:rsidRPr="002010CA">
              <w:t xml:space="preserve">4 </w:t>
            </w:r>
            <w:r w:rsidRPr="002010CA">
              <w:t>pracovní dny před uplynutím lhůty pro podání nabídek.</w:t>
            </w:r>
          </w:p>
        </w:tc>
      </w:tr>
      <w:tr w:rsidR="00D62D8C" w:rsidRPr="002010CA" w14:paraId="515869F4" w14:textId="77777777" w:rsidTr="002539B5">
        <w:tc>
          <w:tcPr>
            <w:tcW w:w="9212" w:type="dxa"/>
            <w:gridSpan w:val="2"/>
          </w:tcPr>
          <w:p w14:paraId="0463C16B" w14:textId="77777777" w:rsidR="00D62D8C" w:rsidRPr="002010CA" w:rsidRDefault="00D62D8C" w:rsidP="002539B5">
            <w:pPr>
              <w:rPr>
                <w:b/>
                <w:u w:val="single"/>
              </w:rPr>
            </w:pPr>
          </w:p>
          <w:p w14:paraId="01FFCEF0" w14:textId="77777777" w:rsidR="00D62D8C" w:rsidRPr="002010CA" w:rsidRDefault="00D62D8C" w:rsidP="002539B5">
            <w:pPr>
              <w:rPr>
                <w:b/>
                <w:u w:val="single"/>
              </w:rPr>
            </w:pPr>
            <w:r w:rsidRPr="002010CA">
              <w:rPr>
                <w:b/>
                <w:u w:val="single"/>
              </w:rPr>
              <w:t>NEPOVINNÉ NÁLEŽITOSTI</w:t>
            </w:r>
          </w:p>
          <w:p w14:paraId="4DB26EFB" w14:textId="77777777" w:rsidR="00D62D8C" w:rsidRPr="002010CA" w:rsidRDefault="00D62D8C" w:rsidP="002539B5">
            <w:pPr>
              <w:rPr>
                <w:b/>
              </w:rPr>
            </w:pPr>
          </w:p>
        </w:tc>
      </w:tr>
      <w:tr w:rsidR="00D62D8C" w:rsidRPr="002010CA" w14:paraId="35E46AB8" w14:textId="77777777" w:rsidTr="002539B5">
        <w:tc>
          <w:tcPr>
            <w:tcW w:w="9212" w:type="dxa"/>
            <w:gridSpan w:val="2"/>
          </w:tcPr>
          <w:p w14:paraId="47E58D28" w14:textId="77777777" w:rsidR="00D62D8C" w:rsidRPr="002010CA" w:rsidRDefault="00D62D8C" w:rsidP="002539B5">
            <w:pPr>
              <w:rPr>
                <w:b/>
                <w:i/>
              </w:rPr>
            </w:pPr>
            <w:r w:rsidRPr="002010CA">
              <w:rPr>
                <w:b/>
                <w:u w:val="single"/>
              </w:rPr>
              <w:t>14. Požadavky na prokázání kvalifikace:</w:t>
            </w:r>
            <w:r w:rsidRPr="002010CA">
              <w:rPr>
                <w:b/>
              </w:rPr>
              <w:t xml:space="preserve"> </w:t>
            </w:r>
            <w:r w:rsidRPr="002010CA">
              <w:rPr>
                <w:b/>
                <w:i/>
              </w:rPr>
              <w:t xml:space="preserve">(pokud zadavatel požaduje prokázání kvalifikace) </w:t>
            </w:r>
          </w:p>
          <w:p w14:paraId="4C65175D" w14:textId="77777777" w:rsidR="00D62D8C" w:rsidRPr="002010CA" w:rsidRDefault="00D62D8C" w:rsidP="002539B5">
            <w:pPr>
              <w:rPr>
                <w:b/>
                <w:i/>
              </w:rPr>
            </w:pPr>
          </w:p>
          <w:p w14:paraId="5D3E30D6" w14:textId="77777777" w:rsidR="00D62D8C" w:rsidRPr="002010CA" w:rsidRDefault="00D62D8C" w:rsidP="002539B5">
            <w:pPr>
              <w:rPr>
                <w:b/>
              </w:rPr>
            </w:pPr>
          </w:p>
        </w:tc>
      </w:tr>
      <w:tr w:rsidR="00D62D8C" w:rsidRPr="002010CA" w14:paraId="70A5F707" w14:textId="77777777" w:rsidTr="002539B5">
        <w:tc>
          <w:tcPr>
            <w:tcW w:w="9212" w:type="dxa"/>
            <w:gridSpan w:val="2"/>
          </w:tcPr>
          <w:p w14:paraId="16DEDAAE" w14:textId="77777777" w:rsidR="00D62D8C" w:rsidRPr="002010CA" w:rsidRDefault="00D62D8C" w:rsidP="002539B5">
            <w:pPr>
              <w:rPr>
                <w:b/>
                <w:i/>
              </w:rPr>
            </w:pPr>
            <w:r w:rsidRPr="002010CA">
              <w:rPr>
                <w:b/>
                <w:u w:val="single"/>
              </w:rPr>
              <w:t>15. Obchodní podmínky:</w:t>
            </w:r>
            <w:r w:rsidRPr="002010CA">
              <w:rPr>
                <w:b/>
              </w:rPr>
              <w:t xml:space="preserve"> </w:t>
            </w:r>
            <w:r w:rsidRPr="002010CA">
              <w:rPr>
                <w:b/>
                <w:i/>
              </w:rPr>
              <w:t>obchodní podmínky, které jsou dodavatelé povinni zahrnout do svých nabídek nebo přiložit jako samostatnou přílohu závazný vzor smlouvy</w:t>
            </w:r>
          </w:p>
          <w:p w14:paraId="7E7803C6" w14:textId="77777777" w:rsidR="00D62D8C" w:rsidRPr="002010CA" w:rsidRDefault="00D62D8C" w:rsidP="002539B5">
            <w:pPr>
              <w:rPr>
                <w:b/>
                <w:i/>
              </w:rPr>
            </w:pPr>
          </w:p>
          <w:p w14:paraId="5D35B678" w14:textId="77777777" w:rsidR="00D62D8C" w:rsidRPr="002010CA" w:rsidRDefault="00D62D8C" w:rsidP="002539B5">
            <w:pPr>
              <w:rPr>
                <w:b/>
              </w:rPr>
            </w:pPr>
          </w:p>
        </w:tc>
      </w:tr>
      <w:tr w:rsidR="00D62D8C" w:rsidRPr="002010CA" w14:paraId="266B7E3E" w14:textId="77777777" w:rsidTr="002539B5">
        <w:tc>
          <w:tcPr>
            <w:tcW w:w="9212" w:type="dxa"/>
            <w:gridSpan w:val="2"/>
            <w:tcBorders>
              <w:top w:val="single" w:sz="4" w:space="0" w:color="auto"/>
            </w:tcBorders>
          </w:tcPr>
          <w:p w14:paraId="2A02B4CA" w14:textId="59211CDB" w:rsidR="00D62D8C" w:rsidRPr="002010CA" w:rsidRDefault="00D62D8C" w:rsidP="002539B5">
            <w:pPr>
              <w:pStyle w:val="Zkladntext"/>
              <w:keepLines w:val="0"/>
              <w:tabs>
                <w:tab w:val="left" w:pos="709"/>
                <w:tab w:val="num" w:pos="1276"/>
              </w:tabs>
              <w:spacing w:after="60"/>
              <w:rPr>
                <w:rFonts w:ascii="Arial" w:hAnsi="Arial" w:cs="Arial"/>
                <w:b/>
                <w:i/>
                <w:sz w:val="22"/>
                <w:szCs w:val="22"/>
              </w:rPr>
            </w:pPr>
            <w:r w:rsidRPr="002010CA">
              <w:rPr>
                <w:rFonts w:ascii="Arial" w:hAnsi="Arial" w:cs="Arial"/>
                <w:b/>
                <w:sz w:val="22"/>
                <w:szCs w:val="22"/>
                <w:u w:val="single"/>
              </w:rPr>
              <w:t xml:space="preserve">16. Požadavky na specifikaci případných </w:t>
            </w:r>
            <w:r w:rsidR="007973D5" w:rsidRPr="002010CA">
              <w:rPr>
                <w:rFonts w:ascii="Arial" w:hAnsi="Arial" w:cs="Arial"/>
                <w:b/>
                <w:sz w:val="22"/>
                <w:szCs w:val="22"/>
                <w:u w:val="single"/>
              </w:rPr>
              <w:t>poddodavatelů</w:t>
            </w:r>
            <w:r w:rsidRPr="002010CA">
              <w:rPr>
                <w:rFonts w:ascii="Arial" w:hAnsi="Arial" w:cs="Arial"/>
                <w:b/>
                <w:sz w:val="22"/>
                <w:szCs w:val="22"/>
                <w:u w:val="single"/>
              </w:rPr>
              <w:t>:</w:t>
            </w:r>
            <w:r w:rsidRPr="00410DE2">
              <w:rPr>
                <w:rFonts w:ascii="Arial" w:hAnsi="Arial" w:cs="Arial"/>
                <w:sz w:val="22"/>
              </w:rPr>
              <w:t xml:space="preserve"> </w:t>
            </w:r>
            <w:r w:rsidRPr="002010CA">
              <w:rPr>
                <w:rFonts w:ascii="Arial" w:hAnsi="Arial" w:cs="Arial"/>
                <w:b/>
                <w:i/>
                <w:sz w:val="22"/>
                <w:szCs w:val="22"/>
              </w:rPr>
              <w:t xml:space="preserve">požadavky na uvedení případných </w:t>
            </w:r>
            <w:r w:rsidR="007973D5" w:rsidRPr="002010CA">
              <w:rPr>
                <w:rFonts w:ascii="Arial" w:hAnsi="Arial" w:cs="Arial"/>
                <w:b/>
                <w:i/>
                <w:sz w:val="22"/>
                <w:szCs w:val="22"/>
              </w:rPr>
              <w:t>poddodavatelů</w:t>
            </w:r>
            <w:r w:rsidRPr="002010CA">
              <w:rPr>
                <w:rFonts w:ascii="Arial" w:hAnsi="Arial" w:cs="Arial"/>
                <w:b/>
                <w:i/>
                <w:sz w:val="22"/>
                <w:szCs w:val="22"/>
              </w:rPr>
              <w:t xml:space="preserve">, jejich identifikačních údajů a věcné vymezení plnění dodaného jejich prostřednictvím </w:t>
            </w:r>
          </w:p>
          <w:p w14:paraId="44DE7CEE" w14:textId="77777777" w:rsidR="00D62D8C" w:rsidRPr="002010CA" w:rsidRDefault="00D62D8C" w:rsidP="002539B5">
            <w:pPr>
              <w:rPr>
                <w:b/>
              </w:rPr>
            </w:pPr>
          </w:p>
        </w:tc>
      </w:tr>
      <w:tr w:rsidR="00D62D8C" w:rsidRPr="002010CA" w14:paraId="43FB02AE" w14:textId="77777777" w:rsidTr="002539B5">
        <w:tc>
          <w:tcPr>
            <w:tcW w:w="9212" w:type="dxa"/>
            <w:gridSpan w:val="2"/>
          </w:tcPr>
          <w:p w14:paraId="04D6EAD1" w14:textId="77777777" w:rsidR="00D62D8C" w:rsidRPr="003F1DF3" w:rsidRDefault="00D62D8C" w:rsidP="002539B5">
            <w:pPr>
              <w:pStyle w:val="Zkladntext"/>
              <w:keepLines w:val="0"/>
              <w:tabs>
                <w:tab w:val="left" w:pos="709"/>
                <w:tab w:val="num" w:pos="1276"/>
              </w:tabs>
              <w:spacing w:after="60"/>
              <w:rPr>
                <w:rFonts w:ascii="Arial" w:hAnsi="Arial" w:cs="Arial"/>
                <w:b/>
              </w:rPr>
            </w:pPr>
            <w:r w:rsidRPr="002010CA">
              <w:rPr>
                <w:rFonts w:ascii="Arial" w:hAnsi="Arial" w:cs="Arial"/>
                <w:b/>
                <w:sz w:val="22"/>
                <w:szCs w:val="22"/>
                <w:u w:val="single"/>
              </w:rPr>
              <w:t>17. Přílohy zadávacích podmínek:</w:t>
            </w:r>
          </w:p>
        </w:tc>
      </w:tr>
    </w:tbl>
    <w:p w14:paraId="0FA2B43E" w14:textId="77777777" w:rsidR="00D62D8C" w:rsidRPr="002010CA" w:rsidRDefault="00D62D8C" w:rsidP="00D62D8C">
      <w:pPr>
        <w:jc w:val="left"/>
      </w:pPr>
    </w:p>
    <w:p w14:paraId="6FE958A1" w14:textId="77777777" w:rsidR="002539B5" w:rsidRPr="002010CA" w:rsidRDefault="002539B5">
      <w:pPr>
        <w:spacing w:line="240" w:lineRule="auto"/>
        <w:jc w:val="left"/>
      </w:pPr>
      <w:r w:rsidRPr="002010CA">
        <w:br w:type="page"/>
      </w:r>
    </w:p>
    <w:p w14:paraId="65FA1BD6" w14:textId="665CDB4B" w:rsidR="002539B5" w:rsidRPr="002010CA" w:rsidRDefault="00E72AA2" w:rsidP="003A7DFE">
      <w:pPr>
        <w:pStyle w:val="Nadpis2"/>
        <w:jc w:val="center"/>
      </w:pPr>
      <w:bookmarkStart w:id="267" w:name="_Toc459381373"/>
      <w:bookmarkStart w:id="268" w:name="_Toc21959547"/>
      <w:r w:rsidRPr="002010CA">
        <w:lastRenderedPageBreak/>
        <w:t xml:space="preserve">Příloha č. 3: </w:t>
      </w:r>
      <w:r w:rsidR="002539B5" w:rsidRPr="002010CA">
        <w:t xml:space="preserve">Protokol o otevírání </w:t>
      </w:r>
      <w:r w:rsidR="00F34E74">
        <w:t>nabídek</w:t>
      </w:r>
      <w:r w:rsidR="002539B5" w:rsidRPr="002010CA">
        <w:t>, posouzení a hodnocení nabídek</w:t>
      </w:r>
      <w:bookmarkEnd w:id="267"/>
      <w:bookmarkEnd w:id="26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5"/>
        <w:gridCol w:w="4527"/>
      </w:tblGrid>
      <w:tr w:rsidR="002539B5" w:rsidRPr="002010CA" w14:paraId="21C153E8" w14:textId="77777777" w:rsidTr="002539B5">
        <w:tc>
          <w:tcPr>
            <w:tcW w:w="9212" w:type="dxa"/>
            <w:gridSpan w:val="2"/>
          </w:tcPr>
          <w:p w14:paraId="470ACA9E" w14:textId="77777777" w:rsidR="002539B5" w:rsidRPr="002010CA" w:rsidRDefault="002539B5" w:rsidP="002539B5">
            <w:pPr>
              <w:rPr>
                <w:b/>
              </w:rPr>
            </w:pPr>
            <w:r w:rsidRPr="002010CA">
              <w:rPr>
                <w:b/>
                <w:u w:val="single"/>
              </w:rPr>
              <w:t>1. Zadavatel:</w:t>
            </w:r>
            <w:r w:rsidRPr="002010CA">
              <w:rPr>
                <w:b/>
              </w:rPr>
              <w:t xml:space="preserve"> </w:t>
            </w:r>
            <w:r w:rsidRPr="002010CA">
              <w:rPr>
                <w:b/>
                <w:i/>
              </w:rPr>
              <w:t>název, IČO (pokud bylo přiděleno), sídlo</w:t>
            </w:r>
          </w:p>
          <w:p w14:paraId="040BDC21" w14:textId="77777777" w:rsidR="002539B5" w:rsidRPr="002010CA" w:rsidRDefault="002539B5" w:rsidP="002539B5">
            <w:pPr>
              <w:rPr>
                <w:b/>
              </w:rPr>
            </w:pPr>
          </w:p>
          <w:p w14:paraId="56089177" w14:textId="77777777" w:rsidR="002539B5" w:rsidRPr="002010CA" w:rsidRDefault="002539B5" w:rsidP="002539B5">
            <w:pPr>
              <w:rPr>
                <w:b/>
              </w:rPr>
            </w:pPr>
          </w:p>
        </w:tc>
      </w:tr>
      <w:tr w:rsidR="002539B5" w:rsidRPr="002010CA" w14:paraId="6239F1D9" w14:textId="77777777" w:rsidTr="002539B5">
        <w:tc>
          <w:tcPr>
            <w:tcW w:w="9212" w:type="dxa"/>
            <w:gridSpan w:val="2"/>
          </w:tcPr>
          <w:p w14:paraId="10BC9E50" w14:textId="77777777" w:rsidR="002539B5" w:rsidRPr="002010CA" w:rsidRDefault="002539B5" w:rsidP="002539B5">
            <w:pPr>
              <w:rPr>
                <w:b/>
                <w:u w:val="single"/>
              </w:rPr>
            </w:pPr>
            <w:r w:rsidRPr="002010CA">
              <w:rPr>
                <w:b/>
                <w:u w:val="single"/>
              </w:rPr>
              <w:t xml:space="preserve">2. Název zakázky: </w:t>
            </w:r>
          </w:p>
          <w:p w14:paraId="2F120AED" w14:textId="77777777" w:rsidR="002539B5" w:rsidRPr="002010CA" w:rsidRDefault="002539B5" w:rsidP="002539B5">
            <w:pPr>
              <w:rPr>
                <w:b/>
              </w:rPr>
            </w:pPr>
          </w:p>
        </w:tc>
      </w:tr>
      <w:tr w:rsidR="002539B5" w:rsidRPr="002010CA" w14:paraId="5807D52B" w14:textId="77777777" w:rsidTr="002539B5">
        <w:tc>
          <w:tcPr>
            <w:tcW w:w="9212" w:type="dxa"/>
            <w:gridSpan w:val="2"/>
          </w:tcPr>
          <w:p w14:paraId="6400042C" w14:textId="6C3CB3CE" w:rsidR="002539B5" w:rsidRPr="002010CA" w:rsidRDefault="002539B5" w:rsidP="002539B5">
            <w:pPr>
              <w:rPr>
                <w:b/>
                <w:u w:val="single"/>
              </w:rPr>
            </w:pPr>
            <w:r w:rsidRPr="002010CA">
              <w:rPr>
                <w:b/>
                <w:u w:val="single"/>
              </w:rPr>
              <w:t xml:space="preserve">3. Datum a čas zahájení otevírání </w:t>
            </w:r>
            <w:r w:rsidR="00F34E74">
              <w:rPr>
                <w:b/>
                <w:u w:val="single"/>
              </w:rPr>
              <w:t>nabídek</w:t>
            </w:r>
            <w:r w:rsidRPr="002010CA">
              <w:rPr>
                <w:b/>
                <w:u w:val="single"/>
              </w:rPr>
              <w:t>:</w:t>
            </w:r>
            <w:r w:rsidRPr="002010CA">
              <w:rPr>
                <w:b/>
              </w:rPr>
              <w:t xml:space="preserve"> </w:t>
            </w:r>
            <w:r w:rsidRPr="002010CA">
              <w:rPr>
                <w:i/>
              </w:rPr>
              <w:t xml:space="preserve">datum a čas ve formátu </w:t>
            </w:r>
            <w:proofErr w:type="spellStart"/>
            <w:proofErr w:type="gramStart"/>
            <w:r w:rsidRPr="002010CA">
              <w:rPr>
                <w:i/>
              </w:rPr>
              <w:t>dd.mm.rrrr</w:t>
            </w:r>
            <w:proofErr w:type="spellEnd"/>
            <w:proofErr w:type="gramEnd"/>
            <w:r w:rsidRPr="002010CA">
              <w:rPr>
                <w:i/>
              </w:rPr>
              <w:t xml:space="preserve"> </w:t>
            </w:r>
            <w:proofErr w:type="spellStart"/>
            <w:r w:rsidRPr="002010CA">
              <w:rPr>
                <w:i/>
              </w:rPr>
              <w:t>hh:mm</w:t>
            </w:r>
            <w:proofErr w:type="spellEnd"/>
          </w:p>
          <w:p w14:paraId="6FACECDD" w14:textId="77777777" w:rsidR="002539B5" w:rsidRPr="002010CA" w:rsidRDefault="002539B5" w:rsidP="002539B5">
            <w:pPr>
              <w:rPr>
                <w:b/>
              </w:rPr>
            </w:pPr>
          </w:p>
        </w:tc>
      </w:tr>
      <w:tr w:rsidR="002539B5" w:rsidRPr="002010CA" w14:paraId="4AAE785F" w14:textId="77777777" w:rsidTr="002539B5">
        <w:tc>
          <w:tcPr>
            <w:tcW w:w="9212" w:type="dxa"/>
            <w:gridSpan w:val="2"/>
          </w:tcPr>
          <w:p w14:paraId="3F89A844" w14:textId="6FCADEEB" w:rsidR="002539B5" w:rsidRPr="002010CA" w:rsidRDefault="002539B5" w:rsidP="002539B5">
            <w:pPr>
              <w:rPr>
                <w:b/>
                <w:u w:val="single"/>
              </w:rPr>
            </w:pPr>
            <w:r w:rsidRPr="002010CA">
              <w:rPr>
                <w:b/>
                <w:u w:val="single"/>
              </w:rPr>
              <w:t>4. Přítomné osoby:</w:t>
            </w:r>
            <w:r w:rsidRPr="002010CA">
              <w:rPr>
                <w:b/>
              </w:rPr>
              <w:t xml:space="preserve"> </w:t>
            </w:r>
            <w:r w:rsidRPr="002010CA">
              <w:rPr>
                <w:i/>
              </w:rPr>
              <w:t>zadavatel/pověřená osoba/ komise, případně jiné osoby</w:t>
            </w:r>
            <w:r w:rsidRPr="002010CA">
              <w:rPr>
                <w:b/>
                <w:u w:val="single"/>
              </w:rPr>
              <w:t xml:space="preserve"> </w:t>
            </w:r>
          </w:p>
          <w:p w14:paraId="1F0903C9" w14:textId="77777777" w:rsidR="002539B5" w:rsidRPr="002010CA" w:rsidRDefault="002539B5" w:rsidP="002539B5">
            <w:pPr>
              <w:rPr>
                <w:b/>
              </w:rPr>
            </w:pPr>
          </w:p>
          <w:p w14:paraId="37E2E9A5" w14:textId="77777777" w:rsidR="002539B5" w:rsidRPr="002010CA" w:rsidRDefault="002539B5" w:rsidP="002539B5">
            <w:pPr>
              <w:rPr>
                <w:b/>
              </w:rPr>
            </w:pPr>
          </w:p>
          <w:p w14:paraId="172A3E8D" w14:textId="77777777" w:rsidR="002539B5" w:rsidRPr="002010CA" w:rsidRDefault="002539B5" w:rsidP="002539B5">
            <w:pPr>
              <w:rPr>
                <w:b/>
              </w:rPr>
            </w:pPr>
          </w:p>
        </w:tc>
      </w:tr>
      <w:tr w:rsidR="002539B5" w:rsidRPr="002010CA" w14:paraId="69001861" w14:textId="77777777" w:rsidTr="002539B5">
        <w:tc>
          <w:tcPr>
            <w:tcW w:w="9212" w:type="dxa"/>
            <w:gridSpan w:val="2"/>
          </w:tcPr>
          <w:p w14:paraId="224CA37D" w14:textId="77777777"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4. Seznam doručených nabídek:</w:t>
            </w:r>
            <w:r w:rsidRPr="00410DE2">
              <w:rPr>
                <w:rFonts w:ascii="Arial" w:hAnsi="Arial" w:cs="Arial"/>
                <w:sz w:val="22"/>
              </w:rPr>
              <w:t xml:space="preserve"> </w:t>
            </w:r>
          </w:p>
          <w:p w14:paraId="7128B71E"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název dodavatele, IČO (pokud bylo přiděleno), sídlo/místo podnikání</w:t>
            </w:r>
          </w:p>
          <w:p w14:paraId="4205E964" w14:textId="77777777" w:rsidR="002539B5" w:rsidRPr="002010CA" w:rsidRDefault="002539B5" w:rsidP="002539B5">
            <w:pPr>
              <w:pStyle w:val="Zkladntext"/>
              <w:keepLines w:val="0"/>
              <w:tabs>
                <w:tab w:val="left" w:pos="426"/>
                <w:tab w:val="num" w:pos="1276"/>
              </w:tabs>
              <w:spacing w:after="60"/>
              <w:ind w:left="2127" w:hanging="2127"/>
              <w:rPr>
                <w:rFonts w:ascii="Arial" w:hAnsi="Arial" w:cs="Arial"/>
                <w:i/>
              </w:rPr>
            </w:pPr>
          </w:p>
          <w:p w14:paraId="77D785F4"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název dodavatele, IČO (pokud bylo přiděleno), sídlo/místo podnikání</w:t>
            </w:r>
          </w:p>
          <w:p w14:paraId="223ADFAC" w14:textId="77777777" w:rsidR="002539B5" w:rsidRPr="00410DE2" w:rsidRDefault="002539B5" w:rsidP="002539B5">
            <w:pPr>
              <w:pStyle w:val="Zkladntext"/>
              <w:keepLines w:val="0"/>
              <w:tabs>
                <w:tab w:val="left" w:pos="426"/>
                <w:tab w:val="num" w:pos="1276"/>
              </w:tabs>
              <w:spacing w:after="60"/>
              <w:rPr>
                <w:rFonts w:ascii="Arial" w:hAnsi="Arial" w:cs="Arial"/>
                <w:sz w:val="22"/>
              </w:rPr>
            </w:pPr>
          </w:p>
          <w:p w14:paraId="47A3910A" w14:textId="77777777" w:rsidR="002539B5" w:rsidRPr="002010CA" w:rsidRDefault="002539B5" w:rsidP="002539B5">
            <w:pPr>
              <w:rPr>
                <w:b/>
              </w:rPr>
            </w:pPr>
          </w:p>
        </w:tc>
      </w:tr>
      <w:tr w:rsidR="002539B5" w:rsidRPr="002010CA" w14:paraId="5673A5DC" w14:textId="77777777" w:rsidTr="002539B5">
        <w:tc>
          <w:tcPr>
            <w:tcW w:w="9212" w:type="dxa"/>
            <w:gridSpan w:val="2"/>
          </w:tcPr>
          <w:p w14:paraId="43B422B8" w14:textId="06CB570C" w:rsidR="002539B5" w:rsidRPr="002010CA" w:rsidRDefault="002539B5" w:rsidP="002539B5">
            <w:pPr>
              <w:rPr>
                <w:b/>
              </w:rPr>
            </w:pPr>
            <w:r w:rsidRPr="002010CA">
              <w:rPr>
                <w:b/>
                <w:u w:val="single"/>
              </w:rPr>
              <w:t xml:space="preserve">5. Prohlášení přítomných osob o </w:t>
            </w:r>
            <w:r w:rsidR="00B2293C" w:rsidRPr="002010CA">
              <w:rPr>
                <w:b/>
                <w:u w:val="single"/>
              </w:rPr>
              <w:t>neexistenci střetu zájmů</w:t>
            </w:r>
            <w:r w:rsidRPr="002010CA">
              <w:rPr>
                <w:b/>
                <w:u w:val="single"/>
              </w:rPr>
              <w:t xml:space="preserve"> a mlčenlivosti:</w:t>
            </w:r>
            <w:r w:rsidRPr="002010CA">
              <w:rPr>
                <w:b/>
              </w:rPr>
              <w:t xml:space="preserve"> </w:t>
            </w:r>
          </w:p>
          <w:p w14:paraId="70A4D2BE" w14:textId="7889B95C" w:rsidR="002539B5" w:rsidRPr="002010CA" w:rsidRDefault="002539B5" w:rsidP="002539B5">
            <w:pPr>
              <w:rPr>
                <w:b/>
              </w:rPr>
            </w:pPr>
            <w:r w:rsidRPr="002010CA">
              <w:rPr>
                <w:b/>
              </w:rPr>
              <w:t xml:space="preserve">Níže uvedené osoby čestně prohlašují, že nejsou ve </w:t>
            </w:r>
            <w:r w:rsidR="00B2293C" w:rsidRPr="002010CA">
              <w:rPr>
                <w:b/>
              </w:rPr>
              <w:t>střetu zá</w:t>
            </w:r>
            <w:r w:rsidR="00464FE5" w:rsidRPr="002010CA">
              <w:rPr>
                <w:b/>
              </w:rPr>
              <w:t>j</w:t>
            </w:r>
            <w:r w:rsidR="00B2293C" w:rsidRPr="002010CA">
              <w:rPr>
                <w:b/>
              </w:rPr>
              <w:t>mů</w:t>
            </w:r>
            <w:r w:rsidRPr="002010CA">
              <w:rPr>
                <w:b/>
              </w:rPr>
              <w:t xml:space="preserve"> a budou zachovávat mlčenlivost o skutečnostech, které se dozvědí </w:t>
            </w:r>
            <w:proofErr w:type="gramStart"/>
            <w:r w:rsidRPr="002010CA">
              <w:rPr>
                <w:b/>
              </w:rPr>
              <w:t>v  průběhu</w:t>
            </w:r>
            <w:proofErr w:type="gramEnd"/>
            <w:r w:rsidRPr="002010CA">
              <w:rPr>
                <w:b/>
              </w:rPr>
              <w:t xml:space="preserve"> posouzení a hodnocení nabídek.</w:t>
            </w:r>
            <w:r w:rsidRPr="002010CA">
              <w:t xml:space="preserve"> </w:t>
            </w:r>
          </w:p>
          <w:p w14:paraId="7E35C46C" w14:textId="77777777" w:rsidR="002539B5" w:rsidRPr="002010CA" w:rsidRDefault="002539B5" w:rsidP="002539B5">
            <w:pPr>
              <w:rPr>
                <w:i/>
              </w:rPr>
            </w:pPr>
            <w:r w:rsidRPr="002010CA">
              <w:rPr>
                <w:i/>
              </w:rPr>
              <w:t>Jméno, příjmení a podpis</w:t>
            </w:r>
          </w:p>
          <w:p w14:paraId="6FBD57BF" w14:textId="77777777" w:rsidR="002539B5" w:rsidRPr="002010CA" w:rsidRDefault="002539B5" w:rsidP="002539B5">
            <w:pPr>
              <w:rPr>
                <w:i/>
              </w:rPr>
            </w:pPr>
          </w:p>
          <w:p w14:paraId="4DDC259C" w14:textId="77777777" w:rsidR="002539B5" w:rsidRPr="002010CA" w:rsidRDefault="002539B5" w:rsidP="002539B5">
            <w:pPr>
              <w:rPr>
                <w:i/>
              </w:rPr>
            </w:pPr>
          </w:p>
          <w:p w14:paraId="119BA8D1" w14:textId="77777777" w:rsidR="002539B5" w:rsidRPr="002010CA" w:rsidRDefault="002539B5" w:rsidP="002539B5">
            <w:pPr>
              <w:rPr>
                <w:i/>
              </w:rPr>
            </w:pPr>
          </w:p>
          <w:p w14:paraId="1BA816EC" w14:textId="77777777" w:rsidR="002539B5" w:rsidRPr="002010CA" w:rsidRDefault="002539B5" w:rsidP="002539B5">
            <w:pPr>
              <w:rPr>
                <w:b/>
              </w:rPr>
            </w:pPr>
          </w:p>
          <w:p w14:paraId="1A8409AB" w14:textId="77777777" w:rsidR="002539B5" w:rsidRPr="002010CA" w:rsidRDefault="002539B5" w:rsidP="002539B5">
            <w:pPr>
              <w:rPr>
                <w:b/>
              </w:rPr>
            </w:pPr>
          </w:p>
        </w:tc>
      </w:tr>
      <w:tr w:rsidR="002539B5" w:rsidRPr="002010CA" w14:paraId="64760F87" w14:textId="77777777" w:rsidTr="002539B5">
        <w:tc>
          <w:tcPr>
            <w:tcW w:w="9212" w:type="dxa"/>
            <w:gridSpan w:val="2"/>
          </w:tcPr>
          <w:p w14:paraId="2DAEC05D" w14:textId="77777777"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6. Posouzení nabídek:</w:t>
            </w:r>
            <w:r w:rsidRPr="00410DE2">
              <w:rPr>
                <w:rFonts w:ascii="Arial" w:hAnsi="Arial" w:cs="Arial"/>
                <w:sz w:val="22"/>
              </w:rPr>
              <w:t xml:space="preserve"> </w:t>
            </w:r>
          </w:p>
          <w:p w14:paraId="241688A7" w14:textId="25171022"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 xml:space="preserve">název </w:t>
            </w:r>
            <w:r w:rsidR="00603418" w:rsidRPr="002010CA">
              <w:rPr>
                <w:rFonts w:ascii="Arial" w:hAnsi="Arial" w:cs="Arial"/>
                <w:i/>
              </w:rPr>
              <w:t>účastníka</w:t>
            </w:r>
            <w:r w:rsidRPr="002010CA">
              <w:rPr>
                <w:rFonts w:ascii="Arial" w:hAnsi="Arial" w:cs="Arial"/>
                <w:i/>
              </w:rPr>
              <w:t>, nabídková cena</w:t>
            </w:r>
          </w:p>
          <w:p w14:paraId="0F85327B" w14:textId="00D2AF76" w:rsidR="002539B5" w:rsidRPr="002010CA" w:rsidRDefault="002539B5" w:rsidP="002539B5">
            <w:pPr>
              <w:pStyle w:val="Zkladntext"/>
              <w:keepLines w:val="0"/>
              <w:tabs>
                <w:tab w:val="left" w:pos="426"/>
                <w:tab w:val="num" w:pos="1276"/>
              </w:tabs>
              <w:spacing w:after="60"/>
              <w:rPr>
                <w:rFonts w:ascii="Arial" w:hAnsi="Arial" w:cs="Arial"/>
                <w:i/>
              </w:rPr>
            </w:pPr>
            <w:r w:rsidRPr="002010CA">
              <w:rPr>
                <w:rFonts w:ascii="Arial" w:hAnsi="Arial" w:cs="Arial"/>
                <w:i/>
              </w:rPr>
              <w:t>Výsledek posouzení nabídky: Splnila zadávací podmínky ANO/NE/</w:t>
            </w:r>
            <w:r w:rsidR="00E8717D" w:rsidRPr="002010CA">
              <w:rPr>
                <w:rFonts w:ascii="Arial" w:hAnsi="Arial" w:cs="Arial"/>
                <w:i/>
              </w:rPr>
              <w:t>Účastník</w:t>
            </w:r>
            <w:r w:rsidRPr="002010CA">
              <w:rPr>
                <w:rFonts w:ascii="Arial" w:hAnsi="Arial" w:cs="Arial"/>
                <w:i/>
              </w:rPr>
              <w:t xml:space="preserve"> vyzván k doplnění/objasnění</w:t>
            </w:r>
          </w:p>
          <w:p w14:paraId="03EE5AED"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6A22D916" w14:textId="2DA203CE"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 xml:space="preserve">název </w:t>
            </w:r>
            <w:r w:rsidR="00603418" w:rsidRPr="002010CA">
              <w:rPr>
                <w:rFonts w:ascii="Arial" w:hAnsi="Arial" w:cs="Arial"/>
                <w:i/>
              </w:rPr>
              <w:t>účastníka</w:t>
            </w:r>
            <w:r w:rsidRPr="002010CA">
              <w:rPr>
                <w:rFonts w:ascii="Arial" w:hAnsi="Arial" w:cs="Arial"/>
                <w:i/>
              </w:rPr>
              <w:t>, nabídková cena</w:t>
            </w:r>
          </w:p>
          <w:p w14:paraId="55EF1A86" w14:textId="3B78C9AF" w:rsidR="002539B5" w:rsidRPr="002010CA" w:rsidRDefault="002539B5" w:rsidP="002539B5">
            <w:pPr>
              <w:pStyle w:val="Zkladntext"/>
              <w:keepLines w:val="0"/>
              <w:tabs>
                <w:tab w:val="left" w:pos="426"/>
                <w:tab w:val="num" w:pos="1276"/>
              </w:tabs>
              <w:spacing w:after="60"/>
              <w:rPr>
                <w:rFonts w:ascii="Arial" w:hAnsi="Arial" w:cs="Arial"/>
                <w:i/>
              </w:rPr>
            </w:pPr>
            <w:r w:rsidRPr="002010CA">
              <w:rPr>
                <w:rFonts w:ascii="Arial" w:hAnsi="Arial" w:cs="Arial"/>
                <w:i/>
              </w:rPr>
              <w:t>Výsledek posouzení nabídky: Splnila zadávací podmínky ANO/NE/</w:t>
            </w:r>
            <w:r w:rsidR="00E8717D" w:rsidRPr="002010CA">
              <w:rPr>
                <w:rFonts w:ascii="Arial" w:hAnsi="Arial" w:cs="Arial"/>
                <w:i/>
              </w:rPr>
              <w:t>Účastník</w:t>
            </w:r>
            <w:r w:rsidRPr="002010CA">
              <w:rPr>
                <w:rFonts w:ascii="Arial" w:hAnsi="Arial" w:cs="Arial"/>
                <w:i/>
              </w:rPr>
              <w:t xml:space="preserve"> vyzván k doplnění/objasnění</w:t>
            </w:r>
          </w:p>
          <w:p w14:paraId="50D97858"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41EAB6DD" w14:textId="77777777" w:rsidR="002539B5" w:rsidRPr="002010CA" w:rsidRDefault="002539B5" w:rsidP="002539B5">
            <w:pPr>
              <w:ind w:firstLine="708"/>
              <w:rPr>
                <w:b/>
              </w:rPr>
            </w:pPr>
          </w:p>
        </w:tc>
      </w:tr>
      <w:tr w:rsidR="002539B5" w:rsidRPr="002010CA" w14:paraId="30BBD88A" w14:textId="77777777" w:rsidTr="002539B5">
        <w:tc>
          <w:tcPr>
            <w:tcW w:w="9212" w:type="dxa"/>
            <w:gridSpan w:val="2"/>
          </w:tcPr>
          <w:p w14:paraId="203EA6AE" w14:textId="23DE075E"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 xml:space="preserve">7. Seznam </w:t>
            </w:r>
            <w:r w:rsidR="00E8717D" w:rsidRPr="002010CA">
              <w:rPr>
                <w:rFonts w:ascii="Arial" w:hAnsi="Arial" w:cs="Arial"/>
                <w:b/>
                <w:sz w:val="22"/>
                <w:szCs w:val="22"/>
                <w:u w:val="single"/>
              </w:rPr>
              <w:t>účastník</w:t>
            </w:r>
            <w:r w:rsidRPr="002010CA">
              <w:rPr>
                <w:rFonts w:ascii="Arial" w:hAnsi="Arial" w:cs="Arial"/>
                <w:b/>
                <w:sz w:val="22"/>
                <w:szCs w:val="22"/>
                <w:u w:val="single"/>
              </w:rPr>
              <w:t>ů vyzvaných k doplnění/objasnění nabídky, pokud byli vyzváni:</w:t>
            </w:r>
            <w:r w:rsidRPr="00410DE2">
              <w:rPr>
                <w:rFonts w:ascii="Arial" w:hAnsi="Arial" w:cs="Arial"/>
                <w:sz w:val="22"/>
              </w:rPr>
              <w:t xml:space="preserve"> </w:t>
            </w:r>
          </w:p>
          <w:p w14:paraId="1E8D259F" w14:textId="17CD7991"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 xml:space="preserve">název </w:t>
            </w:r>
            <w:r w:rsidR="007973D5" w:rsidRPr="002010CA">
              <w:rPr>
                <w:rFonts w:ascii="Arial" w:hAnsi="Arial" w:cs="Arial"/>
                <w:i/>
              </w:rPr>
              <w:t xml:space="preserve">účastníka </w:t>
            </w:r>
          </w:p>
          <w:p w14:paraId="27E91862"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vyzvání k doplnění/objasnění</w:t>
            </w:r>
          </w:p>
          <w:p w14:paraId="3459365A"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5D86F0DD" w14:textId="40BD700A"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 xml:space="preserve">název </w:t>
            </w:r>
            <w:r w:rsidR="007973D5" w:rsidRPr="002010CA">
              <w:rPr>
                <w:rFonts w:ascii="Arial" w:hAnsi="Arial" w:cs="Arial"/>
                <w:i/>
              </w:rPr>
              <w:t>účastníka</w:t>
            </w:r>
            <w:r w:rsidRPr="002010CA">
              <w:rPr>
                <w:rFonts w:ascii="Arial" w:hAnsi="Arial" w:cs="Arial"/>
                <w:i/>
              </w:rPr>
              <w:t xml:space="preserve">, </w:t>
            </w:r>
          </w:p>
          <w:p w14:paraId="1CD323C8"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vyzvání k doplnění/objasnění</w:t>
            </w:r>
          </w:p>
          <w:p w14:paraId="6B106CCC"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702AB056" w14:textId="77777777" w:rsidR="002539B5" w:rsidRPr="002010CA" w:rsidRDefault="002539B5" w:rsidP="002539B5">
            <w:pPr>
              <w:ind w:firstLine="708"/>
              <w:rPr>
                <w:b/>
              </w:rPr>
            </w:pPr>
          </w:p>
        </w:tc>
      </w:tr>
      <w:tr w:rsidR="002539B5" w:rsidRPr="002010CA" w14:paraId="3A91AB7D" w14:textId="77777777" w:rsidTr="002539B5">
        <w:tc>
          <w:tcPr>
            <w:tcW w:w="9212" w:type="dxa"/>
            <w:gridSpan w:val="2"/>
          </w:tcPr>
          <w:p w14:paraId="316F055E" w14:textId="77777777"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lastRenderedPageBreak/>
              <w:t>8. Seznam vyřazených nabídek, pokud byly nějaké nabídky vyřazeny:</w:t>
            </w:r>
            <w:r w:rsidRPr="00410DE2">
              <w:rPr>
                <w:rFonts w:ascii="Arial" w:hAnsi="Arial" w:cs="Arial"/>
                <w:sz w:val="22"/>
              </w:rPr>
              <w:t xml:space="preserve"> </w:t>
            </w:r>
          </w:p>
          <w:p w14:paraId="0B2DBBD2" w14:textId="3E800A99"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 xml:space="preserve">název </w:t>
            </w:r>
            <w:r w:rsidR="00603418" w:rsidRPr="002010CA">
              <w:rPr>
                <w:rFonts w:ascii="Arial" w:hAnsi="Arial" w:cs="Arial"/>
                <w:i/>
              </w:rPr>
              <w:t xml:space="preserve">účastníka </w:t>
            </w:r>
          </w:p>
          <w:p w14:paraId="748B2481"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vyřazení</w:t>
            </w:r>
          </w:p>
          <w:p w14:paraId="19045211"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55CD0A8D" w14:textId="512356B0"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 xml:space="preserve">název </w:t>
            </w:r>
            <w:r w:rsidR="00603418" w:rsidRPr="002010CA">
              <w:rPr>
                <w:rFonts w:ascii="Arial" w:hAnsi="Arial" w:cs="Arial"/>
                <w:i/>
              </w:rPr>
              <w:t>účastníka</w:t>
            </w:r>
            <w:r w:rsidRPr="002010CA">
              <w:rPr>
                <w:rFonts w:ascii="Arial" w:hAnsi="Arial" w:cs="Arial"/>
                <w:i/>
              </w:rPr>
              <w:t xml:space="preserve">, </w:t>
            </w:r>
          </w:p>
          <w:p w14:paraId="361A9BCA"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vyřazení</w:t>
            </w:r>
          </w:p>
          <w:p w14:paraId="35D762AF"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p>
          <w:p w14:paraId="22F1A64C"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2B857978" w14:textId="77777777" w:rsidR="002539B5" w:rsidRPr="002010CA" w:rsidRDefault="002539B5" w:rsidP="002539B5">
            <w:pPr>
              <w:ind w:firstLine="708"/>
              <w:rPr>
                <w:b/>
              </w:rPr>
            </w:pPr>
          </w:p>
        </w:tc>
      </w:tr>
      <w:tr w:rsidR="002539B5" w:rsidRPr="002010CA" w14:paraId="55B1D463" w14:textId="77777777" w:rsidTr="002539B5">
        <w:tc>
          <w:tcPr>
            <w:tcW w:w="9212" w:type="dxa"/>
            <w:gridSpan w:val="2"/>
            <w:tcBorders>
              <w:bottom w:val="nil"/>
            </w:tcBorders>
          </w:tcPr>
          <w:p w14:paraId="1C8C8407" w14:textId="00C86D2F" w:rsidR="002539B5" w:rsidRPr="002010CA" w:rsidRDefault="002539B5">
            <w:pPr>
              <w:rPr>
                <w:b/>
                <w:u w:val="single"/>
              </w:rPr>
            </w:pPr>
            <w:r w:rsidRPr="002010CA">
              <w:rPr>
                <w:b/>
                <w:u w:val="single"/>
              </w:rPr>
              <w:t xml:space="preserve">9. </w:t>
            </w:r>
            <w:r w:rsidR="00574A73" w:rsidRPr="002010CA">
              <w:rPr>
                <w:b/>
                <w:u w:val="single"/>
              </w:rPr>
              <w:t>Kritéria hodnocení</w:t>
            </w:r>
            <w:r w:rsidRPr="002010CA">
              <w:rPr>
                <w:b/>
                <w:u w:val="single"/>
              </w:rPr>
              <w:t>:</w:t>
            </w:r>
            <w:r w:rsidRPr="002010CA">
              <w:rPr>
                <w:b/>
              </w:rPr>
              <w:t xml:space="preserve"> </w:t>
            </w:r>
            <w:r w:rsidRPr="002010CA">
              <w:rPr>
                <w:b/>
              </w:rPr>
              <w:tab/>
            </w:r>
          </w:p>
        </w:tc>
      </w:tr>
      <w:tr w:rsidR="002539B5" w:rsidRPr="002010CA" w14:paraId="042FFF4C" w14:textId="77777777" w:rsidTr="002539B5">
        <w:tc>
          <w:tcPr>
            <w:tcW w:w="4606" w:type="dxa"/>
            <w:tcBorders>
              <w:top w:val="nil"/>
              <w:left w:val="single" w:sz="4" w:space="0" w:color="auto"/>
              <w:bottom w:val="nil"/>
              <w:right w:val="nil"/>
            </w:tcBorders>
          </w:tcPr>
          <w:p w14:paraId="222DBD9F" w14:textId="77777777" w:rsidR="002539B5" w:rsidRPr="002010CA" w:rsidRDefault="002539B5" w:rsidP="002539B5">
            <w:pPr>
              <w:rPr>
                <w:b/>
              </w:rPr>
            </w:pPr>
            <w:r w:rsidRPr="002010CA">
              <w:rPr>
                <w:b/>
              </w:rPr>
              <w:t>1.</w:t>
            </w:r>
          </w:p>
        </w:tc>
        <w:tc>
          <w:tcPr>
            <w:tcW w:w="4606" w:type="dxa"/>
            <w:tcBorders>
              <w:top w:val="nil"/>
              <w:left w:val="nil"/>
              <w:bottom w:val="nil"/>
              <w:right w:val="single" w:sz="4" w:space="0" w:color="auto"/>
            </w:tcBorders>
          </w:tcPr>
          <w:p w14:paraId="4FD04691" w14:textId="77777777" w:rsidR="002539B5" w:rsidRPr="002010CA" w:rsidRDefault="002539B5" w:rsidP="002539B5">
            <w:pPr>
              <w:rPr>
                <w:b/>
              </w:rPr>
            </w:pPr>
            <w:r w:rsidRPr="002010CA">
              <w:rPr>
                <w:b/>
              </w:rPr>
              <w:t>Váha (v %)</w:t>
            </w:r>
          </w:p>
        </w:tc>
      </w:tr>
      <w:tr w:rsidR="002539B5" w:rsidRPr="002010CA" w14:paraId="220EEF76" w14:textId="77777777" w:rsidTr="002539B5">
        <w:tc>
          <w:tcPr>
            <w:tcW w:w="4606" w:type="dxa"/>
            <w:tcBorders>
              <w:top w:val="nil"/>
              <w:left w:val="single" w:sz="4" w:space="0" w:color="auto"/>
              <w:bottom w:val="single" w:sz="4" w:space="0" w:color="auto"/>
              <w:right w:val="nil"/>
            </w:tcBorders>
          </w:tcPr>
          <w:p w14:paraId="4061B930" w14:textId="77777777" w:rsidR="002539B5" w:rsidRPr="002010CA" w:rsidRDefault="002539B5" w:rsidP="002539B5">
            <w:pPr>
              <w:rPr>
                <w:b/>
              </w:rPr>
            </w:pPr>
            <w:r w:rsidRPr="002010CA">
              <w:rPr>
                <w:b/>
              </w:rPr>
              <w:t>2.</w:t>
            </w:r>
          </w:p>
        </w:tc>
        <w:tc>
          <w:tcPr>
            <w:tcW w:w="4606" w:type="dxa"/>
            <w:tcBorders>
              <w:top w:val="nil"/>
              <w:left w:val="nil"/>
              <w:bottom w:val="single" w:sz="4" w:space="0" w:color="auto"/>
              <w:right w:val="single" w:sz="4" w:space="0" w:color="auto"/>
            </w:tcBorders>
          </w:tcPr>
          <w:p w14:paraId="000A3138" w14:textId="77777777" w:rsidR="002539B5" w:rsidRPr="002010CA" w:rsidRDefault="002539B5" w:rsidP="002539B5">
            <w:pPr>
              <w:rPr>
                <w:b/>
              </w:rPr>
            </w:pPr>
            <w:r w:rsidRPr="002010CA">
              <w:rPr>
                <w:b/>
              </w:rPr>
              <w:t>Váha (v %)</w:t>
            </w:r>
          </w:p>
        </w:tc>
      </w:tr>
      <w:tr w:rsidR="002539B5" w:rsidRPr="002010CA" w14:paraId="33145AA4" w14:textId="77777777" w:rsidTr="002539B5">
        <w:tc>
          <w:tcPr>
            <w:tcW w:w="9212" w:type="dxa"/>
            <w:gridSpan w:val="2"/>
          </w:tcPr>
          <w:p w14:paraId="32054B99" w14:textId="1109814A" w:rsidR="002539B5" w:rsidRPr="002010CA" w:rsidRDefault="002539B5" w:rsidP="002539B5">
            <w:pPr>
              <w:rPr>
                <w:b/>
                <w:i/>
              </w:rPr>
            </w:pPr>
            <w:r w:rsidRPr="002010CA">
              <w:rPr>
                <w:b/>
                <w:u w:val="single"/>
              </w:rPr>
              <w:t>10 Způsob hodnocení dílčích kritérií</w:t>
            </w:r>
            <w:r w:rsidR="00987A58" w:rsidRPr="002010CA">
              <w:rPr>
                <w:b/>
                <w:u w:val="single"/>
              </w:rPr>
              <w:t xml:space="preserve"> hodnocení</w:t>
            </w:r>
            <w:r w:rsidRPr="002010CA">
              <w:rPr>
                <w:b/>
                <w:u w:val="single"/>
              </w:rPr>
              <w:t>:</w:t>
            </w:r>
            <w:r w:rsidRPr="002010CA">
              <w:rPr>
                <w:b/>
              </w:rPr>
              <w:t xml:space="preserve"> </w:t>
            </w:r>
          </w:p>
          <w:p w14:paraId="103209DF" w14:textId="77777777" w:rsidR="002539B5" w:rsidRPr="002010CA" w:rsidRDefault="002539B5" w:rsidP="002539B5">
            <w:pPr>
              <w:rPr>
                <w:b/>
                <w:i/>
              </w:rPr>
            </w:pPr>
          </w:p>
          <w:p w14:paraId="6AB168F4" w14:textId="77777777" w:rsidR="002539B5" w:rsidRPr="002010CA" w:rsidRDefault="002539B5" w:rsidP="002539B5">
            <w:pPr>
              <w:rPr>
                <w:b/>
              </w:rPr>
            </w:pPr>
          </w:p>
        </w:tc>
      </w:tr>
      <w:tr w:rsidR="002539B5" w:rsidRPr="002010CA" w14:paraId="5F7E5547" w14:textId="77777777" w:rsidTr="002539B5">
        <w:tc>
          <w:tcPr>
            <w:tcW w:w="9212" w:type="dxa"/>
            <w:gridSpan w:val="2"/>
          </w:tcPr>
          <w:p w14:paraId="2EE6250A" w14:textId="77777777" w:rsidR="002539B5" w:rsidRPr="002010CA" w:rsidRDefault="002539B5" w:rsidP="002539B5">
            <w:pPr>
              <w:rPr>
                <w:b/>
              </w:rPr>
            </w:pPr>
            <w:r w:rsidRPr="002010CA">
              <w:rPr>
                <w:b/>
                <w:u w:val="single"/>
              </w:rPr>
              <w:t>11. Výsledek hodnocení:</w:t>
            </w:r>
            <w:r w:rsidRPr="002010CA">
              <w:rPr>
                <w:b/>
              </w:rPr>
              <w:t xml:space="preserve"> </w:t>
            </w:r>
            <w:r w:rsidRPr="002010CA">
              <w:rPr>
                <w:b/>
                <w:i/>
              </w:rPr>
              <w:t>pořadí nabídek</w:t>
            </w:r>
          </w:p>
          <w:p w14:paraId="4E27B3D8" w14:textId="77777777" w:rsidR="002539B5" w:rsidRPr="002010CA" w:rsidRDefault="002539B5" w:rsidP="002539B5">
            <w:pPr>
              <w:rPr>
                <w:b/>
              </w:rPr>
            </w:pPr>
          </w:p>
          <w:p w14:paraId="642B3CAF" w14:textId="77777777" w:rsidR="002539B5" w:rsidRPr="002010CA" w:rsidRDefault="002539B5" w:rsidP="002539B5">
            <w:pPr>
              <w:rPr>
                <w:b/>
              </w:rPr>
            </w:pPr>
          </w:p>
          <w:p w14:paraId="69C3EFE5" w14:textId="77777777" w:rsidR="002539B5" w:rsidRPr="002010CA" w:rsidRDefault="002539B5" w:rsidP="002539B5">
            <w:pPr>
              <w:rPr>
                <w:b/>
              </w:rPr>
            </w:pPr>
          </w:p>
          <w:p w14:paraId="1CD71ABB" w14:textId="77777777" w:rsidR="002539B5" w:rsidRPr="002010CA" w:rsidRDefault="002539B5" w:rsidP="002539B5">
            <w:pPr>
              <w:rPr>
                <w:b/>
              </w:rPr>
            </w:pPr>
          </w:p>
          <w:p w14:paraId="0329390D" w14:textId="77777777" w:rsidR="002539B5" w:rsidRPr="002010CA" w:rsidRDefault="002539B5" w:rsidP="002539B5">
            <w:pPr>
              <w:rPr>
                <w:b/>
              </w:rPr>
            </w:pPr>
          </w:p>
        </w:tc>
      </w:tr>
      <w:tr w:rsidR="002539B5" w:rsidRPr="002010CA" w14:paraId="0904AED6" w14:textId="77777777" w:rsidTr="002539B5">
        <w:tc>
          <w:tcPr>
            <w:tcW w:w="9212" w:type="dxa"/>
            <w:gridSpan w:val="2"/>
          </w:tcPr>
          <w:p w14:paraId="0C9A6F6C"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r w:rsidRPr="002010CA">
              <w:rPr>
                <w:rFonts w:ascii="Arial" w:hAnsi="Arial" w:cs="Arial"/>
                <w:b/>
                <w:sz w:val="22"/>
                <w:szCs w:val="22"/>
                <w:u w:val="single"/>
              </w:rPr>
              <w:t>12. Jména a podpisy osob, které provedly posouzení a hodnocení nabídek:</w:t>
            </w:r>
          </w:p>
          <w:p w14:paraId="1BB1388F"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78D393DF"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67DCCE9E"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1CEF5FF0"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26403A2E" w14:textId="77777777" w:rsidR="002539B5" w:rsidRPr="003F1DF3" w:rsidRDefault="002539B5" w:rsidP="002539B5">
            <w:pPr>
              <w:pStyle w:val="Zkladntext"/>
              <w:keepLines w:val="0"/>
              <w:tabs>
                <w:tab w:val="left" w:pos="709"/>
                <w:tab w:val="num" w:pos="1276"/>
              </w:tabs>
              <w:spacing w:after="60"/>
              <w:rPr>
                <w:rFonts w:ascii="Arial" w:hAnsi="Arial" w:cs="Arial"/>
                <w:b/>
              </w:rPr>
            </w:pPr>
          </w:p>
        </w:tc>
      </w:tr>
    </w:tbl>
    <w:p w14:paraId="13B3FD18" w14:textId="77777777" w:rsidR="002539B5" w:rsidRPr="002010CA" w:rsidRDefault="002539B5" w:rsidP="002539B5">
      <w:pPr>
        <w:jc w:val="left"/>
      </w:pPr>
    </w:p>
    <w:p w14:paraId="7B0141C7" w14:textId="77777777" w:rsidR="005372B1" w:rsidRPr="002010CA" w:rsidRDefault="005372B1" w:rsidP="005372B1">
      <w:pPr>
        <w:spacing w:line="240" w:lineRule="auto"/>
        <w:jc w:val="left"/>
      </w:pPr>
      <w:r w:rsidRPr="002010CA">
        <w:br w:type="page"/>
      </w:r>
    </w:p>
    <w:p w14:paraId="7A457B1B" w14:textId="0A7A81F8" w:rsidR="005372B1" w:rsidRPr="002010CA" w:rsidRDefault="005372B1" w:rsidP="003A7DFE">
      <w:pPr>
        <w:pStyle w:val="Nadpis2"/>
        <w:jc w:val="center"/>
      </w:pPr>
      <w:bookmarkStart w:id="269" w:name="_Toc459381374"/>
      <w:bookmarkStart w:id="270" w:name="_Toc21959548"/>
      <w:r w:rsidRPr="002010CA">
        <w:lastRenderedPageBreak/>
        <w:t>Příloha č. 4: Jmenování komise/Pověření k otevírání, posouzení a hodnocení nabídek</w:t>
      </w:r>
      <w:bookmarkEnd w:id="269"/>
      <w:bookmarkEnd w:id="270"/>
      <w:r w:rsidRPr="002010C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5372B1" w:rsidRPr="002010CA" w14:paraId="7281DEDF" w14:textId="77777777" w:rsidTr="002D6762">
        <w:tc>
          <w:tcPr>
            <w:tcW w:w="9212" w:type="dxa"/>
          </w:tcPr>
          <w:p w14:paraId="5690B8E9" w14:textId="77777777" w:rsidR="005372B1" w:rsidRPr="002010CA" w:rsidRDefault="005372B1" w:rsidP="002D6762">
            <w:pPr>
              <w:rPr>
                <w:b/>
              </w:rPr>
            </w:pPr>
            <w:r w:rsidRPr="002010CA">
              <w:rPr>
                <w:b/>
                <w:u w:val="single"/>
              </w:rPr>
              <w:t>1. Zadavatel:</w:t>
            </w:r>
            <w:r w:rsidRPr="002010CA">
              <w:rPr>
                <w:b/>
              </w:rPr>
              <w:t xml:space="preserve"> </w:t>
            </w:r>
            <w:r w:rsidRPr="002010CA">
              <w:rPr>
                <w:b/>
                <w:i/>
              </w:rPr>
              <w:t>název, IČO (pokud bylo přiděleno), sídlo</w:t>
            </w:r>
          </w:p>
          <w:p w14:paraId="0912B776" w14:textId="77777777" w:rsidR="005372B1" w:rsidRPr="002010CA" w:rsidRDefault="005372B1" w:rsidP="002D6762">
            <w:pPr>
              <w:rPr>
                <w:b/>
              </w:rPr>
            </w:pPr>
          </w:p>
          <w:p w14:paraId="2E14E42A" w14:textId="77777777" w:rsidR="005372B1" w:rsidRPr="002010CA" w:rsidRDefault="005372B1" w:rsidP="002D6762">
            <w:pPr>
              <w:rPr>
                <w:b/>
              </w:rPr>
            </w:pPr>
          </w:p>
        </w:tc>
      </w:tr>
      <w:tr w:rsidR="005372B1" w:rsidRPr="002010CA" w14:paraId="1697FA33" w14:textId="77777777" w:rsidTr="002D6762">
        <w:tc>
          <w:tcPr>
            <w:tcW w:w="9212" w:type="dxa"/>
          </w:tcPr>
          <w:p w14:paraId="7B4FF304" w14:textId="77777777" w:rsidR="005372B1" w:rsidRPr="002010CA" w:rsidRDefault="005372B1" w:rsidP="002D6762">
            <w:pPr>
              <w:rPr>
                <w:b/>
                <w:u w:val="single"/>
              </w:rPr>
            </w:pPr>
            <w:r w:rsidRPr="002010CA">
              <w:rPr>
                <w:b/>
                <w:u w:val="single"/>
              </w:rPr>
              <w:t xml:space="preserve">2. Název zakázky: </w:t>
            </w:r>
          </w:p>
          <w:p w14:paraId="452AD0C5" w14:textId="77777777" w:rsidR="005372B1" w:rsidRPr="002010CA" w:rsidRDefault="005372B1" w:rsidP="002D6762">
            <w:pPr>
              <w:rPr>
                <w:b/>
              </w:rPr>
            </w:pPr>
          </w:p>
        </w:tc>
      </w:tr>
      <w:tr w:rsidR="005372B1" w:rsidRPr="002010CA" w14:paraId="2C192DDE" w14:textId="77777777" w:rsidTr="002D6762">
        <w:tc>
          <w:tcPr>
            <w:tcW w:w="9212" w:type="dxa"/>
          </w:tcPr>
          <w:p w14:paraId="5F6627D4" w14:textId="148602E2" w:rsidR="005372B1" w:rsidRPr="00143FF6" w:rsidRDefault="005372B1" w:rsidP="002D6762">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3. Výše uvedený zadavatel pro otevírání, posouzení hodnocení nabídek pověřuje/jmenuje komisi:</w:t>
            </w:r>
            <w:r w:rsidRPr="00410DE2">
              <w:rPr>
                <w:rFonts w:ascii="Arial" w:hAnsi="Arial" w:cs="Arial"/>
                <w:sz w:val="22"/>
              </w:rPr>
              <w:t xml:space="preserve"> </w:t>
            </w:r>
          </w:p>
          <w:p w14:paraId="6D12DDC8" w14:textId="77777777" w:rsidR="005372B1" w:rsidRPr="002010CA" w:rsidRDefault="005372B1" w:rsidP="002D6762">
            <w:pPr>
              <w:rPr>
                <w:i/>
              </w:rPr>
            </w:pPr>
            <w:r w:rsidRPr="002010CA">
              <w:rPr>
                <w:i/>
              </w:rPr>
              <w:t xml:space="preserve">Jméno, příjmení </w:t>
            </w:r>
          </w:p>
          <w:p w14:paraId="07D345D5" w14:textId="77777777" w:rsidR="005372B1" w:rsidRPr="002010CA" w:rsidRDefault="005372B1" w:rsidP="002D6762">
            <w:pPr>
              <w:rPr>
                <w:i/>
              </w:rPr>
            </w:pPr>
            <w:r w:rsidRPr="002010CA">
              <w:rPr>
                <w:i/>
              </w:rPr>
              <w:t xml:space="preserve">Jméno, příjmení </w:t>
            </w:r>
          </w:p>
          <w:p w14:paraId="4F2ABFBD" w14:textId="77777777" w:rsidR="005372B1" w:rsidRPr="002010CA" w:rsidRDefault="005372B1" w:rsidP="002D6762">
            <w:pPr>
              <w:rPr>
                <w:i/>
              </w:rPr>
            </w:pPr>
            <w:r w:rsidRPr="002010CA">
              <w:rPr>
                <w:i/>
              </w:rPr>
              <w:t xml:space="preserve">Jméno, příjmení </w:t>
            </w:r>
          </w:p>
          <w:p w14:paraId="360A9AD0" w14:textId="77777777" w:rsidR="005372B1" w:rsidRPr="00410DE2" w:rsidRDefault="005372B1" w:rsidP="002D6762">
            <w:pPr>
              <w:pStyle w:val="Zkladntext"/>
              <w:keepLines w:val="0"/>
              <w:tabs>
                <w:tab w:val="left" w:pos="426"/>
                <w:tab w:val="num" w:pos="1276"/>
              </w:tabs>
              <w:spacing w:after="60"/>
              <w:rPr>
                <w:rFonts w:ascii="Arial" w:hAnsi="Arial" w:cs="Arial"/>
                <w:sz w:val="22"/>
              </w:rPr>
            </w:pPr>
          </w:p>
          <w:p w14:paraId="4FE1FFA5" w14:textId="77777777" w:rsidR="005372B1" w:rsidRPr="002010CA" w:rsidRDefault="005372B1" w:rsidP="002D6762">
            <w:pPr>
              <w:rPr>
                <w:b/>
              </w:rPr>
            </w:pPr>
          </w:p>
        </w:tc>
      </w:tr>
      <w:tr w:rsidR="005372B1" w:rsidRPr="002010CA" w14:paraId="2E306312" w14:textId="77777777" w:rsidTr="002D6762">
        <w:tc>
          <w:tcPr>
            <w:tcW w:w="9212" w:type="dxa"/>
          </w:tcPr>
          <w:p w14:paraId="5D0157B7" w14:textId="6FC7362A" w:rsidR="005372B1" w:rsidRPr="002010CA" w:rsidRDefault="005372B1" w:rsidP="002D6762">
            <w:pPr>
              <w:rPr>
                <w:b/>
              </w:rPr>
            </w:pPr>
            <w:r w:rsidRPr="002010CA">
              <w:rPr>
                <w:b/>
                <w:u w:val="single"/>
              </w:rPr>
              <w:t xml:space="preserve">4. </w:t>
            </w:r>
            <w:r w:rsidR="00B2293C" w:rsidRPr="002010CA">
              <w:rPr>
                <w:b/>
                <w:u w:val="single"/>
              </w:rPr>
              <w:t>Střet zájmů</w:t>
            </w:r>
            <w:r w:rsidRPr="002010CA">
              <w:rPr>
                <w:b/>
                <w:u w:val="single"/>
              </w:rPr>
              <w:t>:</w:t>
            </w:r>
            <w:r w:rsidRPr="002010CA">
              <w:rPr>
                <w:b/>
              </w:rPr>
              <w:t xml:space="preserve"> </w:t>
            </w:r>
          </w:p>
          <w:p w14:paraId="178EFEEB" w14:textId="6C6706D1" w:rsidR="005372B1" w:rsidRPr="002010CA" w:rsidRDefault="005372B1" w:rsidP="002D6762">
            <w:pPr>
              <w:rPr>
                <w:b/>
              </w:rPr>
            </w:pPr>
            <w:r w:rsidRPr="002010CA">
              <w:rPr>
                <w:b/>
              </w:rPr>
              <w:t>Zadavatel pověřené osobě/členům komise sděluje, že osoby, které posuzují a hodnotí nabídky, nemohou být ve</w:t>
            </w:r>
            <w:r w:rsidR="002C3481">
              <w:rPr>
                <w:b/>
              </w:rPr>
              <w:t xml:space="preserve"> </w:t>
            </w:r>
            <w:r w:rsidR="00B2293C" w:rsidRPr="002010CA">
              <w:rPr>
                <w:b/>
              </w:rPr>
              <w:t>střetu zájmů</w:t>
            </w:r>
            <w:r w:rsidRPr="002010CA">
              <w:rPr>
                <w:b/>
              </w:rPr>
              <w:t>.</w:t>
            </w:r>
            <w:r w:rsidRPr="002010CA">
              <w:t xml:space="preserve"> </w:t>
            </w:r>
          </w:p>
          <w:p w14:paraId="63D64560" w14:textId="77777777" w:rsidR="005372B1" w:rsidRPr="002010CA" w:rsidRDefault="005372B1" w:rsidP="002D6762">
            <w:pPr>
              <w:rPr>
                <w:b/>
              </w:rPr>
            </w:pPr>
          </w:p>
        </w:tc>
      </w:tr>
      <w:tr w:rsidR="005372B1" w:rsidRPr="002010CA" w14:paraId="7C60C7C1" w14:textId="77777777" w:rsidTr="002D6762">
        <w:tc>
          <w:tcPr>
            <w:tcW w:w="9212" w:type="dxa"/>
            <w:tcBorders>
              <w:top w:val="single" w:sz="4" w:space="0" w:color="000000"/>
              <w:left w:val="single" w:sz="4" w:space="0" w:color="000000"/>
              <w:bottom w:val="single" w:sz="4" w:space="0" w:color="000000"/>
              <w:right w:val="single" w:sz="4" w:space="0" w:color="000000"/>
            </w:tcBorders>
          </w:tcPr>
          <w:p w14:paraId="1155724C" w14:textId="77777777" w:rsidR="005372B1" w:rsidRPr="002010CA" w:rsidRDefault="005372B1" w:rsidP="002D6762">
            <w:pPr>
              <w:rPr>
                <w:b/>
                <w:u w:val="single"/>
              </w:rPr>
            </w:pPr>
            <w:r w:rsidRPr="002010CA">
              <w:rPr>
                <w:b/>
                <w:u w:val="single"/>
              </w:rPr>
              <w:t xml:space="preserve"> </w:t>
            </w:r>
          </w:p>
          <w:p w14:paraId="160E8F66" w14:textId="77777777" w:rsidR="005372B1" w:rsidRPr="002010CA" w:rsidRDefault="005372B1" w:rsidP="002D6762">
            <w:pPr>
              <w:rPr>
                <w:b/>
                <w:u w:val="single"/>
              </w:rPr>
            </w:pPr>
          </w:p>
          <w:p w14:paraId="47A001F6" w14:textId="77777777" w:rsidR="005372B1" w:rsidRPr="002010CA" w:rsidRDefault="005372B1" w:rsidP="002D6762">
            <w:pPr>
              <w:rPr>
                <w:b/>
                <w:u w:val="single"/>
              </w:rPr>
            </w:pPr>
          </w:p>
          <w:p w14:paraId="60782643" w14:textId="77777777" w:rsidR="005372B1" w:rsidRPr="002010CA" w:rsidRDefault="005372B1" w:rsidP="002D6762">
            <w:pPr>
              <w:jc w:val="right"/>
              <w:rPr>
                <w:i/>
              </w:rPr>
            </w:pPr>
            <w:r w:rsidRPr="002010CA">
              <w:rPr>
                <w:i/>
              </w:rPr>
              <w:t>Datum a podpis zadavatele</w:t>
            </w:r>
          </w:p>
        </w:tc>
      </w:tr>
      <w:tr w:rsidR="005372B1" w:rsidRPr="002010CA" w14:paraId="5C4A0CD8" w14:textId="77777777" w:rsidTr="002D6762">
        <w:tc>
          <w:tcPr>
            <w:tcW w:w="9212" w:type="dxa"/>
            <w:tcBorders>
              <w:top w:val="single" w:sz="4" w:space="0" w:color="000000"/>
              <w:left w:val="single" w:sz="4" w:space="0" w:color="000000"/>
              <w:bottom w:val="single" w:sz="4" w:space="0" w:color="000000"/>
              <w:right w:val="single" w:sz="4" w:space="0" w:color="000000"/>
            </w:tcBorders>
          </w:tcPr>
          <w:p w14:paraId="27DC3B24" w14:textId="477D7EA1" w:rsidR="005372B1" w:rsidRPr="002010CA" w:rsidRDefault="005372B1" w:rsidP="002D6762">
            <w:pPr>
              <w:rPr>
                <w:b/>
                <w:u w:val="single"/>
              </w:rPr>
            </w:pPr>
            <w:r w:rsidRPr="002010CA">
              <w:rPr>
                <w:b/>
                <w:u w:val="single"/>
              </w:rPr>
              <w:t xml:space="preserve">5. Pověřené osobě bylo oznámeno její pověření/Členům komise bylo oznámeno jejich jmenování: </w:t>
            </w:r>
          </w:p>
          <w:p w14:paraId="46D589A7" w14:textId="77777777" w:rsidR="005372B1" w:rsidRPr="002010CA" w:rsidRDefault="005372B1" w:rsidP="002D6762">
            <w:pPr>
              <w:rPr>
                <w:b/>
                <w:u w:val="single"/>
              </w:rPr>
            </w:pPr>
          </w:p>
          <w:p w14:paraId="090EA0A4" w14:textId="77777777" w:rsidR="005372B1" w:rsidRPr="002010CA" w:rsidRDefault="005372B1" w:rsidP="002D6762">
            <w:pPr>
              <w:rPr>
                <w:i/>
              </w:rPr>
            </w:pPr>
            <w:r w:rsidRPr="002010CA">
              <w:rPr>
                <w:i/>
              </w:rPr>
              <w:t xml:space="preserve">Jméno, příjmení, datum, podpis </w:t>
            </w:r>
          </w:p>
          <w:p w14:paraId="1135664F" w14:textId="77777777" w:rsidR="005372B1" w:rsidRPr="002010CA" w:rsidRDefault="005372B1" w:rsidP="002D6762">
            <w:pPr>
              <w:rPr>
                <w:i/>
              </w:rPr>
            </w:pPr>
            <w:r w:rsidRPr="002010CA">
              <w:rPr>
                <w:i/>
              </w:rPr>
              <w:t xml:space="preserve">Jméno, příjmení, datum, podpis </w:t>
            </w:r>
          </w:p>
          <w:p w14:paraId="48A2970D" w14:textId="77777777" w:rsidR="005372B1" w:rsidRPr="002010CA" w:rsidRDefault="005372B1" w:rsidP="002D6762">
            <w:pPr>
              <w:rPr>
                <w:i/>
              </w:rPr>
            </w:pPr>
            <w:r w:rsidRPr="002010CA">
              <w:rPr>
                <w:i/>
              </w:rPr>
              <w:t xml:space="preserve">Jméno, příjmení, datum, podpis </w:t>
            </w:r>
          </w:p>
          <w:p w14:paraId="2089A9F6" w14:textId="77777777" w:rsidR="005372B1" w:rsidRPr="002010CA" w:rsidRDefault="005372B1" w:rsidP="002D6762">
            <w:pPr>
              <w:rPr>
                <w:b/>
                <w:u w:val="single"/>
              </w:rPr>
            </w:pPr>
          </w:p>
        </w:tc>
      </w:tr>
    </w:tbl>
    <w:p w14:paraId="1FDBA971" w14:textId="77777777" w:rsidR="005372B1" w:rsidRPr="002010CA" w:rsidRDefault="005372B1" w:rsidP="005372B1">
      <w:pPr>
        <w:jc w:val="left"/>
      </w:pPr>
    </w:p>
    <w:p w14:paraId="490007E7" w14:textId="77777777" w:rsidR="005372B1" w:rsidRPr="002010CA" w:rsidRDefault="005372B1" w:rsidP="00F13F93">
      <w:pPr>
        <w:pStyle w:val="Zkladntext"/>
        <w:keepLines w:val="0"/>
        <w:spacing w:after="240"/>
        <w:ind w:left="720"/>
        <w:rPr>
          <w:rFonts w:ascii="Arial" w:hAnsi="Arial" w:cs="Arial"/>
          <w:sz w:val="22"/>
          <w:szCs w:val="22"/>
        </w:rPr>
      </w:pPr>
    </w:p>
    <w:p w14:paraId="213BF712" w14:textId="77777777" w:rsidR="00404560" w:rsidRPr="002010CA" w:rsidRDefault="00404560" w:rsidP="00F13F93">
      <w:pPr>
        <w:pStyle w:val="Zkladntext"/>
        <w:keepLines w:val="0"/>
        <w:spacing w:after="240"/>
        <w:ind w:left="720"/>
        <w:rPr>
          <w:rFonts w:ascii="Arial" w:hAnsi="Arial" w:cs="Arial"/>
          <w:sz w:val="22"/>
          <w:szCs w:val="22"/>
        </w:rPr>
      </w:pPr>
    </w:p>
    <w:p w14:paraId="14823254" w14:textId="77777777" w:rsidR="00404560" w:rsidRPr="002010CA" w:rsidRDefault="00404560" w:rsidP="00F13F93">
      <w:pPr>
        <w:pStyle w:val="Zkladntext"/>
        <w:keepLines w:val="0"/>
        <w:spacing w:after="240"/>
        <w:ind w:left="720"/>
        <w:rPr>
          <w:rFonts w:ascii="Arial" w:hAnsi="Arial" w:cs="Arial"/>
          <w:sz w:val="22"/>
          <w:szCs w:val="22"/>
        </w:rPr>
      </w:pPr>
    </w:p>
    <w:p w14:paraId="61D16A40" w14:textId="77777777" w:rsidR="00404560" w:rsidRPr="002010CA" w:rsidRDefault="00404560" w:rsidP="00F13F93">
      <w:pPr>
        <w:pStyle w:val="Zkladntext"/>
        <w:keepLines w:val="0"/>
        <w:spacing w:after="240"/>
        <w:ind w:left="720"/>
        <w:rPr>
          <w:rFonts w:ascii="Arial" w:hAnsi="Arial" w:cs="Arial"/>
          <w:sz w:val="22"/>
          <w:szCs w:val="22"/>
        </w:rPr>
      </w:pPr>
    </w:p>
    <w:p w14:paraId="39E5F9C2" w14:textId="14466C26" w:rsidR="00404560" w:rsidRDefault="00404560" w:rsidP="00F13F93">
      <w:pPr>
        <w:pStyle w:val="Zkladntext"/>
        <w:keepLines w:val="0"/>
        <w:spacing w:after="240"/>
        <w:ind w:left="720"/>
        <w:rPr>
          <w:rFonts w:ascii="Arial" w:hAnsi="Arial" w:cs="Arial"/>
          <w:sz w:val="22"/>
          <w:szCs w:val="22"/>
        </w:rPr>
      </w:pPr>
    </w:p>
    <w:p w14:paraId="6CAFA70C" w14:textId="1A7EC9B7" w:rsidR="00CE7451" w:rsidRDefault="00CE7451" w:rsidP="00F13F93">
      <w:pPr>
        <w:pStyle w:val="Zkladntext"/>
        <w:keepLines w:val="0"/>
        <w:spacing w:after="240"/>
        <w:ind w:left="720"/>
        <w:rPr>
          <w:rFonts w:ascii="Arial" w:hAnsi="Arial" w:cs="Arial"/>
          <w:sz w:val="22"/>
          <w:szCs w:val="22"/>
        </w:rPr>
      </w:pPr>
    </w:p>
    <w:p w14:paraId="0D0D2D5A" w14:textId="77777777" w:rsidR="00CE7451" w:rsidRPr="002010CA" w:rsidRDefault="00CE7451" w:rsidP="00F13F93">
      <w:pPr>
        <w:pStyle w:val="Zkladntext"/>
        <w:keepLines w:val="0"/>
        <w:spacing w:after="240"/>
        <w:ind w:left="720"/>
        <w:rPr>
          <w:rFonts w:ascii="Arial" w:hAnsi="Arial" w:cs="Arial"/>
          <w:sz w:val="22"/>
          <w:szCs w:val="22"/>
        </w:rPr>
      </w:pPr>
    </w:p>
    <w:p w14:paraId="46AB5F84" w14:textId="77777777" w:rsidR="00404560" w:rsidRPr="002010CA" w:rsidRDefault="00404560" w:rsidP="00F13F93">
      <w:pPr>
        <w:pStyle w:val="Zkladntext"/>
        <w:keepLines w:val="0"/>
        <w:spacing w:after="240"/>
        <w:ind w:left="72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6"/>
      </w:tblGrid>
      <w:tr w:rsidR="00404560" w:rsidRPr="002010CA" w14:paraId="4E28E551" w14:textId="77777777" w:rsidTr="00245E46">
        <w:trPr>
          <w:trHeight w:val="106"/>
        </w:trPr>
        <w:tc>
          <w:tcPr>
            <w:tcW w:w="9006" w:type="dxa"/>
          </w:tcPr>
          <w:p w14:paraId="377C3534" w14:textId="77777777" w:rsidR="00404560" w:rsidRPr="003F1DF3" w:rsidRDefault="004C3EC8" w:rsidP="00AD54B6">
            <w:pPr>
              <w:pStyle w:val="Default"/>
              <w:outlineLvl w:val="1"/>
              <w:rPr>
                <w:rFonts w:ascii="Arial" w:hAnsi="Arial" w:cs="Arial"/>
                <w:b/>
                <w:bCs/>
                <w:sz w:val="22"/>
                <w:szCs w:val="22"/>
              </w:rPr>
            </w:pPr>
            <w:r w:rsidRPr="003F1DF3">
              <w:rPr>
                <w:rFonts w:ascii="Arial" w:hAnsi="Arial" w:cs="Arial"/>
                <w:b/>
                <w:bCs/>
                <w:sz w:val="22"/>
                <w:szCs w:val="22"/>
              </w:rPr>
              <w:lastRenderedPageBreak/>
              <w:t xml:space="preserve">PŘÍLOHA Č. 5: PROHLÁŠENÍ O NEEXISTENCI STŘETU ZÁJMŮ </w:t>
            </w:r>
          </w:p>
          <w:p w14:paraId="3311D519" w14:textId="77777777" w:rsidR="00404560" w:rsidRPr="002010CA" w:rsidRDefault="00404560" w:rsidP="00AD54B6">
            <w:pPr>
              <w:pStyle w:val="Default"/>
              <w:spacing w:line="312" w:lineRule="auto"/>
              <w:jc w:val="both"/>
              <w:outlineLvl w:val="1"/>
              <w:rPr>
                <w:rFonts w:ascii="Arial" w:hAnsi="Arial" w:cs="Arial"/>
                <w:sz w:val="22"/>
                <w:szCs w:val="22"/>
              </w:rPr>
            </w:pPr>
          </w:p>
        </w:tc>
      </w:tr>
      <w:tr w:rsidR="00404560" w:rsidRPr="002010CA" w14:paraId="210EF1E6" w14:textId="77777777" w:rsidTr="00245E46">
        <w:trPr>
          <w:trHeight w:val="106"/>
        </w:trPr>
        <w:tc>
          <w:tcPr>
            <w:tcW w:w="9006" w:type="dxa"/>
          </w:tcPr>
          <w:p w14:paraId="11F227F9" w14:textId="77777777" w:rsidR="00404560" w:rsidRPr="002010CA" w:rsidRDefault="004C3EC8" w:rsidP="00245E46">
            <w:pPr>
              <w:pStyle w:val="Default"/>
              <w:spacing w:line="312" w:lineRule="auto"/>
              <w:jc w:val="both"/>
              <w:rPr>
                <w:rFonts w:ascii="Arial" w:hAnsi="Arial" w:cs="Arial"/>
                <w:b/>
                <w:bCs/>
                <w:i/>
                <w:iCs/>
                <w:sz w:val="22"/>
                <w:szCs w:val="22"/>
              </w:rPr>
            </w:pPr>
            <w:r w:rsidRPr="003F1DF3">
              <w:rPr>
                <w:rFonts w:ascii="Arial" w:hAnsi="Arial" w:cs="Arial"/>
                <w:b/>
                <w:bCs/>
                <w:sz w:val="22"/>
                <w:szCs w:val="22"/>
                <w:u w:val="single"/>
              </w:rPr>
              <w:t>1. Zadavatel:</w:t>
            </w:r>
            <w:r w:rsidRPr="003F1DF3">
              <w:rPr>
                <w:rFonts w:ascii="Arial" w:hAnsi="Arial" w:cs="Arial"/>
                <w:b/>
                <w:bCs/>
                <w:sz w:val="22"/>
                <w:szCs w:val="22"/>
              </w:rPr>
              <w:t xml:space="preserve"> </w:t>
            </w:r>
            <w:r w:rsidRPr="003F1DF3">
              <w:rPr>
                <w:rFonts w:ascii="Arial" w:hAnsi="Arial" w:cs="Arial"/>
                <w:b/>
                <w:bCs/>
                <w:i/>
                <w:iCs/>
                <w:sz w:val="22"/>
                <w:szCs w:val="22"/>
              </w:rPr>
              <w:t>název, IČO (pokud bylo přiděleno), sídlo</w:t>
            </w:r>
          </w:p>
          <w:p w14:paraId="11F4433E" w14:textId="77777777" w:rsidR="00404560" w:rsidRPr="00EC1C3A" w:rsidRDefault="00404560" w:rsidP="00245E46">
            <w:pPr>
              <w:pStyle w:val="Default"/>
              <w:spacing w:line="312" w:lineRule="auto"/>
              <w:jc w:val="both"/>
              <w:rPr>
                <w:rFonts w:ascii="Arial" w:hAnsi="Arial" w:cs="Arial"/>
                <w:b/>
                <w:bCs/>
                <w:i/>
                <w:iCs/>
                <w:sz w:val="22"/>
                <w:szCs w:val="22"/>
              </w:rPr>
            </w:pPr>
          </w:p>
          <w:p w14:paraId="62C45572" w14:textId="77777777" w:rsidR="00404560" w:rsidRPr="00EC1C3A" w:rsidRDefault="00404560" w:rsidP="00245E46">
            <w:pPr>
              <w:pStyle w:val="Default"/>
              <w:spacing w:line="312" w:lineRule="auto"/>
              <w:jc w:val="both"/>
              <w:rPr>
                <w:rFonts w:ascii="Arial" w:hAnsi="Arial" w:cs="Arial"/>
                <w:b/>
                <w:bCs/>
                <w:i/>
                <w:iCs/>
                <w:sz w:val="22"/>
                <w:szCs w:val="22"/>
              </w:rPr>
            </w:pPr>
          </w:p>
        </w:tc>
      </w:tr>
      <w:tr w:rsidR="00404560" w:rsidRPr="002010CA" w14:paraId="73F03771" w14:textId="77777777" w:rsidTr="00245E46">
        <w:trPr>
          <w:trHeight w:val="106"/>
        </w:trPr>
        <w:tc>
          <w:tcPr>
            <w:tcW w:w="9006" w:type="dxa"/>
          </w:tcPr>
          <w:p w14:paraId="5562C538" w14:textId="77777777" w:rsidR="00404560" w:rsidRPr="002010CA" w:rsidRDefault="004C3EC8" w:rsidP="00245E46">
            <w:pPr>
              <w:pStyle w:val="Default"/>
              <w:spacing w:line="312" w:lineRule="auto"/>
              <w:jc w:val="both"/>
              <w:rPr>
                <w:rFonts w:ascii="Arial" w:hAnsi="Arial" w:cs="Arial"/>
                <w:b/>
                <w:bCs/>
                <w:sz w:val="22"/>
                <w:szCs w:val="22"/>
              </w:rPr>
            </w:pPr>
            <w:r w:rsidRPr="003F1DF3">
              <w:rPr>
                <w:rFonts w:ascii="Arial" w:hAnsi="Arial" w:cs="Arial"/>
                <w:b/>
                <w:bCs/>
                <w:sz w:val="22"/>
                <w:szCs w:val="22"/>
                <w:u w:val="single"/>
              </w:rPr>
              <w:t>2. Název zakázky</w:t>
            </w:r>
            <w:r w:rsidRPr="003F1DF3">
              <w:rPr>
                <w:rFonts w:ascii="Arial" w:hAnsi="Arial" w:cs="Arial"/>
                <w:b/>
                <w:bCs/>
                <w:sz w:val="22"/>
                <w:szCs w:val="22"/>
              </w:rPr>
              <w:t xml:space="preserve">: </w:t>
            </w:r>
          </w:p>
          <w:p w14:paraId="4934C5D1" w14:textId="77777777" w:rsidR="00404560" w:rsidRPr="00EC1C3A" w:rsidRDefault="00404560" w:rsidP="00245E46">
            <w:pPr>
              <w:pStyle w:val="Default"/>
              <w:spacing w:line="312" w:lineRule="auto"/>
              <w:jc w:val="both"/>
              <w:rPr>
                <w:rFonts w:ascii="Arial" w:hAnsi="Arial" w:cs="Arial"/>
                <w:b/>
                <w:bCs/>
                <w:sz w:val="22"/>
                <w:szCs w:val="22"/>
              </w:rPr>
            </w:pPr>
          </w:p>
          <w:p w14:paraId="0895BFEA" w14:textId="77777777" w:rsidR="00404560" w:rsidRPr="00EC1C3A" w:rsidRDefault="00404560" w:rsidP="00245E46">
            <w:pPr>
              <w:pStyle w:val="Default"/>
              <w:spacing w:line="312" w:lineRule="auto"/>
              <w:jc w:val="both"/>
              <w:rPr>
                <w:rFonts w:ascii="Arial" w:hAnsi="Arial" w:cs="Arial"/>
                <w:sz w:val="22"/>
                <w:szCs w:val="22"/>
              </w:rPr>
            </w:pPr>
          </w:p>
        </w:tc>
      </w:tr>
      <w:tr w:rsidR="00404560" w:rsidRPr="002010CA" w14:paraId="6291593F" w14:textId="77777777" w:rsidTr="00245E46">
        <w:trPr>
          <w:trHeight w:val="926"/>
        </w:trPr>
        <w:tc>
          <w:tcPr>
            <w:tcW w:w="9006" w:type="dxa"/>
          </w:tcPr>
          <w:p w14:paraId="618BD62C" w14:textId="77777777" w:rsidR="00404560" w:rsidRPr="002010CA" w:rsidRDefault="004C3EC8" w:rsidP="00245E46">
            <w:pPr>
              <w:pStyle w:val="Default"/>
              <w:spacing w:line="312" w:lineRule="auto"/>
              <w:jc w:val="both"/>
              <w:rPr>
                <w:rFonts w:ascii="Arial" w:hAnsi="Arial" w:cs="Arial"/>
                <w:sz w:val="22"/>
                <w:szCs w:val="22"/>
                <w:u w:val="single"/>
              </w:rPr>
            </w:pPr>
            <w:r w:rsidRPr="003F1DF3">
              <w:rPr>
                <w:rFonts w:ascii="Arial" w:hAnsi="Arial" w:cs="Arial"/>
                <w:b/>
                <w:bCs/>
                <w:sz w:val="22"/>
                <w:szCs w:val="22"/>
                <w:u w:val="single"/>
              </w:rPr>
              <w:t xml:space="preserve">3. Prohlášení o neexistenci střetu zájmů </w:t>
            </w:r>
          </w:p>
          <w:p w14:paraId="4CA43405" w14:textId="77777777" w:rsidR="00404560" w:rsidRPr="00EC1C3A" w:rsidRDefault="00404560" w:rsidP="00245E46">
            <w:pPr>
              <w:pStyle w:val="Default"/>
              <w:spacing w:line="312" w:lineRule="auto"/>
              <w:jc w:val="both"/>
              <w:rPr>
                <w:rFonts w:ascii="Arial" w:hAnsi="Arial" w:cs="Arial"/>
                <w:b/>
                <w:bCs/>
                <w:sz w:val="22"/>
                <w:szCs w:val="22"/>
              </w:rPr>
            </w:pPr>
          </w:p>
          <w:p w14:paraId="526C7C15" w14:textId="777777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 xml:space="preserve">Já, </w:t>
            </w:r>
            <w:r w:rsidR="004961DF">
              <w:rPr>
                <w:rFonts w:ascii="Arial" w:hAnsi="Arial" w:cs="Arial"/>
                <w:bCs/>
                <w:sz w:val="22"/>
                <w:szCs w:val="22"/>
              </w:rPr>
              <w:t xml:space="preserve">níže </w:t>
            </w:r>
            <w:r w:rsidRPr="003F1DF3">
              <w:rPr>
                <w:rFonts w:ascii="Arial" w:hAnsi="Arial" w:cs="Arial"/>
                <w:bCs/>
                <w:sz w:val="22"/>
                <w:szCs w:val="22"/>
              </w:rPr>
              <w:t xml:space="preserve">podepsaný ........................., </w:t>
            </w:r>
          </w:p>
          <w:p w14:paraId="26E10A6C" w14:textId="1F9A9A91"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jako člen komise pro otevírání, posouzení a hodnocení nabídek/pověřený k otevírání, posouzení a hodnocení nabídek prohlašuji, že si nejsem vědom žádného střetu zájmů, v</w:t>
            </w:r>
            <w:r w:rsidR="00393DDB">
              <w:rPr>
                <w:rFonts w:ascii="Arial" w:hAnsi="Arial" w:cs="Arial"/>
                <w:bCs/>
                <w:sz w:val="22"/>
                <w:szCs w:val="22"/>
              </w:rPr>
              <w:t> </w:t>
            </w:r>
            <w:r w:rsidRPr="003F1DF3">
              <w:rPr>
                <w:rFonts w:ascii="Arial" w:hAnsi="Arial" w:cs="Arial"/>
                <w:bCs/>
                <w:sz w:val="22"/>
                <w:szCs w:val="22"/>
              </w:rPr>
              <w:t xml:space="preserve">němž bych se mohl nacházet ve vztahu k </w:t>
            </w:r>
            <w:r w:rsidR="00E918E2">
              <w:rPr>
                <w:rFonts w:ascii="Arial" w:hAnsi="Arial" w:cs="Arial"/>
                <w:bCs/>
                <w:sz w:val="22"/>
                <w:szCs w:val="22"/>
              </w:rPr>
              <w:t>dodavatelům</w:t>
            </w:r>
            <w:r w:rsidR="00E918E2" w:rsidRPr="00E918E2">
              <w:rPr>
                <w:rFonts w:ascii="Arial" w:hAnsi="Arial" w:cs="Arial"/>
                <w:bCs/>
                <w:sz w:val="22"/>
                <w:szCs w:val="22"/>
              </w:rPr>
              <w:t>, kteří</w:t>
            </w:r>
            <w:r w:rsidRPr="003F1DF3">
              <w:rPr>
                <w:rFonts w:ascii="Arial" w:hAnsi="Arial" w:cs="Arial"/>
                <w:bCs/>
                <w:sz w:val="22"/>
                <w:szCs w:val="22"/>
              </w:rPr>
              <w:t xml:space="preserve"> </w:t>
            </w:r>
            <w:r w:rsidR="00B2293C" w:rsidRPr="002010CA">
              <w:rPr>
                <w:rFonts w:ascii="Arial" w:hAnsi="Arial" w:cs="Arial"/>
                <w:bCs/>
                <w:sz w:val="22"/>
                <w:szCs w:val="22"/>
              </w:rPr>
              <w:t>podal</w:t>
            </w:r>
            <w:r w:rsidR="00E918E2">
              <w:rPr>
                <w:rFonts w:ascii="Arial" w:hAnsi="Arial" w:cs="Arial"/>
                <w:bCs/>
                <w:sz w:val="22"/>
                <w:szCs w:val="22"/>
              </w:rPr>
              <w:t>i</w:t>
            </w:r>
            <w:r w:rsidR="00B2293C" w:rsidRPr="002010CA">
              <w:rPr>
                <w:rFonts w:ascii="Arial" w:hAnsi="Arial" w:cs="Arial"/>
                <w:bCs/>
                <w:sz w:val="22"/>
                <w:szCs w:val="22"/>
              </w:rPr>
              <w:t xml:space="preserve"> nabídku v tomto výběrovém řízení</w:t>
            </w:r>
            <w:r w:rsidRPr="003F1DF3">
              <w:rPr>
                <w:rFonts w:ascii="Arial" w:hAnsi="Arial" w:cs="Arial"/>
                <w:bCs/>
                <w:sz w:val="22"/>
                <w:szCs w:val="22"/>
              </w:rPr>
              <w:t xml:space="preserve">, ať jde o jednotlivce, členy konsorcia nebo navržené </w:t>
            </w:r>
            <w:r w:rsidR="007973D5" w:rsidRPr="002010CA">
              <w:rPr>
                <w:rFonts w:ascii="Arial" w:hAnsi="Arial" w:cs="Arial"/>
                <w:bCs/>
                <w:sz w:val="22"/>
                <w:szCs w:val="22"/>
              </w:rPr>
              <w:t>pod</w:t>
            </w:r>
            <w:r w:rsidRPr="003F1DF3">
              <w:rPr>
                <w:rFonts w:ascii="Arial" w:hAnsi="Arial" w:cs="Arial"/>
                <w:bCs/>
                <w:sz w:val="22"/>
                <w:szCs w:val="22"/>
              </w:rPr>
              <w:t>dodavatele.</w:t>
            </w:r>
          </w:p>
          <w:p w14:paraId="22598E14" w14:textId="77777777" w:rsidR="00404560" w:rsidRPr="00EC1C3A" w:rsidRDefault="00404560" w:rsidP="00245E46">
            <w:pPr>
              <w:pStyle w:val="Default"/>
              <w:spacing w:line="312" w:lineRule="auto"/>
              <w:jc w:val="both"/>
              <w:rPr>
                <w:rFonts w:ascii="Arial" w:hAnsi="Arial" w:cs="Arial"/>
                <w:bCs/>
                <w:sz w:val="22"/>
                <w:szCs w:val="22"/>
              </w:rPr>
            </w:pPr>
          </w:p>
          <w:p w14:paraId="60AC5B9F" w14:textId="27B2AD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 xml:space="preserve">Potvrzuji, že pokud v průběhu </w:t>
            </w:r>
            <w:r w:rsidR="006E5F47" w:rsidRPr="002010CA">
              <w:rPr>
                <w:rFonts w:ascii="Arial" w:hAnsi="Arial" w:cs="Arial"/>
                <w:bCs/>
                <w:sz w:val="22"/>
                <w:szCs w:val="22"/>
              </w:rPr>
              <w:t>výběrového</w:t>
            </w:r>
            <w:r w:rsidRPr="003F1DF3">
              <w:rPr>
                <w:rFonts w:ascii="Arial" w:hAnsi="Arial" w:cs="Arial"/>
                <w:bCs/>
                <w:sz w:val="22"/>
                <w:szCs w:val="22"/>
              </w:rPr>
              <w:t xml:space="preserve"> řízení zjistím, že existuje či nastal střet zájmů, neprodleně tuto skutečnost </w:t>
            </w:r>
            <w:r w:rsidR="007973D5" w:rsidRPr="002010CA">
              <w:rPr>
                <w:rFonts w:ascii="Arial" w:hAnsi="Arial" w:cs="Arial"/>
                <w:bCs/>
                <w:sz w:val="22"/>
                <w:szCs w:val="22"/>
              </w:rPr>
              <w:t>oznámím</w:t>
            </w:r>
            <w:r w:rsidRPr="003F1DF3">
              <w:rPr>
                <w:rFonts w:ascii="Arial" w:hAnsi="Arial" w:cs="Arial"/>
                <w:bCs/>
                <w:sz w:val="22"/>
                <w:szCs w:val="22"/>
              </w:rPr>
              <w:t xml:space="preserve"> zadavateli, a pokud se zjistí, že střet zájmů skutečně existuje, upustím od další účasti v</w:t>
            </w:r>
            <w:r w:rsidR="00D42CD2" w:rsidRPr="00EC1C3A">
              <w:rPr>
                <w:rFonts w:ascii="Arial" w:hAnsi="Arial" w:cs="Arial"/>
                <w:bCs/>
                <w:sz w:val="22"/>
                <w:szCs w:val="22"/>
              </w:rPr>
              <w:t>e</w:t>
            </w:r>
            <w:r w:rsidR="007973D5" w:rsidRPr="00EC1C3A">
              <w:rPr>
                <w:rFonts w:ascii="Arial" w:hAnsi="Arial" w:cs="Arial"/>
                <w:bCs/>
                <w:sz w:val="22"/>
                <w:szCs w:val="22"/>
              </w:rPr>
              <w:t xml:space="preserve"> </w:t>
            </w:r>
            <w:r w:rsidR="00B2293C" w:rsidRPr="00EC1C3A">
              <w:rPr>
                <w:rFonts w:ascii="Arial" w:hAnsi="Arial" w:cs="Arial"/>
                <w:bCs/>
                <w:sz w:val="22"/>
                <w:szCs w:val="22"/>
              </w:rPr>
              <w:t>výběrovém</w:t>
            </w:r>
            <w:r w:rsidRPr="003F1DF3">
              <w:rPr>
                <w:rFonts w:ascii="Arial" w:hAnsi="Arial" w:cs="Arial"/>
                <w:bCs/>
                <w:sz w:val="22"/>
                <w:szCs w:val="22"/>
              </w:rPr>
              <w:t xml:space="preserve"> řízení a od všech souvisejících činností.</w:t>
            </w:r>
          </w:p>
          <w:p w14:paraId="4F43D21B" w14:textId="77777777" w:rsidR="00404560" w:rsidRPr="003F1DF3" w:rsidRDefault="00404560" w:rsidP="00245E46">
            <w:pPr>
              <w:pStyle w:val="Default"/>
              <w:jc w:val="both"/>
              <w:rPr>
                <w:rFonts w:ascii="Arial" w:hAnsi="Arial" w:cs="Arial"/>
                <w:bCs/>
                <w:sz w:val="22"/>
                <w:szCs w:val="22"/>
              </w:rPr>
            </w:pPr>
          </w:p>
          <w:p w14:paraId="77E02C7F" w14:textId="77777777" w:rsidR="00404560" w:rsidRPr="00EC1C3A" w:rsidRDefault="00D42CD2" w:rsidP="00245E46">
            <w:pPr>
              <w:pStyle w:val="Default"/>
              <w:spacing w:line="312" w:lineRule="auto"/>
              <w:jc w:val="both"/>
              <w:rPr>
                <w:rFonts w:ascii="Arial" w:hAnsi="Arial" w:cs="Arial"/>
                <w:bCs/>
                <w:sz w:val="22"/>
                <w:szCs w:val="22"/>
              </w:rPr>
            </w:pPr>
            <w:r w:rsidRPr="002010CA">
              <w:rPr>
                <w:rFonts w:ascii="Arial" w:hAnsi="Arial" w:cs="Arial"/>
                <w:bCs/>
                <w:sz w:val="22"/>
                <w:szCs w:val="22"/>
              </w:rPr>
              <w:t>Rovněž potvrzu</w:t>
            </w:r>
            <w:r w:rsidRPr="00EC1C3A">
              <w:rPr>
                <w:rFonts w:ascii="Arial" w:hAnsi="Arial" w:cs="Arial"/>
                <w:bCs/>
                <w:sz w:val="22"/>
                <w:szCs w:val="22"/>
              </w:rPr>
              <w:t>ji, že zachovám mlčenlivost o všech záležitostech, které mi budou svěřeny v souvislosti s výše uvedenou zakázkou. Nezveřejním žádné důvěrné informace, které mi budou sděleny nebo které zjistím v souvislosti s výše uvedenou zakázkou.</w:t>
            </w:r>
          </w:p>
          <w:p w14:paraId="6E180A68" w14:textId="77777777" w:rsidR="00D42CD2" w:rsidRPr="00EC1C3A" w:rsidRDefault="00D42CD2" w:rsidP="00245E46">
            <w:pPr>
              <w:pStyle w:val="Default"/>
              <w:spacing w:line="312" w:lineRule="auto"/>
              <w:jc w:val="both"/>
              <w:rPr>
                <w:rFonts w:ascii="Arial" w:hAnsi="Arial" w:cs="Arial"/>
                <w:bCs/>
                <w:sz w:val="22"/>
                <w:szCs w:val="22"/>
              </w:rPr>
            </w:pPr>
          </w:p>
          <w:p w14:paraId="2B5424CE" w14:textId="777777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Rovněž souhlasím, že si neponechám kopie žádných písemných informací, které mi</w:t>
            </w:r>
          </w:p>
          <w:p w14:paraId="5614B166" w14:textId="777777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budou poskytnuty</w:t>
            </w:r>
            <w:r w:rsidR="00050542" w:rsidRPr="002010CA">
              <w:rPr>
                <w:rFonts w:ascii="Arial" w:hAnsi="Arial" w:cs="Arial"/>
                <w:bCs/>
                <w:sz w:val="22"/>
                <w:szCs w:val="22"/>
              </w:rPr>
              <w:t>, za účelem jejich zneužití</w:t>
            </w:r>
            <w:r w:rsidRPr="003F1DF3">
              <w:rPr>
                <w:rFonts w:ascii="Arial" w:hAnsi="Arial" w:cs="Arial"/>
                <w:bCs/>
                <w:sz w:val="22"/>
                <w:szCs w:val="22"/>
              </w:rPr>
              <w:t>.</w:t>
            </w:r>
          </w:p>
          <w:p w14:paraId="72E68997" w14:textId="77777777" w:rsidR="00404560" w:rsidRPr="00EC1C3A" w:rsidRDefault="00404560" w:rsidP="00245E46">
            <w:pPr>
              <w:pStyle w:val="Default"/>
              <w:spacing w:line="312" w:lineRule="auto"/>
              <w:jc w:val="both"/>
              <w:rPr>
                <w:rFonts w:ascii="Arial" w:hAnsi="Arial" w:cs="Arial"/>
                <w:b/>
                <w:bCs/>
                <w:sz w:val="22"/>
                <w:szCs w:val="22"/>
              </w:rPr>
            </w:pPr>
          </w:p>
          <w:p w14:paraId="11396982" w14:textId="77777777" w:rsidR="00404560" w:rsidRPr="00EC1C3A" w:rsidRDefault="00404560" w:rsidP="00245E46">
            <w:pPr>
              <w:pStyle w:val="Default"/>
              <w:spacing w:line="312" w:lineRule="auto"/>
              <w:jc w:val="both"/>
              <w:rPr>
                <w:rFonts w:ascii="Arial" w:hAnsi="Arial" w:cs="Arial"/>
                <w:sz w:val="22"/>
                <w:szCs w:val="22"/>
              </w:rPr>
            </w:pPr>
          </w:p>
        </w:tc>
      </w:tr>
      <w:tr w:rsidR="00404560" w:rsidRPr="002010CA" w14:paraId="21814DD5" w14:textId="77777777" w:rsidTr="00245E46">
        <w:trPr>
          <w:trHeight w:val="103"/>
        </w:trPr>
        <w:tc>
          <w:tcPr>
            <w:tcW w:w="9006" w:type="dxa"/>
          </w:tcPr>
          <w:p w14:paraId="7D19A87D" w14:textId="77777777" w:rsidR="00404560" w:rsidRPr="002010CA" w:rsidRDefault="00404560" w:rsidP="00245E46">
            <w:pPr>
              <w:pStyle w:val="Default"/>
              <w:spacing w:line="312" w:lineRule="auto"/>
              <w:jc w:val="right"/>
              <w:rPr>
                <w:rFonts w:ascii="Arial" w:hAnsi="Arial" w:cs="Arial"/>
                <w:i/>
                <w:iCs/>
                <w:sz w:val="22"/>
                <w:szCs w:val="22"/>
              </w:rPr>
            </w:pPr>
          </w:p>
          <w:p w14:paraId="5C61C51C" w14:textId="77777777" w:rsidR="00404560" w:rsidRPr="002010CA" w:rsidRDefault="00404560" w:rsidP="00245E46">
            <w:pPr>
              <w:pStyle w:val="Default"/>
              <w:spacing w:line="312" w:lineRule="auto"/>
              <w:jc w:val="right"/>
              <w:rPr>
                <w:rFonts w:ascii="Arial" w:hAnsi="Arial" w:cs="Arial"/>
                <w:i/>
                <w:iCs/>
                <w:sz w:val="22"/>
                <w:szCs w:val="22"/>
              </w:rPr>
            </w:pPr>
          </w:p>
          <w:p w14:paraId="2DD3AD32" w14:textId="77777777" w:rsidR="00404560" w:rsidRPr="002010CA" w:rsidRDefault="00404560" w:rsidP="00245E46">
            <w:pPr>
              <w:pStyle w:val="Default"/>
              <w:spacing w:line="312" w:lineRule="auto"/>
              <w:jc w:val="right"/>
              <w:rPr>
                <w:rFonts w:ascii="Arial" w:hAnsi="Arial" w:cs="Arial"/>
                <w:i/>
                <w:iCs/>
                <w:sz w:val="22"/>
                <w:szCs w:val="22"/>
              </w:rPr>
            </w:pPr>
          </w:p>
          <w:p w14:paraId="2CA831D4" w14:textId="77777777" w:rsidR="00404560" w:rsidRPr="002010CA" w:rsidRDefault="004C3EC8" w:rsidP="00245E46">
            <w:pPr>
              <w:pStyle w:val="Default"/>
              <w:spacing w:line="312" w:lineRule="auto"/>
              <w:jc w:val="right"/>
              <w:rPr>
                <w:rFonts w:ascii="Arial" w:hAnsi="Arial" w:cs="Arial"/>
                <w:i/>
                <w:iCs/>
                <w:sz w:val="22"/>
                <w:szCs w:val="22"/>
              </w:rPr>
            </w:pPr>
            <w:r w:rsidRPr="003F1DF3">
              <w:rPr>
                <w:rFonts w:ascii="Arial" w:hAnsi="Arial" w:cs="Arial"/>
                <w:i/>
                <w:iCs/>
                <w:sz w:val="22"/>
                <w:szCs w:val="22"/>
              </w:rPr>
              <w:t>Datum a podpis</w:t>
            </w:r>
          </w:p>
          <w:p w14:paraId="4B8C639D" w14:textId="77777777" w:rsidR="00404560" w:rsidRPr="00EC1C3A" w:rsidRDefault="00404560" w:rsidP="00245E46">
            <w:pPr>
              <w:pStyle w:val="Default"/>
              <w:spacing w:line="312" w:lineRule="auto"/>
              <w:jc w:val="right"/>
              <w:rPr>
                <w:rFonts w:ascii="Arial" w:hAnsi="Arial" w:cs="Arial"/>
                <w:i/>
                <w:iCs/>
                <w:sz w:val="22"/>
                <w:szCs w:val="22"/>
              </w:rPr>
            </w:pPr>
          </w:p>
          <w:p w14:paraId="63D65074" w14:textId="77777777" w:rsidR="00404560" w:rsidRPr="00EC1C3A" w:rsidRDefault="00404560" w:rsidP="00245E46">
            <w:pPr>
              <w:pStyle w:val="Default"/>
              <w:spacing w:line="312" w:lineRule="auto"/>
              <w:jc w:val="right"/>
              <w:rPr>
                <w:rFonts w:ascii="Arial" w:hAnsi="Arial" w:cs="Arial"/>
                <w:i/>
                <w:iCs/>
                <w:sz w:val="22"/>
                <w:szCs w:val="22"/>
              </w:rPr>
            </w:pPr>
          </w:p>
          <w:p w14:paraId="2FD96ADA" w14:textId="77777777" w:rsidR="00404560" w:rsidRPr="002010CA" w:rsidRDefault="004C3EC8" w:rsidP="00245E46">
            <w:pPr>
              <w:pStyle w:val="Default"/>
              <w:spacing w:line="312" w:lineRule="auto"/>
              <w:jc w:val="right"/>
              <w:rPr>
                <w:rFonts w:ascii="Arial" w:hAnsi="Arial" w:cs="Arial"/>
                <w:i/>
                <w:iCs/>
                <w:sz w:val="22"/>
                <w:szCs w:val="22"/>
              </w:rPr>
            </w:pPr>
            <w:r w:rsidRPr="003F1DF3">
              <w:rPr>
                <w:rFonts w:ascii="Arial" w:hAnsi="Arial" w:cs="Arial"/>
                <w:i/>
                <w:iCs/>
                <w:sz w:val="22"/>
                <w:szCs w:val="22"/>
              </w:rPr>
              <w:t>Jméno</w:t>
            </w:r>
          </w:p>
          <w:p w14:paraId="42E4F893" w14:textId="77777777" w:rsidR="00404560" w:rsidRPr="00EC1C3A" w:rsidRDefault="00404560" w:rsidP="00245E46">
            <w:pPr>
              <w:pStyle w:val="Default"/>
              <w:spacing w:line="312" w:lineRule="auto"/>
              <w:jc w:val="right"/>
              <w:rPr>
                <w:rFonts w:ascii="Arial" w:hAnsi="Arial" w:cs="Arial"/>
                <w:i/>
                <w:iCs/>
                <w:sz w:val="22"/>
                <w:szCs w:val="22"/>
              </w:rPr>
            </w:pPr>
          </w:p>
          <w:p w14:paraId="6520EEE6" w14:textId="77777777" w:rsidR="00404560" w:rsidRPr="00EC1C3A" w:rsidRDefault="00404560" w:rsidP="00245E46">
            <w:pPr>
              <w:pStyle w:val="Default"/>
              <w:spacing w:line="312" w:lineRule="auto"/>
              <w:jc w:val="right"/>
              <w:rPr>
                <w:rFonts w:ascii="Arial" w:hAnsi="Arial" w:cs="Arial"/>
                <w:i/>
                <w:iCs/>
                <w:sz w:val="22"/>
                <w:szCs w:val="22"/>
              </w:rPr>
            </w:pPr>
          </w:p>
          <w:p w14:paraId="3B79E30B" w14:textId="77777777" w:rsidR="00404560" w:rsidRPr="002010CA" w:rsidRDefault="004C3EC8" w:rsidP="00245E46">
            <w:pPr>
              <w:pStyle w:val="Default"/>
              <w:spacing w:line="312" w:lineRule="auto"/>
              <w:jc w:val="right"/>
              <w:rPr>
                <w:rFonts w:ascii="Arial" w:hAnsi="Arial" w:cs="Arial"/>
                <w:i/>
                <w:iCs/>
                <w:sz w:val="22"/>
                <w:szCs w:val="22"/>
              </w:rPr>
            </w:pPr>
            <w:r w:rsidRPr="003F1DF3">
              <w:rPr>
                <w:rFonts w:ascii="Arial" w:hAnsi="Arial" w:cs="Arial"/>
                <w:i/>
                <w:iCs/>
                <w:sz w:val="22"/>
                <w:szCs w:val="22"/>
              </w:rPr>
              <w:t xml:space="preserve">Funkce </w:t>
            </w:r>
          </w:p>
          <w:p w14:paraId="4E07EFA4" w14:textId="77777777" w:rsidR="00404560" w:rsidRPr="00EC1C3A" w:rsidRDefault="00404560" w:rsidP="00245E46">
            <w:pPr>
              <w:pStyle w:val="Default"/>
              <w:spacing w:line="312" w:lineRule="auto"/>
              <w:jc w:val="right"/>
              <w:rPr>
                <w:rFonts w:ascii="Arial" w:hAnsi="Arial" w:cs="Arial"/>
                <w:sz w:val="22"/>
                <w:szCs w:val="22"/>
              </w:rPr>
            </w:pPr>
          </w:p>
        </w:tc>
      </w:tr>
    </w:tbl>
    <w:p w14:paraId="7893A364" w14:textId="77777777" w:rsidR="00404560" w:rsidRPr="003F1DF3" w:rsidRDefault="00404560" w:rsidP="00404560">
      <w:pPr>
        <w:autoSpaceDE w:val="0"/>
        <w:autoSpaceDN w:val="0"/>
        <w:adjustRightInd w:val="0"/>
        <w:spacing w:line="240" w:lineRule="auto"/>
        <w:rPr>
          <w:b/>
          <w:bCs/>
          <w:sz w:val="28"/>
          <w:szCs w:val="28"/>
        </w:rPr>
      </w:pPr>
    </w:p>
    <w:p w14:paraId="7661A543" w14:textId="64D1FD75" w:rsidR="00B3673E" w:rsidRPr="002010CA" w:rsidRDefault="00B3673E" w:rsidP="00CE7451">
      <w:pPr>
        <w:pStyle w:val="Zkladntext"/>
        <w:keepLines w:val="0"/>
        <w:spacing w:after="240"/>
        <w:rPr>
          <w:rFonts w:ascii="Arial" w:hAnsi="Arial" w:cs="Arial"/>
          <w:sz w:val="22"/>
          <w:szCs w:val="22"/>
        </w:rPr>
      </w:pPr>
    </w:p>
    <w:sectPr w:rsidR="00B3673E" w:rsidRPr="002010CA" w:rsidSect="00D75650">
      <w:headerReference w:type="even" r:id="rId18"/>
      <w:footerReference w:type="default" r:id="rId19"/>
      <w:headerReference w:type="first" r:id="rId20"/>
      <w:pgSz w:w="11906" w:h="16838"/>
      <w:pgMar w:top="1417" w:right="1417" w:bottom="1417" w:left="1417" w:header="708" w:footer="708"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7" w:author="Barková Eva" w:date="2024-03-14T17:18:00Z" w:initials="BE">
    <w:p w14:paraId="4B656310" w14:textId="77777777" w:rsidR="000C3CC7" w:rsidRDefault="000C3CC7" w:rsidP="00444200">
      <w:pPr>
        <w:pStyle w:val="Textkomente"/>
        <w:jc w:val="left"/>
      </w:pPr>
      <w:r>
        <w:rPr>
          <w:rStyle w:val="Odkaznakoment"/>
        </w:rPr>
        <w:annotationRef/>
      </w:r>
      <w:r>
        <w:t>Ve znění MS č. 5 k MP Zakázky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6563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DAFD5" w16cex:dateUtc="2024-03-14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656310" w16cid:durableId="299DAF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F5226" w14:textId="77777777" w:rsidR="009E6D57" w:rsidRDefault="009E6D57">
      <w:r>
        <w:separator/>
      </w:r>
    </w:p>
    <w:p w14:paraId="1DDF30C8" w14:textId="77777777" w:rsidR="009E6D57" w:rsidRDefault="009E6D57"/>
  </w:endnote>
  <w:endnote w:type="continuationSeparator" w:id="0">
    <w:p w14:paraId="5C313138" w14:textId="77777777" w:rsidR="009E6D57" w:rsidRDefault="009E6D57">
      <w:r>
        <w:continuationSeparator/>
      </w:r>
    </w:p>
    <w:p w14:paraId="663A245B" w14:textId="77777777" w:rsidR="009E6D57" w:rsidRDefault="009E6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06236"/>
      <w:docPartObj>
        <w:docPartGallery w:val="Page Numbers (Bottom of Page)"/>
        <w:docPartUnique/>
      </w:docPartObj>
    </w:sdtPr>
    <w:sdtEndPr/>
    <w:sdtContent>
      <w:p w14:paraId="66B7AF65" w14:textId="6A6E14EE" w:rsidR="009E6D57" w:rsidRDefault="009E6D57">
        <w:pPr>
          <w:pStyle w:val="Zpat"/>
          <w:jc w:val="right"/>
        </w:pPr>
        <w:r>
          <w:fldChar w:fldCharType="begin"/>
        </w:r>
        <w:r>
          <w:instrText xml:space="preserve"> PAGE   \* MERGEFORMAT </w:instrText>
        </w:r>
        <w:r>
          <w:fldChar w:fldCharType="separate"/>
        </w:r>
        <w:r w:rsidR="002E2D6C">
          <w:rPr>
            <w:noProof/>
          </w:rPr>
          <w:t>2</w:t>
        </w:r>
        <w:r>
          <w:rPr>
            <w:noProof/>
          </w:rPr>
          <w:fldChar w:fldCharType="end"/>
        </w:r>
      </w:p>
    </w:sdtContent>
  </w:sdt>
  <w:p w14:paraId="2FD0AFE7" w14:textId="77777777" w:rsidR="009E6D57" w:rsidRDefault="009E6D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FCBF" w14:textId="77777777" w:rsidR="009E6D57" w:rsidRDefault="009E6D57">
      <w:r>
        <w:separator/>
      </w:r>
    </w:p>
    <w:p w14:paraId="41060813" w14:textId="77777777" w:rsidR="009E6D57" w:rsidRDefault="009E6D57"/>
  </w:footnote>
  <w:footnote w:type="continuationSeparator" w:id="0">
    <w:p w14:paraId="3C243142" w14:textId="77777777" w:rsidR="009E6D57" w:rsidRDefault="009E6D57">
      <w:r>
        <w:continuationSeparator/>
      </w:r>
    </w:p>
    <w:p w14:paraId="53828D70" w14:textId="77777777" w:rsidR="009E6D57" w:rsidRDefault="009E6D57"/>
  </w:footnote>
  <w:footnote w:id="1">
    <w:p w14:paraId="6ED804FE" w14:textId="09296743" w:rsidR="00B70FDE" w:rsidRDefault="00B70FDE">
      <w:pPr>
        <w:pStyle w:val="Textpoznpodarou"/>
      </w:pPr>
      <w:r>
        <w:rPr>
          <w:rStyle w:val="Znakapoznpodarou"/>
        </w:rPr>
        <w:footnoteRef/>
      </w:r>
      <w:r>
        <w:t xml:space="preserve"> </w:t>
      </w:r>
      <w:r w:rsidRPr="00B70FDE">
        <w:t>Např. dle kapitoly 5.3 MP.</w:t>
      </w:r>
    </w:p>
  </w:footnote>
  <w:footnote w:id="2">
    <w:p w14:paraId="6E9DDDF5" w14:textId="2F3EAF86" w:rsidR="00CE69BE" w:rsidRDefault="00CE69BE">
      <w:pPr>
        <w:pStyle w:val="Textpoznpodarou"/>
      </w:pPr>
      <w:r>
        <w:rPr>
          <w:rStyle w:val="Znakapoznpodarou"/>
        </w:rPr>
        <w:footnoteRef/>
      </w:r>
      <w:r w:rsidR="00B70FDE">
        <w:t xml:space="preserve"> </w:t>
      </w:r>
      <w:r w:rsidRPr="00CE69BE">
        <w:t>https://www.dotaceeu.cz/cs/Evropske-fondy-v-CR/2014-2020/Metodicke-pokyny/Metodika-rizeni-programu/Metodika-zadavani-zakazek</w:t>
      </w:r>
    </w:p>
  </w:footnote>
  <w:footnote w:id="3">
    <w:p w14:paraId="681620A8" w14:textId="77777777" w:rsidR="009E6D57" w:rsidRPr="001F17F6" w:rsidRDefault="009E6D57" w:rsidP="00AB5AE1">
      <w:pPr>
        <w:pStyle w:val="Textpoznpodarou"/>
        <w:rPr>
          <w:sz w:val="16"/>
          <w:szCs w:val="16"/>
        </w:rPr>
      </w:pPr>
      <w:r w:rsidRPr="001F17F6">
        <w:rPr>
          <w:rStyle w:val="Znakapoznpodarou"/>
          <w:sz w:val="16"/>
          <w:szCs w:val="16"/>
        </w:rPr>
        <w:footnoteRef/>
      </w:r>
      <w:r w:rsidRPr="001F17F6">
        <w:rPr>
          <w:sz w:val="16"/>
          <w:szCs w:val="16"/>
        </w:rPr>
        <w:t xml:space="preserve"> Interpretační sdělení Komise o právních předpisech Společenství použitelných pro zadávání zakázek, na které se plně nebo částečně nevztahují směrnice o zadávání veřejných zakázek (2006/C 179/02)</w:t>
      </w:r>
      <w:r>
        <w:rPr>
          <w:sz w:val="16"/>
          <w:szCs w:val="16"/>
        </w:rPr>
        <w:t>.</w:t>
      </w:r>
    </w:p>
  </w:footnote>
  <w:footnote w:id="4">
    <w:p w14:paraId="2B536F20" w14:textId="4763202E" w:rsidR="009E6D57" w:rsidRDefault="009E6D57">
      <w:pPr>
        <w:pStyle w:val="Textpoznpodarou"/>
      </w:pPr>
      <w:r>
        <w:rPr>
          <w:rStyle w:val="Znakapoznpodarou"/>
        </w:rPr>
        <w:footnoteRef/>
      </w:r>
      <w:r>
        <w:t xml:space="preserve"> </w:t>
      </w:r>
      <w:bookmarkStart w:id="43" w:name="http://eur-lex.europa.eu/legal-content/A"/>
      <w:r w:rsidRPr="001368FC">
        <w:rPr>
          <w:sz w:val="16"/>
          <w:szCs w:val="16"/>
        </w:rPr>
        <w:fldChar w:fldCharType="begin"/>
      </w:r>
      <w:r w:rsidRPr="001368FC">
        <w:rPr>
          <w:sz w:val="16"/>
          <w:szCs w:val="16"/>
        </w:rPr>
        <w:instrText xml:space="preserve"> HYPERLINK "http://eur-lex.europa.eu/legal-content/AUTO/?uri=CELEX:32008R0213&amp;qid=1470473441939&amp;rid=1" </w:instrText>
      </w:r>
      <w:r w:rsidRPr="001368FC">
        <w:rPr>
          <w:sz w:val="16"/>
          <w:szCs w:val="16"/>
        </w:rPr>
      </w:r>
      <w:r w:rsidRPr="001368FC">
        <w:rPr>
          <w:sz w:val="16"/>
          <w:szCs w:val="16"/>
        </w:rPr>
        <w:fldChar w:fldCharType="separate"/>
      </w:r>
      <w:r w:rsidRPr="001368FC">
        <w:rPr>
          <w:sz w:val="16"/>
          <w:szCs w:val="16"/>
        </w:rPr>
        <w:t>Nařízení Komise (ES) č. 213/2008 ze dne 28. listopadu 2007, kterým se mění nařízení Evropského parlamentu a Rady (ES) č.</w:t>
      </w:r>
      <w:r>
        <w:rPr>
          <w:sz w:val="16"/>
          <w:szCs w:val="16"/>
        </w:rPr>
        <w:t> </w:t>
      </w:r>
      <w:r w:rsidRPr="001368FC">
        <w:rPr>
          <w:sz w:val="16"/>
          <w:szCs w:val="16"/>
        </w:rPr>
        <w:t>2195/2002 o společném slovníku pro veřejné zakázky (CPV) a směrnice Evropského parlamentu a Rady 2004/17/ES a</w:t>
      </w:r>
      <w:r>
        <w:rPr>
          <w:sz w:val="16"/>
          <w:szCs w:val="16"/>
        </w:rPr>
        <w:t> </w:t>
      </w:r>
      <w:r w:rsidRPr="001368FC">
        <w:rPr>
          <w:sz w:val="16"/>
          <w:szCs w:val="16"/>
        </w:rPr>
        <w:t>2004/18/ES o postupech při zadávání zakázek, pokud jde o přezkum CPV</w:t>
      </w:r>
      <w:r w:rsidRPr="001368FC">
        <w:rPr>
          <w:sz w:val="16"/>
          <w:szCs w:val="16"/>
        </w:rPr>
        <w:fldChar w:fldCharType="end"/>
      </w:r>
      <w:bookmarkEnd w:id="43"/>
    </w:p>
  </w:footnote>
  <w:footnote w:id="5">
    <w:p w14:paraId="6F4ABB08" w14:textId="2ED7F7A4" w:rsidR="009E6D57" w:rsidRPr="003F1DF3" w:rsidRDefault="009E6D57" w:rsidP="00922C9D">
      <w:pPr>
        <w:pStyle w:val="Textpoznpodarou"/>
        <w:rPr>
          <w:sz w:val="16"/>
          <w:szCs w:val="16"/>
        </w:rPr>
      </w:pPr>
      <w:r w:rsidRPr="00F27E09">
        <w:rPr>
          <w:rStyle w:val="Znakapoznpodarou"/>
        </w:rPr>
        <w:footnoteRef/>
      </w:r>
      <w:r w:rsidRPr="003F1DF3">
        <w:rPr>
          <w:sz w:val="16"/>
          <w:szCs w:val="16"/>
        </w:rPr>
        <w:t xml:space="preserve"> </w:t>
      </w:r>
      <w:r w:rsidRPr="00880ED7">
        <w:rPr>
          <w:sz w:val="16"/>
          <w:szCs w:val="16"/>
        </w:rPr>
        <w:t>Pokud některé z povinných údajů nejsou uvedeny do formuláře oznámení výběrového řízení, zadavatel v tomto formuláři uvede odkaz na elektronický nástroj, který umožňuje neomezený a přímý dálkový přístup, na kterém budou tyto informace uvedeny</w:t>
      </w:r>
      <w:r>
        <w:rPr>
          <w:sz w:val="16"/>
          <w:szCs w:val="16"/>
        </w:rPr>
        <w:t>.</w:t>
      </w:r>
    </w:p>
  </w:footnote>
  <w:footnote w:id="6">
    <w:p w14:paraId="20F611ED" w14:textId="62DF0DA9" w:rsidR="009E6D57" w:rsidRPr="00CE589D" w:rsidRDefault="009E6D57" w:rsidP="008534F2">
      <w:pPr>
        <w:pStyle w:val="Textpoznpodarou"/>
        <w:rPr>
          <w:sz w:val="16"/>
          <w:szCs w:val="16"/>
        </w:rPr>
      </w:pPr>
      <w:r w:rsidRPr="001F17F6">
        <w:rPr>
          <w:rStyle w:val="Znakapoznpodarou"/>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5369" w14:textId="77777777" w:rsidR="009E6D57" w:rsidRDefault="00627079">
    <w:pPr>
      <w:pStyle w:val="Zhlav"/>
    </w:pPr>
    <w:r>
      <w:rPr>
        <w:noProof/>
      </w:rPr>
      <w:pict w14:anchorId="78C78A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3291" o:spid="_x0000_s2204" type="#_x0000_t136" style="position:absolute;left:0;text-align:left;margin-left:0;margin-top:0;width:456.8pt;height:182.7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576C" w14:textId="7D31B284" w:rsidR="009E6D57" w:rsidRDefault="009E6D57">
    <w:pPr>
      <w:pStyle w:val="Zhlav"/>
    </w:pPr>
    <w:r w:rsidRPr="003451FC">
      <w:rPr>
        <w:noProof/>
      </w:rPr>
      <w:drawing>
        <wp:anchor distT="0" distB="0" distL="114300" distR="114300" simplePos="0" relativeHeight="251657216" behindDoc="0" locked="1" layoutInCell="1" allowOverlap="1" wp14:anchorId="769A70E1" wp14:editId="1DE95C8E">
          <wp:simplePos x="0" y="0"/>
          <wp:positionH relativeFrom="margin">
            <wp:posOffset>165735</wp:posOffset>
          </wp:positionH>
          <wp:positionV relativeFrom="paragraph">
            <wp:posOffset>180975</wp:posOffset>
          </wp:positionV>
          <wp:extent cx="5637530" cy="928370"/>
          <wp:effectExtent l="0" t="0" r="1270" b="5080"/>
          <wp:wrapTopAndBottom/>
          <wp:docPr id="289" name="Obrázek 289"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lvlText w:val="%1."/>
      <w:lvlJc w:val="left"/>
      <w:pPr>
        <w:tabs>
          <w:tab w:val="num" w:pos="643"/>
        </w:tabs>
        <w:ind w:left="643" w:hanging="360"/>
      </w:pPr>
      <w:rPr>
        <w:rFonts w:cs="Times New Roman"/>
      </w:rPr>
    </w:lvl>
  </w:abstractNum>
  <w:abstractNum w:abstractNumId="1" w15:restartNumberingAfterBreak="0">
    <w:nsid w:val="00A97AB8"/>
    <w:multiLevelType w:val="hybridMultilevel"/>
    <w:tmpl w:val="A740D10C"/>
    <w:lvl w:ilvl="0" w:tplc="23A4AD60">
      <w:start w:val="1"/>
      <w:numFmt w:val="lowerLetter"/>
      <w:lvlText w:val="%1)"/>
      <w:lvlJc w:val="left"/>
      <w:pPr>
        <w:tabs>
          <w:tab w:val="num" w:pos="780"/>
        </w:tabs>
        <w:ind w:left="780" w:hanging="360"/>
      </w:pPr>
      <w:rPr>
        <w:rFonts w:hint="default"/>
        <w:b w:val="0"/>
      </w:rPr>
    </w:lvl>
    <w:lvl w:ilvl="1" w:tplc="D974AFAA">
      <w:start w:val="1"/>
      <w:numFmt w:val="lowerLetter"/>
      <w:lvlText w:val="%2."/>
      <w:lvlJc w:val="left"/>
      <w:pPr>
        <w:tabs>
          <w:tab w:val="num" w:pos="1500"/>
        </w:tabs>
        <w:ind w:left="1500" w:hanging="360"/>
      </w:pPr>
    </w:lvl>
    <w:lvl w:ilvl="2" w:tplc="8AA20578">
      <w:start w:val="1"/>
      <w:numFmt w:val="lowerRoman"/>
      <w:lvlText w:val="%3."/>
      <w:lvlJc w:val="right"/>
      <w:pPr>
        <w:tabs>
          <w:tab w:val="num" w:pos="2220"/>
        </w:tabs>
        <w:ind w:left="2220" w:hanging="180"/>
      </w:pPr>
    </w:lvl>
    <w:lvl w:ilvl="3" w:tplc="42F63640" w:tentative="1">
      <w:start w:val="1"/>
      <w:numFmt w:val="decimal"/>
      <w:lvlText w:val="%4."/>
      <w:lvlJc w:val="left"/>
      <w:pPr>
        <w:tabs>
          <w:tab w:val="num" w:pos="2940"/>
        </w:tabs>
        <w:ind w:left="2940" w:hanging="360"/>
      </w:pPr>
    </w:lvl>
    <w:lvl w:ilvl="4" w:tplc="9DD22A38" w:tentative="1">
      <w:start w:val="1"/>
      <w:numFmt w:val="lowerLetter"/>
      <w:lvlText w:val="%5."/>
      <w:lvlJc w:val="left"/>
      <w:pPr>
        <w:tabs>
          <w:tab w:val="num" w:pos="3660"/>
        </w:tabs>
        <w:ind w:left="3660" w:hanging="360"/>
      </w:pPr>
    </w:lvl>
    <w:lvl w:ilvl="5" w:tplc="00E2434E" w:tentative="1">
      <w:start w:val="1"/>
      <w:numFmt w:val="lowerRoman"/>
      <w:lvlText w:val="%6."/>
      <w:lvlJc w:val="right"/>
      <w:pPr>
        <w:tabs>
          <w:tab w:val="num" w:pos="4380"/>
        </w:tabs>
        <w:ind w:left="4380" w:hanging="180"/>
      </w:pPr>
    </w:lvl>
    <w:lvl w:ilvl="6" w:tplc="6E3C629E" w:tentative="1">
      <w:start w:val="1"/>
      <w:numFmt w:val="decimal"/>
      <w:lvlText w:val="%7."/>
      <w:lvlJc w:val="left"/>
      <w:pPr>
        <w:tabs>
          <w:tab w:val="num" w:pos="5100"/>
        </w:tabs>
        <w:ind w:left="5100" w:hanging="360"/>
      </w:pPr>
    </w:lvl>
    <w:lvl w:ilvl="7" w:tplc="B270F628" w:tentative="1">
      <w:start w:val="1"/>
      <w:numFmt w:val="lowerLetter"/>
      <w:lvlText w:val="%8."/>
      <w:lvlJc w:val="left"/>
      <w:pPr>
        <w:tabs>
          <w:tab w:val="num" w:pos="5820"/>
        </w:tabs>
        <w:ind w:left="5820" w:hanging="360"/>
      </w:pPr>
    </w:lvl>
    <w:lvl w:ilvl="8" w:tplc="1174E9EE" w:tentative="1">
      <w:start w:val="1"/>
      <w:numFmt w:val="lowerRoman"/>
      <w:lvlText w:val="%9."/>
      <w:lvlJc w:val="right"/>
      <w:pPr>
        <w:tabs>
          <w:tab w:val="num" w:pos="6540"/>
        </w:tabs>
        <w:ind w:left="6540" w:hanging="180"/>
      </w:pPr>
    </w:lvl>
  </w:abstractNum>
  <w:abstractNum w:abstractNumId="2" w15:restartNumberingAfterBreak="0">
    <w:nsid w:val="019B3737"/>
    <w:multiLevelType w:val="multilevel"/>
    <w:tmpl w:val="E0D6EEA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C213C4"/>
    <w:multiLevelType w:val="multilevel"/>
    <w:tmpl w:val="0310E7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665A93"/>
    <w:multiLevelType w:val="hybridMultilevel"/>
    <w:tmpl w:val="22824544"/>
    <w:lvl w:ilvl="0" w:tplc="742A1232">
      <w:start w:val="1"/>
      <w:numFmt w:val="lowerLetter"/>
      <w:lvlText w:val="%1)"/>
      <w:lvlJc w:val="left"/>
      <w:pPr>
        <w:tabs>
          <w:tab w:val="num" w:pos="1440"/>
        </w:tabs>
        <w:ind w:left="1440" w:hanging="360"/>
      </w:pPr>
      <w:rPr>
        <w:rFonts w:hint="default"/>
        <w:b w:val="0"/>
      </w:rPr>
    </w:lvl>
    <w:lvl w:ilvl="1" w:tplc="86BC41A4" w:tentative="1">
      <w:start w:val="1"/>
      <w:numFmt w:val="lowerLetter"/>
      <w:lvlText w:val="%2."/>
      <w:lvlJc w:val="left"/>
      <w:pPr>
        <w:ind w:left="1440" w:hanging="360"/>
      </w:pPr>
    </w:lvl>
    <w:lvl w:ilvl="2" w:tplc="7D803914" w:tentative="1">
      <w:start w:val="1"/>
      <w:numFmt w:val="lowerRoman"/>
      <w:lvlText w:val="%3."/>
      <w:lvlJc w:val="right"/>
      <w:pPr>
        <w:ind w:left="2160" w:hanging="180"/>
      </w:pPr>
    </w:lvl>
    <w:lvl w:ilvl="3" w:tplc="0BF4DFCC" w:tentative="1">
      <w:start w:val="1"/>
      <w:numFmt w:val="decimal"/>
      <w:lvlText w:val="%4."/>
      <w:lvlJc w:val="left"/>
      <w:pPr>
        <w:ind w:left="2880" w:hanging="360"/>
      </w:pPr>
    </w:lvl>
    <w:lvl w:ilvl="4" w:tplc="45CAAC02" w:tentative="1">
      <w:start w:val="1"/>
      <w:numFmt w:val="lowerLetter"/>
      <w:lvlText w:val="%5."/>
      <w:lvlJc w:val="left"/>
      <w:pPr>
        <w:ind w:left="3600" w:hanging="360"/>
      </w:pPr>
    </w:lvl>
    <w:lvl w:ilvl="5" w:tplc="6B287632" w:tentative="1">
      <w:start w:val="1"/>
      <w:numFmt w:val="lowerRoman"/>
      <w:lvlText w:val="%6."/>
      <w:lvlJc w:val="right"/>
      <w:pPr>
        <w:ind w:left="4320" w:hanging="180"/>
      </w:pPr>
    </w:lvl>
    <w:lvl w:ilvl="6" w:tplc="D4F8C0AA" w:tentative="1">
      <w:start w:val="1"/>
      <w:numFmt w:val="decimal"/>
      <w:lvlText w:val="%7."/>
      <w:lvlJc w:val="left"/>
      <w:pPr>
        <w:ind w:left="5040" w:hanging="360"/>
      </w:pPr>
    </w:lvl>
    <w:lvl w:ilvl="7" w:tplc="B1CEC1BC" w:tentative="1">
      <w:start w:val="1"/>
      <w:numFmt w:val="lowerLetter"/>
      <w:lvlText w:val="%8."/>
      <w:lvlJc w:val="left"/>
      <w:pPr>
        <w:ind w:left="5760" w:hanging="360"/>
      </w:pPr>
    </w:lvl>
    <w:lvl w:ilvl="8" w:tplc="C8C26818" w:tentative="1">
      <w:start w:val="1"/>
      <w:numFmt w:val="lowerRoman"/>
      <w:lvlText w:val="%9."/>
      <w:lvlJc w:val="right"/>
      <w:pPr>
        <w:ind w:left="6480" w:hanging="180"/>
      </w:p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3F6EA1"/>
    <w:multiLevelType w:val="hybridMultilevel"/>
    <w:tmpl w:val="22824544"/>
    <w:lvl w:ilvl="0" w:tplc="E5A8F28A">
      <w:start w:val="1"/>
      <w:numFmt w:val="lowerLetter"/>
      <w:lvlText w:val="%1)"/>
      <w:lvlJc w:val="left"/>
      <w:pPr>
        <w:tabs>
          <w:tab w:val="num" w:pos="1440"/>
        </w:tabs>
        <w:ind w:left="1440" w:hanging="360"/>
      </w:pPr>
      <w:rPr>
        <w:rFonts w:hint="default"/>
        <w:b w:val="0"/>
      </w:rPr>
    </w:lvl>
    <w:lvl w:ilvl="1" w:tplc="4364AA06" w:tentative="1">
      <w:start w:val="1"/>
      <w:numFmt w:val="lowerLetter"/>
      <w:lvlText w:val="%2."/>
      <w:lvlJc w:val="left"/>
      <w:pPr>
        <w:ind w:left="1440" w:hanging="360"/>
      </w:pPr>
    </w:lvl>
    <w:lvl w:ilvl="2" w:tplc="462A0FD8">
      <w:start w:val="1"/>
      <w:numFmt w:val="lowerRoman"/>
      <w:lvlText w:val="%3."/>
      <w:lvlJc w:val="right"/>
      <w:pPr>
        <w:ind w:left="2160" w:hanging="180"/>
      </w:pPr>
    </w:lvl>
    <w:lvl w:ilvl="3" w:tplc="503EE05E" w:tentative="1">
      <w:start w:val="1"/>
      <w:numFmt w:val="decimal"/>
      <w:lvlText w:val="%4."/>
      <w:lvlJc w:val="left"/>
      <w:pPr>
        <w:ind w:left="2880" w:hanging="360"/>
      </w:pPr>
    </w:lvl>
    <w:lvl w:ilvl="4" w:tplc="F7DAF6A8" w:tentative="1">
      <w:start w:val="1"/>
      <w:numFmt w:val="lowerLetter"/>
      <w:lvlText w:val="%5."/>
      <w:lvlJc w:val="left"/>
      <w:pPr>
        <w:ind w:left="3600" w:hanging="360"/>
      </w:pPr>
    </w:lvl>
    <w:lvl w:ilvl="5" w:tplc="20F49472" w:tentative="1">
      <w:start w:val="1"/>
      <w:numFmt w:val="lowerRoman"/>
      <w:lvlText w:val="%6."/>
      <w:lvlJc w:val="right"/>
      <w:pPr>
        <w:ind w:left="4320" w:hanging="180"/>
      </w:pPr>
    </w:lvl>
    <w:lvl w:ilvl="6" w:tplc="493C182A" w:tentative="1">
      <w:start w:val="1"/>
      <w:numFmt w:val="decimal"/>
      <w:lvlText w:val="%7."/>
      <w:lvlJc w:val="left"/>
      <w:pPr>
        <w:ind w:left="5040" w:hanging="360"/>
      </w:pPr>
    </w:lvl>
    <w:lvl w:ilvl="7" w:tplc="5B38E7E8" w:tentative="1">
      <w:start w:val="1"/>
      <w:numFmt w:val="lowerLetter"/>
      <w:lvlText w:val="%8."/>
      <w:lvlJc w:val="left"/>
      <w:pPr>
        <w:ind w:left="5760" w:hanging="360"/>
      </w:pPr>
    </w:lvl>
    <w:lvl w:ilvl="8" w:tplc="3B3A9750" w:tentative="1">
      <w:start w:val="1"/>
      <w:numFmt w:val="lowerRoman"/>
      <w:lvlText w:val="%9."/>
      <w:lvlJc w:val="right"/>
      <w:pPr>
        <w:ind w:left="6480" w:hanging="180"/>
      </w:pPr>
    </w:lvl>
  </w:abstractNum>
  <w:abstractNum w:abstractNumId="7" w15:restartNumberingAfterBreak="0">
    <w:nsid w:val="0A064B65"/>
    <w:multiLevelType w:val="multilevel"/>
    <w:tmpl w:val="5E5A1E9A"/>
    <w:lvl w:ilvl="0">
      <w:start w:val="10"/>
      <w:numFmt w:val="decimal"/>
      <w:lvlText w:val="%1"/>
      <w:lvlJc w:val="left"/>
      <w:pPr>
        <w:ind w:left="600" w:hanging="600"/>
      </w:pPr>
      <w:rPr>
        <w:rFonts w:cs="Times New Roman" w:hint="default"/>
      </w:rPr>
    </w:lvl>
    <w:lvl w:ilvl="1">
      <w:start w:val="1"/>
      <w:numFmt w:val="decimal"/>
      <w:lvlText w:val="%1.%2"/>
      <w:lvlJc w:val="left"/>
      <w:pPr>
        <w:ind w:left="682" w:hanging="600"/>
      </w:pPr>
      <w:rPr>
        <w:rFonts w:cs="Times New Roman" w:hint="default"/>
      </w:rPr>
    </w:lvl>
    <w:lvl w:ilvl="2">
      <w:start w:val="1"/>
      <w:numFmt w:val="decimal"/>
      <w:lvlText w:val="%1.%2.%3"/>
      <w:lvlJc w:val="left"/>
      <w:pPr>
        <w:ind w:left="884" w:hanging="720"/>
      </w:pPr>
      <w:rPr>
        <w:rFonts w:cs="Times New Roman" w:hint="default"/>
      </w:rPr>
    </w:lvl>
    <w:lvl w:ilvl="3">
      <w:start w:val="1"/>
      <w:numFmt w:val="decimal"/>
      <w:lvlText w:val="%1.%2.%3.%4"/>
      <w:lvlJc w:val="left"/>
      <w:pPr>
        <w:ind w:left="966" w:hanging="720"/>
      </w:pPr>
      <w:rPr>
        <w:rFonts w:cs="Times New Roman" w:hint="default"/>
      </w:rPr>
    </w:lvl>
    <w:lvl w:ilvl="4">
      <w:start w:val="1"/>
      <w:numFmt w:val="decimal"/>
      <w:lvlText w:val="%1.%2.%3.%4.%5"/>
      <w:lvlJc w:val="left"/>
      <w:pPr>
        <w:ind w:left="1408" w:hanging="1080"/>
      </w:pPr>
      <w:rPr>
        <w:rFonts w:cs="Times New Roman" w:hint="default"/>
      </w:rPr>
    </w:lvl>
    <w:lvl w:ilvl="5">
      <w:start w:val="1"/>
      <w:numFmt w:val="decimal"/>
      <w:lvlText w:val="%1.%2.%3.%4.%5.%6"/>
      <w:lvlJc w:val="left"/>
      <w:pPr>
        <w:ind w:left="1490" w:hanging="1080"/>
      </w:pPr>
      <w:rPr>
        <w:rFonts w:cs="Times New Roman" w:hint="default"/>
      </w:rPr>
    </w:lvl>
    <w:lvl w:ilvl="6">
      <w:start w:val="1"/>
      <w:numFmt w:val="decimal"/>
      <w:lvlText w:val="%1.%2.%3.%4.%5.%6.%7"/>
      <w:lvlJc w:val="left"/>
      <w:pPr>
        <w:ind w:left="1932" w:hanging="1440"/>
      </w:pPr>
      <w:rPr>
        <w:rFonts w:cs="Times New Roman" w:hint="default"/>
      </w:rPr>
    </w:lvl>
    <w:lvl w:ilvl="7">
      <w:start w:val="1"/>
      <w:numFmt w:val="decimal"/>
      <w:lvlText w:val="%1.%2.%3.%4.%5.%6.%7.%8"/>
      <w:lvlJc w:val="left"/>
      <w:pPr>
        <w:ind w:left="2014" w:hanging="1440"/>
      </w:pPr>
      <w:rPr>
        <w:rFonts w:cs="Times New Roman" w:hint="default"/>
      </w:rPr>
    </w:lvl>
    <w:lvl w:ilvl="8">
      <w:start w:val="1"/>
      <w:numFmt w:val="decimal"/>
      <w:lvlText w:val="%1.%2.%3.%4.%5.%6.%7.%8.%9"/>
      <w:lvlJc w:val="left"/>
      <w:pPr>
        <w:ind w:left="2456" w:hanging="1800"/>
      </w:pPr>
      <w:rPr>
        <w:rFonts w:cs="Times New Roman" w:hint="default"/>
      </w:rPr>
    </w:lvl>
  </w:abstractNum>
  <w:abstractNum w:abstractNumId="8" w15:restartNumberingAfterBreak="0">
    <w:nsid w:val="0B5C7E0A"/>
    <w:multiLevelType w:val="multilevel"/>
    <w:tmpl w:val="4E9068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3D5BEA"/>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42F0361"/>
    <w:multiLevelType w:val="multilevel"/>
    <w:tmpl w:val="5852D9D2"/>
    <w:lvl w:ilvl="0">
      <w:start w:val="6"/>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ascii="Arial" w:hAnsi="Arial" w:cs="Arial"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4F70193"/>
    <w:multiLevelType w:val="multilevel"/>
    <w:tmpl w:val="A148F650"/>
    <w:styleLink w:val="Styl1"/>
    <w:lvl w:ilvl="0">
      <w:start w:val="1"/>
      <w:numFmt w:val="decimal"/>
      <w:lvlText w:val="ČLÁNEK %1. -"/>
      <w:lvlJc w:val="left"/>
      <w:pPr>
        <w:tabs>
          <w:tab w:val="num" w:pos="0"/>
        </w:tabs>
        <w:ind w:left="360" w:hanging="360"/>
      </w:pPr>
      <w:rPr>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6FA1EB0"/>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4" w15:restartNumberingAfterBreak="0">
    <w:nsid w:val="1BCD3376"/>
    <w:multiLevelType w:val="hybridMultilevel"/>
    <w:tmpl w:val="A740D10C"/>
    <w:lvl w:ilvl="0" w:tplc="BDF2667C">
      <w:start w:val="1"/>
      <w:numFmt w:val="lowerLetter"/>
      <w:lvlText w:val="%1)"/>
      <w:lvlJc w:val="left"/>
      <w:pPr>
        <w:tabs>
          <w:tab w:val="num" w:pos="780"/>
        </w:tabs>
        <w:ind w:left="780" w:hanging="360"/>
      </w:pPr>
      <w:rPr>
        <w:rFonts w:hint="default"/>
        <w:b w:val="0"/>
      </w:rPr>
    </w:lvl>
    <w:lvl w:ilvl="1" w:tplc="425A06FE" w:tentative="1">
      <w:start w:val="1"/>
      <w:numFmt w:val="lowerLetter"/>
      <w:lvlText w:val="%2."/>
      <w:lvlJc w:val="left"/>
      <w:pPr>
        <w:tabs>
          <w:tab w:val="num" w:pos="1500"/>
        </w:tabs>
        <w:ind w:left="1500" w:hanging="360"/>
      </w:pPr>
    </w:lvl>
    <w:lvl w:ilvl="2" w:tplc="7A941468" w:tentative="1">
      <w:start w:val="1"/>
      <w:numFmt w:val="lowerRoman"/>
      <w:lvlText w:val="%3."/>
      <w:lvlJc w:val="right"/>
      <w:pPr>
        <w:tabs>
          <w:tab w:val="num" w:pos="2220"/>
        </w:tabs>
        <w:ind w:left="2220" w:hanging="180"/>
      </w:pPr>
    </w:lvl>
    <w:lvl w:ilvl="3" w:tplc="39C225F8" w:tentative="1">
      <w:start w:val="1"/>
      <w:numFmt w:val="decimal"/>
      <w:lvlText w:val="%4."/>
      <w:lvlJc w:val="left"/>
      <w:pPr>
        <w:tabs>
          <w:tab w:val="num" w:pos="2940"/>
        </w:tabs>
        <w:ind w:left="2940" w:hanging="360"/>
      </w:pPr>
    </w:lvl>
    <w:lvl w:ilvl="4" w:tplc="00B67DFE" w:tentative="1">
      <w:start w:val="1"/>
      <w:numFmt w:val="lowerLetter"/>
      <w:lvlText w:val="%5."/>
      <w:lvlJc w:val="left"/>
      <w:pPr>
        <w:tabs>
          <w:tab w:val="num" w:pos="3660"/>
        </w:tabs>
        <w:ind w:left="3660" w:hanging="360"/>
      </w:pPr>
    </w:lvl>
    <w:lvl w:ilvl="5" w:tplc="016AA2FA" w:tentative="1">
      <w:start w:val="1"/>
      <w:numFmt w:val="lowerRoman"/>
      <w:lvlText w:val="%6."/>
      <w:lvlJc w:val="right"/>
      <w:pPr>
        <w:tabs>
          <w:tab w:val="num" w:pos="4380"/>
        </w:tabs>
        <w:ind w:left="4380" w:hanging="180"/>
      </w:pPr>
    </w:lvl>
    <w:lvl w:ilvl="6" w:tplc="BE484A5A" w:tentative="1">
      <w:start w:val="1"/>
      <w:numFmt w:val="decimal"/>
      <w:lvlText w:val="%7."/>
      <w:lvlJc w:val="left"/>
      <w:pPr>
        <w:tabs>
          <w:tab w:val="num" w:pos="5100"/>
        </w:tabs>
        <w:ind w:left="5100" w:hanging="360"/>
      </w:pPr>
    </w:lvl>
    <w:lvl w:ilvl="7" w:tplc="F29C0548" w:tentative="1">
      <w:start w:val="1"/>
      <w:numFmt w:val="lowerLetter"/>
      <w:lvlText w:val="%8."/>
      <w:lvlJc w:val="left"/>
      <w:pPr>
        <w:tabs>
          <w:tab w:val="num" w:pos="5820"/>
        </w:tabs>
        <w:ind w:left="5820" w:hanging="360"/>
      </w:pPr>
    </w:lvl>
    <w:lvl w:ilvl="8" w:tplc="F8022B6C" w:tentative="1">
      <w:start w:val="1"/>
      <w:numFmt w:val="lowerRoman"/>
      <w:lvlText w:val="%9."/>
      <w:lvlJc w:val="right"/>
      <w:pPr>
        <w:tabs>
          <w:tab w:val="num" w:pos="6540"/>
        </w:tabs>
        <w:ind w:left="6540" w:hanging="180"/>
      </w:pPr>
    </w:lvl>
  </w:abstractNum>
  <w:abstractNum w:abstractNumId="15"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FB108D0"/>
    <w:multiLevelType w:val="hybridMultilevel"/>
    <w:tmpl w:val="A740D10C"/>
    <w:lvl w:ilvl="0" w:tplc="41223ACE">
      <w:start w:val="1"/>
      <w:numFmt w:val="lowerLetter"/>
      <w:lvlText w:val="%1)"/>
      <w:lvlJc w:val="left"/>
      <w:pPr>
        <w:tabs>
          <w:tab w:val="num" w:pos="780"/>
        </w:tabs>
        <w:ind w:left="780" w:hanging="360"/>
      </w:pPr>
      <w:rPr>
        <w:rFonts w:hint="default"/>
        <w:b w:val="0"/>
      </w:rPr>
    </w:lvl>
    <w:lvl w:ilvl="1" w:tplc="5C4AE742" w:tentative="1">
      <w:start w:val="1"/>
      <w:numFmt w:val="lowerLetter"/>
      <w:lvlText w:val="%2."/>
      <w:lvlJc w:val="left"/>
      <w:pPr>
        <w:tabs>
          <w:tab w:val="num" w:pos="1500"/>
        </w:tabs>
        <w:ind w:left="1500" w:hanging="360"/>
      </w:pPr>
    </w:lvl>
    <w:lvl w:ilvl="2" w:tplc="51C8D0D8" w:tentative="1">
      <w:start w:val="1"/>
      <w:numFmt w:val="lowerRoman"/>
      <w:lvlText w:val="%3."/>
      <w:lvlJc w:val="right"/>
      <w:pPr>
        <w:tabs>
          <w:tab w:val="num" w:pos="2220"/>
        </w:tabs>
        <w:ind w:left="2220" w:hanging="180"/>
      </w:pPr>
    </w:lvl>
    <w:lvl w:ilvl="3" w:tplc="9F120926" w:tentative="1">
      <w:start w:val="1"/>
      <w:numFmt w:val="decimal"/>
      <w:lvlText w:val="%4."/>
      <w:lvlJc w:val="left"/>
      <w:pPr>
        <w:tabs>
          <w:tab w:val="num" w:pos="2940"/>
        </w:tabs>
        <w:ind w:left="2940" w:hanging="360"/>
      </w:pPr>
    </w:lvl>
    <w:lvl w:ilvl="4" w:tplc="7BC0DCCE" w:tentative="1">
      <w:start w:val="1"/>
      <w:numFmt w:val="lowerLetter"/>
      <w:lvlText w:val="%5."/>
      <w:lvlJc w:val="left"/>
      <w:pPr>
        <w:tabs>
          <w:tab w:val="num" w:pos="3660"/>
        </w:tabs>
        <w:ind w:left="3660" w:hanging="360"/>
      </w:pPr>
    </w:lvl>
    <w:lvl w:ilvl="5" w:tplc="7D2A280E" w:tentative="1">
      <w:start w:val="1"/>
      <w:numFmt w:val="lowerRoman"/>
      <w:lvlText w:val="%6."/>
      <w:lvlJc w:val="right"/>
      <w:pPr>
        <w:tabs>
          <w:tab w:val="num" w:pos="4380"/>
        </w:tabs>
        <w:ind w:left="4380" w:hanging="180"/>
      </w:pPr>
    </w:lvl>
    <w:lvl w:ilvl="6" w:tplc="147C3942" w:tentative="1">
      <w:start w:val="1"/>
      <w:numFmt w:val="decimal"/>
      <w:lvlText w:val="%7."/>
      <w:lvlJc w:val="left"/>
      <w:pPr>
        <w:tabs>
          <w:tab w:val="num" w:pos="5100"/>
        </w:tabs>
        <w:ind w:left="5100" w:hanging="360"/>
      </w:pPr>
    </w:lvl>
    <w:lvl w:ilvl="7" w:tplc="FF8086DA" w:tentative="1">
      <w:start w:val="1"/>
      <w:numFmt w:val="lowerLetter"/>
      <w:lvlText w:val="%8."/>
      <w:lvlJc w:val="left"/>
      <w:pPr>
        <w:tabs>
          <w:tab w:val="num" w:pos="5820"/>
        </w:tabs>
        <w:ind w:left="5820" w:hanging="360"/>
      </w:pPr>
    </w:lvl>
    <w:lvl w:ilvl="8" w:tplc="D4D201FA" w:tentative="1">
      <w:start w:val="1"/>
      <w:numFmt w:val="lowerRoman"/>
      <w:lvlText w:val="%9."/>
      <w:lvlJc w:val="right"/>
      <w:pPr>
        <w:tabs>
          <w:tab w:val="num" w:pos="6540"/>
        </w:tabs>
        <w:ind w:left="6540" w:hanging="180"/>
      </w:pPr>
    </w:lvl>
  </w:abstractNum>
  <w:abstractNum w:abstractNumId="17" w15:restartNumberingAfterBreak="0">
    <w:nsid w:val="209F24F2"/>
    <w:multiLevelType w:val="hybridMultilevel"/>
    <w:tmpl w:val="CB948ED0"/>
    <w:lvl w:ilvl="0" w:tplc="F2A09D92">
      <w:start w:val="1"/>
      <w:numFmt w:val="lowerLetter"/>
      <w:lvlText w:val="%1)"/>
      <w:lvlJc w:val="left"/>
      <w:pPr>
        <w:tabs>
          <w:tab w:val="num" w:pos="1068"/>
        </w:tabs>
        <w:ind w:left="1068" w:hanging="360"/>
      </w:pPr>
      <w:rPr>
        <w:rFonts w:hint="default"/>
        <w:b w:val="0"/>
      </w:rPr>
    </w:lvl>
    <w:lvl w:ilvl="1" w:tplc="798C867A" w:tentative="1">
      <w:start w:val="1"/>
      <w:numFmt w:val="lowerLetter"/>
      <w:lvlText w:val="%2."/>
      <w:lvlJc w:val="left"/>
      <w:pPr>
        <w:tabs>
          <w:tab w:val="num" w:pos="1440"/>
        </w:tabs>
        <w:ind w:left="1440" w:hanging="360"/>
      </w:pPr>
    </w:lvl>
    <w:lvl w:ilvl="2" w:tplc="97EA784E" w:tentative="1">
      <w:start w:val="1"/>
      <w:numFmt w:val="lowerRoman"/>
      <w:lvlText w:val="%3."/>
      <w:lvlJc w:val="right"/>
      <w:pPr>
        <w:tabs>
          <w:tab w:val="num" w:pos="2160"/>
        </w:tabs>
        <w:ind w:left="2160" w:hanging="180"/>
      </w:pPr>
    </w:lvl>
    <w:lvl w:ilvl="3" w:tplc="B4769E98" w:tentative="1">
      <w:start w:val="1"/>
      <w:numFmt w:val="decimal"/>
      <w:lvlText w:val="%4."/>
      <w:lvlJc w:val="left"/>
      <w:pPr>
        <w:tabs>
          <w:tab w:val="num" w:pos="2880"/>
        </w:tabs>
        <w:ind w:left="2880" w:hanging="360"/>
      </w:pPr>
    </w:lvl>
    <w:lvl w:ilvl="4" w:tplc="BDC48E6E" w:tentative="1">
      <w:start w:val="1"/>
      <w:numFmt w:val="lowerLetter"/>
      <w:lvlText w:val="%5."/>
      <w:lvlJc w:val="left"/>
      <w:pPr>
        <w:tabs>
          <w:tab w:val="num" w:pos="3600"/>
        </w:tabs>
        <w:ind w:left="3600" w:hanging="360"/>
      </w:pPr>
    </w:lvl>
    <w:lvl w:ilvl="5" w:tplc="B8425DF0" w:tentative="1">
      <w:start w:val="1"/>
      <w:numFmt w:val="lowerRoman"/>
      <w:lvlText w:val="%6."/>
      <w:lvlJc w:val="right"/>
      <w:pPr>
        <w:tabs>
          <w:tab w:val="num" w:pos="4320"/>
        </w:tabs>
        <w:ind w:left="4320" w:hanging="180"/>
      </w:pPr>
    </w:lvl>
    <w:lvl w:ilvl="6" w:tplc="16564B2C" w:tentative="1">
      <w:start w:val="1"/>
      <w:numFmt w:val="decimal"/>
      <w:lvlText w:val="%7."/>
      <w:lvlJc w:val="left"/>
      <w:pPr>
        <w:tabs>
          <w:tab w:val="num" w:pos="5040"/>
        </w:tabs>
        <w:ind w:left="5040" w:hanging="360"/>
      </w:pPr>
    </w:lvl>
    <w:lvl w:ilvl="7" w:tplc="2CDC3EC0" w:tentative="1">
      <w:start w:val="1"/>
      <w:numFmt w:val="lowerLetter"/>
      <w:lvlText w:val="%8."/>
      <w:lvlJc w:val="left"/>
      <w:pPr>
        <w:tabs>
          <w:tab w:val="num" w:pos="5760"/>
        </w:tabs>
        <w:ind w:left="5760" w:hanging="360"/>
      </w:pPr>
    </w:lvl>
    <w:lvl w:ilvl="8" w:tplc="96D63518" w:tentative="1">
      <w:start w:val="1"/>
      <w:numFmt w:val="lowerRoman"/>
      <w:lvlText w:val="%9."/>
      <w:lvlJc w:val="right"/>
      <w:pPr>
        <w:tabs>
          <w:tab w:val="num" w:pos="6480"/>
        </w:tabs>
        <w:ind w:left="6480" w:hanging="180"/>
      </w:pPr>
    </w:lvl>
  </w:abstractNum>
  <w:abstractNum w:abstractNumId="18" w15:restartNumberingAfterBreak="0">
    <w:nsid w:val="211B30BC"/>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120151"/>
    <w:multiLevelType w:val="multilevel"/>
    <w:tmpl w:val="80047A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B70D02"/>
    <w:multiLevelType w:val="multilevel"/>
    <w:tmpl w:val="7A604E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CB1DF3"/>
    <w:multiLevelType w:val="hybridMultilevel"/>
    <w:tmpl w:val="806053FE"/>
    <w:lvl w:ilvl="0" w:tplc="996EA1F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27D43057"/>
    <w:multiLevelType w:val="hybridMultilevel"/>
    <w:tmpl w:val="97669EC4"/>
    <w:lvl w:ilvl="0" w:tplc="C346F914">
      <w:start w:val="1"/>
      <w:numFmt w:val="lowerRoman"/>
      <w:lvlText w:val="%1."/>
      <w:lvlJc w:val="left"/>
      <w:pPr>
        <w:tabs>
          <w:tab w:val="num" w:pos="1080"/>
        </w:tabs>
        <w:ind w:left="1080" w:hanging="720"/>
      </w:pPr>
      <w:rPr>
        <w:rFonts w:hint="default"/>
        <w:b/>
      </w:rPr>
    </w:lvl>
    <w:lvl w:ilvl="1" w:tplc="F522B6CC">
      <w:start w:val="1"/>
      <w:numFmt w:val="lowerLetter"/>
      <w:lvlText w:val="%2)"/>
      <w:lvlJc w:val="left"/>
      <w:pPr>
        <w:tabs>
          <w:tab w:val="num" w:pos="1440"/>
        </w:tabs>
        <w:ind w:left="1440" w:hanging="360"/>
      </w:pPr>
      <w:rPr>
        <w:rFonts w:hint="default"/>
        <w:b w:val="0"/>
      </w:rPr>
    </w:lvl>
    <w:lvl w:ilvl="2" w:tplc="50AE9300" w:tentative="1">
      <w:start w:val="1"/>
      <w:numFmt w:val="lowerRoman"/>
      <w:lvlText w:val="%3."/>
      <w:lvlJc w:val="right"/>
      <w:pPr>
        <w:tabs>
          <w:tab w:val="num" w:pos="2160"/>
        </w:tabs>
        <w:ind w:left="2160" w:hanging="180"/>
      </w:pPr>
    </w:lvl>
    <w:lvl w:ilvl="3" w:tplc="E60CF7D2" w:tentative="1">
      <w:start w:val="1"/>
      <w:numFmt w:val="decimal"/>
      <w:lvlText w:val="%4."/>
      <w:lvlJc w:val="left"/>
      <w:pPr>
        <w:tabs>
          <w:tab w:val="num" w:pos="2880"/>
        </w:tabs>
        <w:ind w:left="2880" w:hanging="360"/>
      </w:pPr>
    </w:lvl>
    <w:lvl w:ilvl="4" w:tplc="FCA2696C" w:tentative="1">
      <w:start w:val="1"/>
      <w:numFmt w:val="lowerLetter"/>
      <w:lvlText w:val="%5."/>
      <w:lvlJc w:val="left"/>
      <w:pPr>
        <w:tabs>
          <w:tab w:val="num" w:pos="3600"/>
        </w:tabs>
        <w:ind w:left="3600" w:hanging="360"/>
      </w:pPr>
    </w:lvl>
    <w:lvl w:ilvl="5" w:tplc="B9128E88" w:tentative="1">
      <w:start w:val="1"/>
      <w:numFmt w:val="lowerRoman"/>
      <w:lvlText w:val="%6."/>
      <w:lvlJc w:val="right"/>
      <w:pPr>
        <w:tabs>
          <w:tab w:val="num" w:pos="4320"/>
        </w:tabs>
        <w:ind w:left="4320" w:hanging="180"/>
      </w:pPr>
    </w:lvl>
    <w:lvl w:ilvl="6" w:tplc="873685CA" w:tentative="1">
      <w:start w:val="1"/>
      <w:numFmt w:val="decimal"/>
      <w:lvlText w:val="%7."/>
      <w:lvlJc w:val="left"/>
      <w:pPr>
        <w:tabs>
          <w:tab w:val="num" w:pos="5040"/>
        </w:tabs>
        <w:ind w:left="5040" w:hanging="360"/>
      </w:pPr>
    </w:lvl>
    <w:lvl w:ilvl="7" w:tplc="3D4E6A2E" w:tentative="1">
      <w:start w:val="1"/>
      <w:numFmt w:val="lowerLetter"/>
      <w:lvlText w:val="%8."/>
      <w:lvlJc w:val="left"/>
      <w:pPr>
        <w:tabs>
          <w:tab w:val="num" w:pos="5760"/>
        </w:tabs>
        <w:ind w:left="5760" w:hanging="360"/>
      </w:pPr>
    </w:lvl>
    <w:lvl w:ilvl="8" w:tplc="E7764C78" w:tentative="1">
      <w:start w:val="1"/>
      <w:numFmt w:val="lowerRoman"/>
      <w:lvlText w:val="%9."/>
      <w:lvlJc w:val="right"/>
      <w:pPr>
        <w:tabs>
          <w:tab w:val="num" w:pos="6480"/>
        </w:tabs>
        <w:ind w:left="6480" w:hanging="180"/>
      </w:pPr>
    </w:lvl>
  </w:abstractNum>
  <w:abstractNum w:abstractNumId="23" w15:restartNumberingAfterBreak="0">
    <w:nsid w:val="29F00A3B"/>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AA10D50"/>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F331D2"/>
    <w:multiLevelType w:val="hybridMultilevel"/>
    <w:tmpl w:val="EF7AD8AA"/>
    <w:name w:val="WW8Num11"/>
    <w:lvl w:ilvl="0" w:tplc="5EDEEB46">
      <w:start w:val="1"/>
      <w:numFmt w:val="lowerLetter"/>
      <w:lvlText w:val="%1)"/>
      <w:lvlJc w:val="left"/>
      <w:pPr>
        <w:ind w:left="927" w:hanging="360"/>
      </w:pPr>
      <w:rPr>
        <w:rFonts w:hint="default"/>
      </w:rPr>
    </w:lvl>
    <w:lvl w:ilvl="1" w:tplc="81B47D14">
      <w:start w:val="1"/>
      <w:numFmt w:val="lowerLetter"/>
      <w:lvlText w:val="%2."/>
      <w:lvlJc w:val="left"/>
      <w:pPr>
        <w:ind w:left="1647" w:hanging="360"/>
      </w:pPr>
    </w:lvl>
    <w:lvl w:ilvl="2" w:tplc="E4B8E6B8" w:tentative="1">
      <w:start w:val="1"/>
      <w:numFmt w:val="lowerRoman"/>
      <w:lvlText w:val="%3."/>
      <w:lvlJc w:val="right"/>
      <w:pPr>
        <w:ind w:left="2367" w:hanging="180"/>
      </w:pPr>
    </w:lvl>
    <w:lvl w:ilvl="3" w:tplc="B61A7E7E" w:tentative="1">
      <w:start w:val="1"/>
      <w:numFmt w:val="decimal"/>
      <w:lvlText w:val="%4."/>
      <w:lvlJc w:val="left"/>
      <w:pPr>
        <w:ind w:left="3087" w:hanging="360"/>
      </w:pPr>
    </w:lvl>
    <w:lvl w:ilvl="4" w:tplc="25EC57F2" w:tentative="1">
      <w:start w:val="1"/>
      <w:numFmt w:val="lowerLetter"/>
      <w:lvlText w:val="%5."/>
      <w:lvlJc w:val="left"/>
      <w:pPr>
        <w:ind w:left="3807" w:hanging="360"/>
      </w:pPr>
    </w:lvl>
    <w:lvl w:ilvl="5" w:tplc="7418461E" w:tentative="1">
      <w:start w:val="1"/>
      <w:numFmt w:val="lowerRoman"/>
      <w:lvlText w:val="%6."/>
      <w:lvlJc w:val="right"/>
      <w:pPr>
        <w:ind w:left="4527" w:hanging="180"/>
      </w:pPr>
    </w:lvl>
    <w:lvl w:ilvl="6" w:tplc="5C9C6308" w:tentative="1">
      <w:start w:val="1"/>
      <w:numFmt w:val="decimal"/>
      <w:lvlText w:val="%7."/>
      <w:lvlJc w:val="left"/>
      <w:pPr>
        <w:ind w:left="5247" w:hanging="360"/>
      </w:pPr>
    </w:lvl>
    <w:lvl w:ilvl="7" w:tplc="B316D63C" w:tentative="1">
      <w:start w:val="1"/>
      <w:numFmt w:val="lowerLetter"/>
      <w:lvlText w:val="%8."/>
      <w:lvlJc w:val="left"/>
      <w:pPr>
        <w:ind w:left="5967" w:hanging="360"/>
      </w:pPr>
    </w:lvl>
    <w:lvl w:ilvl="8" w:tplc="6660CE78" w:tentative="1">
      <w:start w:val="1"/>
      <w:numFmt w:val="lowerRoman"/>
      <w:lvlText w:val="%9."/>
      <w:lvlJc w:val="right"/>
      <w:pPr>
        <w:ind w:left="6687" w:hanging="180"/>
      </w:pPr>
    </w:lvl>
  </w:abstractNum>
  <w:abstractNum w:abstractNumId="26" w15:restartNumberingAfterBreak="0">
    <w:nsid w:val="2CBE3F7B"/>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27" w15:restartNumberingAfterBreak="0">
    <w:nsid w:val="2EBD3522"/>
    <w:multiLevelType w:val="hybridMultilevel"/>
    <w:tmpl w:val="A740D10C"/>
    <w:lvl w:ilvl="0" w:tplc="4AFC0062">
      <w:start w:val="1"/>
      <w:numFmt w:val="lowerLetter"/>
      <w:lvlText w:val="%1)"/>
      <w:lvlJc w:val="left"/>
      <w:pPr>
        <w:tabs>
          <w:tab w:val="num" w:pos="780"/>
        </w:tabs>
        <w:ind w:left="780" w:hanging="360"/>
      </w:pPr>
      <w:rPr>
        <w:rFonts w:hint="default"/>
        <w:b w:val="0"/>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8" w15:restartNumberingAfterBreak="0">
    <w:nsid w:val="2FA0584A"/>
    <w:multiLevelType w:val="multilevel"/>
    <w:tmpl w:val="560CA032"/>
    <w:styleLink w:val="Styl2"/>
    <w:lvl w:ilvl="0">
      <w:start w:val="6"/>
      <w:numFmt w:val="decimal"/>
      <w:lvlText w:val="%1."/>
      <w:lvlJc w:val="left"/>
      <w:pPr>
        <w:ind w:left="720" w:hanging="360"/>
      </w:pPr>
      <w:rPr>
        <w:rFonts w:hint="default"/>
      </w:rPr>
    </w:lvl>
    <w:lvl w:ilvl="1">
      <w:start w:val="1"/>
      <w:numFmt w:val="decimal"/>
      <w:lvlText w:val="%1.%2."/>
      <w:lvlJc w:val="left"/>
      <w:pPr>
        <w:ind w:left="1152" w:hanging="432"/>
      </w:pPr>
      <w:rPr>
        <w:rFonts w:ascii="Arial" w:hAnsi="Arial" w:hint="default"/>
        <w:sz w:val="22"/>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15:restartNumberingAfterBreak="0">
    <w:nsid w:val="311D538C"/>
    <w:multiLevelType w:val="multilevel"/>
    <w:tmpl w:val="E1FADFF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1665659"/>
    <w:multiLevelType w:val="multilevel"/>
    <w:tmpl w:val="F2264A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216754"/>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0328DD"/>
    <w:multiLevelType w:val="hybridMultilevel"/>
    <w:tmpl w:val="CB948ED0"/>
    <w:lvl w:ilvl="0" w:tplc="04050017">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3DA360E1"/>
    <w:multiLevelType w:val="multilevel"/>
    <w:tmpl w:val="DD32717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046720E"/>
    <w:multiLevelType w:val="hybridMultilevel"/>
    <w:tmpl w:val="FFD67A9A"/>
    <w:lvl w:ilvl="0" w:tplc="F1A28860">
      <w:start w:val="1"/>
      <w:numFmt w:val="lowerLetter"/>
      <w:lvlText w:val="%1)"/>
      <w:lvlJc w:val="left"/>
      <w:pPr>
        <w:tabs>
          <w:tab w:val="num" w:pos="780"/>
        </w:tabs>
        <w:ind w:left="780" w:hanging="360"/>
      </w:pPr>
      <w:rPr>
        <w:rFonts w:ascii="Arial" w:hAnsi="Arial" w:cs="Arial" w:hint="default"/>
        <w:b w:val="0"/>
      </w:rPr>
    </w:lvl>
    <w:lvl w:ilvl="1" w:tplc="7DFE21BE" w:tentative="1">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35" w15:restartNumberingAfterBreak="0">
    <w:nsid w:val="43572531"/>
    <w:multiLevelType w:val="hybridMultilevel"/>
    <w:tmpl w:val="A740D10C"/>
    <w:lvl w:ilvl="0" w:tplc="9F8092CA">
      <w:start w:val="1"/>
      <w:numFmt w:val="lowerLetter"/>
      <w:lvlText w:val="%1)"/>
      <w:lvlJc w:val="left"/>
      <w:pPr>
        <w:tabs>
          <w:tab w:val="num" w:pos="780"/>
        </w:tabs>
        <w:ind w:left="780" w:hanging="360"/>
      </w:pPr>
      <w:rPr>
        <w:rFonts w:hint="default"/>
        <w:b w:val="0"/>
      </w:rPr>
    </w:lvl>
    <w:lvl w:ilvl="1" w:tplc="B834345E" w:tentative="1">
      <w:start w:val="1"/>
      <w:numFmt w:val="lowerLetter"/>
      <w:lvlText w:val="%2."/>
      <w:lvlJc w:val="left"/>
      <w:pPr>
        <w:tabs>
          <w:tab w:val="num" w:pos="1500"/>
        </w:tabs>
        <w:ind w:left="1500" w:hanging="360"/>
      </w:pPr>
    </w:lvl>
    <w:lvl w:ilvl="2" w:tplc="74F6806A" w:tentative="1">
      <w:start w:val="1"/>
      <w:numFmt w:val="lowerRoman"/>
      <w:lvlText w:val="%3."/>
      <w:lvlJc w:val="right"/>
      <w:pPr>
        <w:tabs>
          <w:tab w:val="num" w:pos="2220"/>
        </w:tabs>
        <w:ind w:left="2220" w:hanging="180"/>
      </w:pPr>
    </w:lvl>
    <w:lvl w:ilvl="3" w:tplc="EC76EC64" w:tentative="1">
      <w:start w:val="1"/>
      <w:numFmt w:val="decimal"/>
      <w:lvlText w:val="%4."/>
      <w:lvlJc w:val="left"/>
      <w:pPr>
        <w:tabs>
          <w:tab w:val="num" w:pos="2940"/>
        </w:tabs>
        <w:ind w:left="2940" w:hanging="360"/>
      </w:pPr>
    </w:lvl>
    <w:lvl w:ilvl="4" w:tplc="792891E0" w:tentative="1">
      <w:start w:val="1"/>
      <w:numFmt w:val="lowerLetter"/>
      <w:lvlText w:val="%5."/>
      <w:lvlJc w:val="left"/>
      <w:pPr>
        <w:tabs>
          <w:tab w:val="num" w:pos="3660"/>
        </w:tabs>
        <w:ind w:left="3660" w:hanging="360"/>
      </w:pPr>
    </w:lvl>
    <w:lvl w:ilvl="5" w:tplc="D5D8661C" w:tentative="1">
      <w:start w:val="1"/>
      <w:numFmt w:val="lowerRoman"/>
      <w:lvlText w:val="%6."/>
      <w:lvlJc w:val="right"/>
      <w:pPr>
        <w:tabs>
          <w:tab w:val="num" w:pos="4380"/>
        </w:tabs>
        <w:ind w:left="4380" w:hanging="180"/>
      </w:pPr>
    </w:lvl>
    <w:lvl w:ilvl="6" w:tplc="A656CC8E" w:tentative="1">
      <w:start w:val="1"/>
      <w:numFmt w:val="decimal"/>
      <w:lvlText w:val="%7."/>
      <w:lvlJc w:val="left"/>
      <w:pPr>
        <w:tabs>
          <w:tab w:val="num" w:pos="5100"/>
        </w:tabs>
        <w:ind w:left="5100" w:hanging="360"/>
      </w:pPr>
    </w:lvl>
    <w:lvl w:ilvl="7" w:tplc="FA90EC22" w:tentative="1">
      <w:start w:val="1"/>
      <w:numFmt w:val="lowerLetter"/>
      <w:lvlText w:val="%8."/>
      <w:lvlJc w:val="left"/>
      <w:pPr>
        <w:tabs>
          <w:tab w:val="num" w:pos="5820"/>
        </w:tabs>
        <w:ind w:left="5820" w:hanging="360"/>
      </w:pPr>
    </w:lvl>
    <w:lvl w:ilvl="8" w:tplc="7BCEF470" w:tentative="1">
      <w:start w:val="1"/>
      <w:numFmt w:val="lowerRoman"/>
      <w:lvlText w:val="%9."/>
      <w:lvlJc w:val="right"/>
      <w:pPr>
        <w:tabs>
          <w:tab w:val="num" w:pos="6540"/>
        </w:tabs>
        <w:ind w:left="6540" w:hanging="180"/>
      </w:pPr>
    </w:lvl>
  </w:abstractNum>
  <w:abstractNum w:abstractNumId="36" w15:restartNumberingAfterBreak="0">
    <w:nsid w:val="439860C3"/>
    <w:multiLevelType w:val="multilevel"/>
    <w:tmpl w:val="BA922A9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4855A07"/>
    <w:multiLevelType w:val="multilevel"/>
    <w:tmpl w:val="EA48882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5185750"/>
    <w:multiLevelType w:val="hybridMultilevel"/>
    <w:tmpl w:val="167AAA20"/>
    <w:lvl w:ilvl="0" w:tplc="F85802E8">
      <w:start w:val="1"/>
      <w:numFmt w:val="decimal"/>
      <w:lvlText w:val="%1."/>
      <w:lvlJc w:val="left"/>
      <w:pPr>
        <w:ind w:left="1800" w:hanging="360"/>
      </w:pPr>
    </w:lvl>
    <w:lvl w:ilvl="1" w:tplc="DE46DBC4">
      <w:start w:val="1"/>
      <w:numFmt w:val="lowerLetter"/>
      <w:lvlText w:val="%2."/>
      <w:lvlJc w:val="left"/>
      <w:pPr>
        <w:ind w:left="2520" w:hanging="360"/>
      </w:pPr>
    </w:lvl>
    <w:lvl w:ilvl="2" w:tplc="690EDF28">
      <w:start w:val="1"/>
      <w:numFmt w:val="lowerRoman"/>
      <w:lvlText w:val="%3."/>
      <w:lvlJc w:val="right"/>
      <w:pPr>
        <w:ind w:left="3240" w:hanging="180"/>
      </w:pPr>
    </w:lvl>
    <w:lvl w:ilvl="3" w:tplc="805CB14E">
      <w:start w:val="1"/>
      <w:numFmt w:val="lowerLetter"/>
      <w:lvlText w:val="%4)"/>
      <w:lvlJc w:val="left"/>
      <w:pPr>
        <w:ind w:left="3960" w:hanging="360"/>
      </w:pPr>
    </w:lvl>
    <w:lvl w:ilvl="4" w:tplc="72F8FB66">
      <w:start w:val="1"/>
      <w:numFmt w:val="lowerLetter"/>
      <w:lvlText w:val="%5."/>
      <w:lvlJc w:val="left"/>
      <w:pPr>
        <w:ind w:left="4680" w:hanging="360"/>
      </w:pPr>
    </w:lvl>
    <w:lvl w:ilvl="5" w:tplc="3B160DCA">
      <w:start w:val="1"/>
      <w:numFmt w:val="lowerRoman"/>
      <w:lvlText w:val="%6."/>
      <w:lvlJc w:val="right"/>
      <w:pPr>
        <w:ind w:left="5400" w:hanging="180"/>
      </w:pPr>
    </w:lvl>
    <w:lvl w:ilvl="6" w:tplc="637E59A2">
      <w:start w:val="1"/>
      <w:numFmt w:val="decimal"/>
      <w:lvlText w:val="%7."/>
      <w:lvlJc w:val="left"/>
      <w:pPr>
        <w:ind w:left="6120" w:hanging="360"/>
      </w:pPr>
    </w:lvl>
    <w:lvl w:ilvl="7" w:tplc="3140F418">
      <w:start w:val="1"/>
      <w:numFmt w:val="lowerLetter"/>
      <w:lvlText w:val="%8."/>
      <w:lvlJc w:val="left"/>
      <w:pPr>
        <w:ind w:left="6840" w:hanging="360"/>
      </w:pPr>
    </w:lvl>
    <w:lvl w:ilvl="8" w:tplc="D4DEEA12">
      <w:start w:val="1"/>
      <w:numFmt w:val="lowerRoman"/>
      <w:lvlText w:val="%9."/>
      <w:lvlJc w:val="right"/>
      <w:pPr>
        <w:ind w:left="7560" w:hanging="180"/>
      </w:pPr>
    </w:lvl>
  </w:abstractNum>
  <w:abstractNum w:abstractNumId="40" w15:restartNumberingAfterBreak="0">
    <w:nsid w:val="48244E99"/>
    <w:multiLevelType w:val="multilevel"/>
    <w:tmpl w:val="230CDD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8E1976"/>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9BD1DD1"/>
    <w:multiLevelType w:val="hybridMultilevel"/>
    <w:tmpl w:val="A740D10C"/>
    <w:lvl w:ilvl="0" w:tplc="AC12BF94">
      <w:start w:val="1"/>
      <w:numFmt w:val="lowerLetter"/>
      <w:lvlText w:val="%1)"/>
      <w:lvlJc w:val="left"/>
      <w:pPr>
        <w:tabs>
          <w:tab w:val="num" w:pos="780"/>
        </w:tabs>
        <w:ind w:left="780" w:hanging="360"/>
      </w:pPr>
      <w:rPr>
        <w:rFonts w:hint="default"/>
        <w:b w:val="0"/>
      </w:rPr>
    </w:lvl>
    <w:lvl w:ilvl="1" w:tplc="295AB94E" w:tentative="1">
      <w:start w:val="1"/>
      <w:numFmt w:val="lowerLetter"/>
      <w:lvlText w:val="%2."/>
      <w:lvlJc w:val="left"/>
      <w:pPr>
        <w:tabs>
          <w:tab w:val="num" w:pos="1500"/>
        </w:tabs>
        <w:ind w:left="1500" w:hanging="360"/>
      </w:pPr>
    </w:lvl>
    <w:lvl w:ilvl="2" w:tplc="9EC6A71C">
      <w:start w:val="1"/>
      <w:numFmt w:val="lowerRoman"/>
      <w:lvlText w:val="%3."/>
      <w:lvlJc w:val="right"/>
      <w:pPr>
        <w:tabs>
          <w:tab w:val="num" w:pos="2220"/>
        </w:tabs>
        <w:ind w:left="2220" w:hanging="180"/>
      </w:pPr>
    </w:lvl>
    <w:lvl w:ilvl="3" w:tplc="7472CAB8" w:tentative="1">
      <w:start w:val="1"/>
      <w:numFmt w:val="decimal"/>
      <w:lvlText w:val="%4."/>
      <w:lvlJc w:val="left"/>
      <w:pPr>
        <w:tabs>
          <w:tab w:val="num" w:pos="2940"/>
        </w:tabs>
        <w:ind w:left="2940" w:hanging="360"/>
      </w:pPr>
    </w:lvl>
    <w:lvl w:ilvl="4" w:tplc="6E90F5E8" w:tentative="1">
      <w:start w:val="1"/>
      <w:numFmt w:val="lowerLetter"/>
      <w:lvlText w:val="%5."/>
      <w:lvlJc w:val="left"/>
      <w:pPr>
        <w:tabs>
          <w:tab w:val="num" w:pos="3660"/>
        </w:tabs>
        <w:ind w:left="3660" w:hanging="360"/>
      </w:pPr>
    </w:lvl>
    <w:lvl w:ilvl="5" w:tplc="8EACE1F2" w:tentative="1">
      <w:start w:val="1"/>
      <w:numFmt w:val="lowerRoman"/>
      <w:lvlText w:val="%6."/>
      <w:lvlJc w:val="right"/>
      <w:pPr>
        <w:tabs>
          <w:tab w:val="num" w:pos="4380"/>
        </w:tabs>
        <w:ind w:left="4380" w:hanging="180"/>
      </w:pPr>
    </w:lvl>
    <w:lvl w:ilvl="6" w:tplc="A1826C38" w:tentative="1">
      <w:start w:val="1"/>
      <w:numFmt w:val="decimal"/>
      <w:lvlText w:val="%7."/>
      <w:lvlJc w:val="left"/>
      <w:pPr>
        <w:tabs>
          <w:tab w:val="num" w:pos="5100"/>
        </w:tabs>
        <w:ind w:left="5100" w:hanging="360"/>
      </w:pPr>
    </w:lvl>
    <w:lvl w:ilvl="7" w:tplc="2742685E" w:tentative="1">
      <w:start w:val="1"/>
      <w:numFmt w:val="lowerLetter"/>
      <w:lvlText w:val="%8."/>
      <w:lvlJc w:val="left"/>
      <w:pPr>
        <w:tabs>
          <w:tab w:val="num" w:pos="5820"/>
        </w:tabs>
        <w:ind w:left="5820" w:hanging="360"/>
      </w:pPr>
    </w:lvl>
    <w:lvl w:ilvl="8" w:tplc="4DAAE26C" w:tentative="1">
      <w:start w:val="1"/>
      <w:numFmt w:val="lowerRoman"/>
      <w:lvlText w:val="%9."/>
      <w:lvlJc w:val="right"/>
      <w:pPr>
        <w:tabs>
          <w:tab w:val="num" w:pos="6540"/>
        </w:tabs>
        <w:ind w:left="6540" w:hanging="180"/>
      </w:pPr>
    </w:lvl>
  </w:abstractNum>
  <w:abstractNum w:abstractNumId="43" w15:restartNumberingAfterBreak="0">
    <w:nsid w:val="4B096597"/>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C9A01C5"/>
    <w:multiLevelType w:val="multilevel"/>
    <w:tmpl w:val="DF2A11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DA61136"/>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4F5660BD"/>
    <w:multiLevelType w:val="multilevel"/>
    <w:tmpl w:val="F246F186"/>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F582D2A"/>
    <w:multiLevelType w:val="multilevel"/>
    <w:tmpl w:val="230CDD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0936DBE"/>
    <w:multiLevelType w:val="multilevel"/>
    <w:tmpl w:val="B0D0BBA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35936B8"/>
    <w:multiLevelType w:val="multilevel"/>
    <w:tmpl w:val="230CDD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575670"/>
    <w:multiLevelType w:val="multilevel"/>
    <w:tmpl w:val="230CDD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589237E"/>
    <w:multiLevelType w:val="multilevel"/>
    <w:tmpl w:val="230CDD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6176DB9"/>
    <w:multiLevelType w:val="multilevel"/>
    <w:tmpl w:val="230CDD9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6651D9A"/>
    <w:multiLevelType w:val="multilevel"/>
    <w:tmpl w:val="B75E4072"/>
    <w:lvl w:ilvl="0">
      <w:start w:val="10"/>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5" w15:restartNumberingAfterBreak="0">
    <w:nsid w:val="57290AEE"/>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575070C0"/>
    <w:multiLevelType w:val="multilevel"/>
    <w:tmpl w:val="83EEB49C"/>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A0A7E5B"/>
    <w:multiLevelType w:val="hybridMultilevel"/>
    <w:tmpl w:val="FE441AFE"/>
    <w:lvl w:ilvl="0" w:tplc="D258F534">
      <w:start w:val="1"/>
      <w:numFmt w:val="bullet"/>
      <w:lvlText w:val="-"/>
      <w:lvlJc w:val="left"/>
      <w:pPr>
        <w:tabs>
          <w:tab w:val="num" w:pos="420"/>
        </w:tabs>
        <w:ind w:left="420" w:hanging="360"/>
      </w:pPr>
      <w:rPr>
        <w:rFonts w:ascii="Times New Roman" w:eastAsia="Times New Roman" w:hAnsi="Times New Roman" w:hint="default"/>
      </w:rPr>
    </w:lvl>
    <w:lvl w:ilvl="1" w:tplc="7DFE21BE">
      <w:numFmt w:val="bullet"/>
      <w:lvlText w:val="-"/>
      <w:lvlJc w:val="left"/>
      <w:pPr>
        <w:tabs>
          <w:tab w:val="num" w:pos="1140"/>
        </w:tabs>
        <w:ind w:left="1140" w:hanging="360"/>
      </w:pPr>
      <w:rPr>
        <w:rFonts w:ascii="Times New Roman" w:eastAsia="Times New Roman" w:hAnsi="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5D3458C4"/>
    <w:multiLevelType w:val="hybridMultilevel"/>
    <w:tmpl w:val="A740D10C"/>
    <w:lvl w:ilvl="0" w:tplc="D258F534">
      <w:start w:val="1"/>
      <w:numFmt w:val="lowerLetter"/>
      <w:lvlText w:val="%1)"/>
      <w:lvlJc w:val="left"/>
      <w:pPr>
        <w:tabs>
          <w:tab w:val="num" w:pos="780"/>
        </w:tabs>
        <w:ind w:left="780" w:hanging="360"/>
      </w:pPr>
      <w:rPr>
        <w:rFonts w:hint="default"/>
        <w:b w:val="0"/>
      </w:rPr>
    </w:lvl>
    <w:lvl w:ilvl="1" w:tplc="7DFE21BE">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59" w15:restartNumberingAfterBreak="0">
    <w:nsid w:val="5FB7309C"/>
    <w:multiLevelType w:val="hybridMultilevel"/>
    <w:tmpl w:val="FC584AB4"/>
    <w:lvl w:ilvl="0" w:tplc="357C5A76">
      <w:numFmt w:val="bullet"/>
      <w:lvlText w:val="-"/>
      <w:lvlJc w:val="left"/>
      <w:pPr>
        <w:tabs>
          <w:tab w:val="num" w:pos="1780"/>
        </w:tabs>
        <w:ind w:left="1780" w:hanging="360"/>
      </w:pPr>
      <w:rPr>
        <w:rFonts w:ascii="Times New Roman" w:eastAsia="Times New Roman" w:hAnsi="Times New Roman" w:cs="Times New Roman" w:hint="default"/>
        <w:b/>
      </w:rPr>
    </w:lvl>
    <w:lvl w:ilvl="1" w:tplc="E068B88E">
      <w:start w:val="1"/>
      <w:numFmt w:val="lowerLetter"/>
      <w:lvlText w:val="%2)"/>
      <w:lvlJc w:val="left"/>
      <w:pPr>
        <w:tabs>
          <w:tab w:val="num" w:pos="2860"/>
        </w:tabs>
        <w:ind w:left="2860" w:hanging="360"/>
      </w:pPr>
    </w:lvl>
    <w:lvl w:ilvl="2" w:tplc="9FE6A436">
      <w:start w:val="1"/>
      <w:numFmt w:val="bullet"/>
      <w:lvlText w:val=""/>
      <w:lvlJc w:val="left"/>
      <w:pPr>
        <w:tabs>
          <w:tab w:val="num" w:pos="3580"/>
        </w:tabs>
        <w:ind w:left="3580" w:hanging="360"/>
      </w:pPr>
      <w:rPr>
        <w:rFonts w:ascii="Wingdings" w:hAnsi="Wingdings" w:cs="Wingdings" w:hint="default"/>
      </w:rPr>
    </w:lvl>
    <w:lvl w:ilvl="3" w:tplc="193A2DBC">
      <w:start w:val="1"/>
      <w:numFmt w:val="bullet"/>
      <w:lvlText w:val=""/>
      <w:lvlJc w:val="left"/>
      <w:pPr>
        <w:tabs>
          <w:tab w:val="num" w:pos="4300"/>
        </w:tabs>
        <w:ind w:left="4300" w:hanging="360"/>
      </w:pPr>
      <w:rPr>
        <w:rFonts w:ascii="Symbol" w:hAnsi="Symbol" w:cs="Symbol" w:hint="default"/>
      </w:rPr>
    </w:lvl>
    <w:lvl w:ilvl="4" w:tplc="E5ACB966">
      <w:start w:val="1"/>
      <w:numFmt w:val="bullet"/>
      <w:lvlText w:val="o"/>
      <w:lvlJc w:val="left"/>
      <w:pPr>
        <w:tabs>
          <w:tab w:val="num" w:pos="5020"/>
        </w:tabs>
        <w:ind w:left="5020" w:hanging="360"/>
      </w:pPr>
      <w:rPr>
        <w:rFonts w:ascii="Courier New" w:hAnsi="Courier New" w:cs="Courier New" w:hint="default"/>
      </w:rPr>
    </w:lvl>
    <w:lvl w:ilvl="5" w:tplc="0914C0A0">
      <w:start w:val="1"/>
      <w:numFmt w:val="bullet"/>
      <w:lvlText w:val=""/>
      <w:lvlJc w:val="left"/>
      <w:pPr>
        <w:tabs>
          <w:tab w:val="num" w:pos="5740"/>
        </w:tabs>
        <w:ind w:left="5740" w:hanging="360"/>
      </w:pPr>
      <w:rPr>
        <w:rFonts w:ascii="Wingdings" w:hAnsi="Wingdings" w:cs="Wingdings" w:hint="default"/>
      </w:rPr>
    </w:lvl>
    <w:lvl w:ilvl="6" w:tplc="3A1E230A">
      <w:start w:val="1"/>
      <w:numFmt w:val="bullet"/>
      <w:lvlText w:val=""/>
      <w:lvlJc w:val="left"/>
      <w:pPr>
        <w:tabs>
          <w:tab w:val="num" w:pos="6460"/>
        </w:tabs>
        <w:ind w:left="6460" w:hanging="360"/>
      </w:pPr>
      <w:rPr>
        <w:rFonts w:ascii="Symbol" w:hAnsi="Symbol" w:cs="Symbol" w:hint="default"/>
      </w:rPr>
    </w:lvl>
    <w:lvl w:ilvl="7" w:tplc="85F2156C">
      <w:start w:val="1"/>
      <w:numFmt w:val="bullet"/>
      <w:lvlText w:val="o"/>
      <w:lvlJc w:val="left"/>
      <w:pPr>
        <w:tabs>
          <w:tab w:val="num" w:pos="7180"/>
        </w:tabs>
        <w:ind w:left="7180" w:hanging="360"/>
      </w:pPr>
      <w:rPr>
        <w:rFonts w:ascii="Courier New" w:hAnsi="Courier New" w:cs="Courier New" w:hint="default"/>
      </w:rPr>
    </w:lvl>
    <w:lvl w:ilvl="8" w:tplc="12023A8A">
      <w:start w:val="1"/>
      <w:numFmt w:val="bullet"/>
      <w:lvlText w:val=""/>
      <w:lvlJc w:val="left"/>
      <w:pPr>
        <w:tabs>
          <w:tab w:val="num" w:pos="7900"/>
        </w:tabs>
        <w:ind w:left="7900" w:hanging="360"/>
      </w:pPr>
      <w:rPr>
        <w:rFonts w:ascii="Wingdings" w:hAnsi="Wingdings" w:cs="Wingdings" w:hint="default"/>
      </w:rPr>
    </w:lvl>
  </w:abstractNum>
  <w:abstractNum w:abstractNumId="60" w15:restartNumberingAfterBreak="0">
    <w:nsid w:val="61F1260D"/>
    <w:multiLevelType w:val="multilevel"/>
    <w:tmpl w:val="0B587E9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3021CCA"/>
    <w:multiLevelType w:val="multilevel"/>
    <w:tmpl w:val="37307F26"/>
    <w:styleLink w:val="Mj1"/>
    <w:lvl w:ilvl="0">
      <w:start w:val="1"/>
      <w:numFmt w:val="upperRoman"/>
      <w:lvlText w:val="%1."/>
      <w:lvlJc w:val="left"/>
      <w:pPr>
        <w:tabs>
          <w:tab w:val="num" w:pos="1080"/>
        </w:tabs>
        <w:ind w:left="1080" w:hanging="720"/>
      </w:pPr>
      <w:rPr>
        <w:rFonts w:ascii="Arial" w:hAnsi="Arial" w:hint="default"/>
        <w:b/>
        <w:sz w:val="40"/>
        <w:u w:val="none"/>
      </w:rPr>
    </w:lvl>
    <w:lvl w:ilvl="1">
      <w:numFmt w:val="bullet"/>
      <w:lvlText w:val="-"/>
      <w:lvlJc w:val="left"/>
      <w:pPr>
        <w:tabs>
          <w:tab w:val="num" w:pos="1440"/>
        </w:tabs>
        <w:ind w:left="1440" w:hanging="360"/>
      </w:pPr>
      <w:rPr>
        <w:rFonts w:ascii="Times New Roman" w:eastAsia="Times New Roman" w:hAnsi="Times New Roman" w:cs="Times New Roman" w:hint="default"/>
        <w:b/>
      </w:rPr>
    </w:lvl>
    <w:lvl w:ilvl="2">
      <w:numFmt w:val="bullet"/>
      <w:lvlText w:val="-"/>
      <w:lvlJc w:val="left"/>
      <w:pPr>
        <w:tabs>
          <w:tab w:val="num" w:pos="2160"/>
        </w:tabs>
        <w:ind w:left="2160" w:hanging="360"/>
      </w:pPr>
      <w:rPr>
        <w:rFonts w:ascii="Times New Roman" w:eastAsia="Times New Roman" w:hAnsi="Times New Roman" w:cs="Times New Roman" w:hint="default"/>
        <w:b/>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C12C6C"/>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63" w15:restartNumberingAfterBreak="0">
    <w:nsid w:val="66104FCB"/>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B5017B4"/>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BB12BDD"/>
    <w:multiLevelType w:val="hybridMultilevel"/>
    <w:tmpl w:val="1388A016"/>
    <w:lvl w:ilvl="0" w:tplc="4AFC0062">
      <w:numFmt w:val="bullet"/>
      <w:lvlText w:val="-"/>
      <w:lvlJc w:val="left"/>
      <w:pPr>
        <w:tabs>
          <w:tab w:val="num" w:pos="1800"/>
        </w:tabs>
        <w:ind w:left="1800" w:hanging="360"/>
      </w:pPr>
      <w:rPr>
        <w:rFonts w:ascii="Times New Roman" w:eastAsia="Times New Roman" w:hAnsi="Times New Roman" w:cs="Times New Roman" w:hint="default"/>
      </w:rPr>
    </w:lvl>
    <w:lvl w:ilvl="1" w:tplc="04050019">
      <w:numFmt w:val="bullet"/>
      <w:lvlText w:val="-"/>
      <w:lvlJc w:val="left"/>
      <w:pPr>
        <w:tabs>
          <w:tab w:val="num" w:pos="2520"/>
        </w:tabs>
        <w:ind w:left="2520" w:hanging="360"/>
      </w:pPr>
      <w:rPr>
        <w:rFonts w:ascii="Times New Roman" w:eastAsia="Times New Roman" w:hAnsi="Times New Roman" w:cs="Times New Roman" w:hint="default"/>
        <w:b/>
      </w:rPr>
    </w:lvl>
    <w:lvl w:ilvl="2" w:tplc="0405001B">
      <w:numFmt w:val="bullet"/>
      <w:lvlText w:val="-"/>
      <w:lvlJc w:val="left"/>
      <w:pPr>
        <w:tabs>
          <w:tab w:val="num" w:pos="3240"/>
        </w:tabs>
        <w:ind w:left="3240" w:hanging="360"/>
      </w:pPr>
      <w:rPr>
        <w:rFonts w:ascii="Times New Roman" w:eastAsia="Times New Roman" w:hAnsi="Times New Roman" w:cs="Times New Roman" w:hint="default"/>
      </w:rPr>
    </w:lvl>
    <w:lvl w:ilvl="3" w:tplc="0405000F">
      <w:start w:val="1"/>
      <w:numFmt w:val="lowerLetter"/>
      <w:lvlText w:val="%4)"/>
      <w:lvlJc w:val="left"/>
      <w:pPr>
        <w:tabs>
          <w:tab w:val="num" w:pos="3960"/>
        </w:tabs>
        <w:ind w:left="3960" w:hanging="360"/>
      </w:pPr>
      <w:rPr>
        <w:rFonts w:hint="default"/>
        <w:b w:val="0"/>
      </w:rPr>
    </w:lvl>
    <w:lvl w:ilvl="4" w:tplc="04050019">
      <w:start w:val="1"/>
      <w:numFmt w:val="bullet"/>
      <w:lvlText w:val="o"/>
      <w:lvlJc w:val="left"/>
      <w:pPr>
        <w:tabs>
          <w:tab w:val="num" w:pos="4680"/>
        </w:tabs>
        <w:ind w:left="4680" w:hanging="360"/>
      </w:pPr>
      <w:rPr>
        <w:rFonts w:ascii="Courier New" w:hAnsi="Courier New" w:cs="Courier New" w:hint="default"/>
      </w:rPr>
    </w:lvl>
    <w:lvl w:ilvl="5" w:tplc="0405001B" w:tentative="1">
      <w:start w:val="1"/>
      <w:numFmt w:val="bullet"/>
      <w:lvlText w:val=""/>
      <w:lvlJc w:val="left"/>
      <w:pPr>
        <w:tabs>
          <w:tab w:val="num" w:pos="5400"/>
        </w:tabs>
        <w:ind w:left="5400" w:hanging="360"/>
      </w:pPr>
      <w:rPr>
        <w:rFonts w:ascii="Wingdings" w:hAnsi="Wingdings" w:hint="default"/>
      </w:rPr>
    </w:lvl>
    <w:lvl w:ilvl="6" w:tplc="0405000F" w:tentative="1">
      <w:start w:val="1"/>
      <w:numFmt w:val="bullet"/>
      <w:lvlText w:val=""/>
      <w:lvlJc w:val="left"/>
      <w:pPr>
        <w:tabs>
          <w:tab w:val="num" w:pos="6120"/>
        </w:tabs>
        <w:ind w:left="6120" w:hanging="360"/>
      </w:pPr>
      <w:rPr>
        <w:rFonts w:ascii="Symbol" w:hAnsi="Symbol" w:hint="default"/>
      </w:rPr>
    </w:lvl>
    <w:lvl w:ilvl="7" w:tplc="04050019" w:tentative="1">
      <w:start w:val="1"/>
      <w:numFmt w:val="bullet"/>
      <w:lvlText w:val="o"/>
      <w:lvlJc w:val="left"/>
      <w:pPr>
        <w:tabs>
          <w:tab w:val="num" w:pos="6840"/>
        </w:tabs>
        <w:ind w:left="6840" w:hanging="360"/>
      </w:pPr>
      <w:rPr>
        <w:rFonts w:ascii="Courier New" w:hAnsi="Courier New" w:cs="Courier New" w:hint="default"/>
      </w:rPr>
    </w:lvl>
    <w:lvl w:ilvl="8" w:tplc="0405001B" w:tentative="1">
      <w:start w:val="1"/>
      <w:numFmt w:val="bullet"/>
      <w:lvlText w:val=""/>
      <w:lvlJc w:val="left"/>
      <w:pPr>
        <w:tabs>
          <w:tab w:val="num" w:pos="7560"/>
        </w:tabs>
        <w:ind w:left="7560" w:hanging="360"/>
      </w:pPr>
      <w:rPr>
        <w:rFonts w:ascii="Wingdings" w:hAnsi="Wingdings" w:hint="default"/>
      </w:rPr>
    </w:lvl>
  </w:abstractNum>
  <w:abstractNum w:abstractNumId="66" w15:restartNumberingAfterBreak="0">
    <w:nsid w:val="6E712DC0"/>
    <w:multiLevelType w:val="multilevel"/>
    <w:tmpl w:val="A928CD92"/>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EA32985"/>
    <w:multiLevelType w:val="hybridMultilevel"/>
    <w:tmpl w:val="A740D10C"/>
    <w:lvl w:ilvl="0" w:tplc="4AFC0062">
      <w:start w:val="1"/>
      <w:numFmt w:val="lowerLetter"/>
      <w:lvlText w:val="%1)"/>
      <w:lvlJc w:val="left"/>
      <w:pPr>
        <w:tabs>
          <w:tab w:val="num" w:pos="780"/>
        </w:tabs>
        <w:ind w:left="780" w:hanging="360"/>
      </w:pPr>
      <w:rPr>
        <w:rFonts w:hint="default"/>
        <w:b w:val="0"/>
      </w:rPr>
    </w:lvl>
    <w:lvl w:ilvl="1" w:tplc="04050019" w:tentative="1">
      <w:start w:val="1"/>
      <w:numFmt w:val="lowerLetter"/>
      <w:lvlText w:val="%2."/>
      <w:lvlJc w:val="left"/>
      <w:pPr>
        <w:tabs>
          <w:tab w:val="num" w:pos="1500"/>
        </w:tabs>
        <w:ind w:left="1500" w:hanging="360"/>
      </w:pPr>
    </w:lvl>
    <w:lvl w:ilvl="2" w:tplc="0405001B">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68" w15:restartNumberingAfterBreak="0">
    <w:nsid w:val="6F782CA4"/>
    <w:multiLevelType w:val="hybridMultilevel"/>
    <w:tmpl w:val="9BD27662"/>
    <w:lvl w:ilvl="0" w:tplc="953C9FA6">
      <w:start w:val="1"/>
      <w:numFmt w:val="lowerLetter"/>
      <w:pStyle w:val="bod"/>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1C61ABE"/>
    <w:multiLevelType w:val="multilevel"/>
    <w:tmpl w:val="443AD098"/>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47E6331"/>
    <w:multiLevelType w:val="hybridMultilevel"/>
    <w:tmpl w:val="A740D10C"/>
    <w:lvl w:ilvl="0" w:tplc="D258F534">
      <w:start w:val="1"/>
      <w:numFmt w:val="lowerLetter"/>
      <w:lvlText w:val="%1)"/>
      <w:lvlJc w:val="left"/>
      <w:pPr>
        <w:tabs>
          <w:tab w:val="num" w:pos="780"/>
        </w:tabs>
        <w:ind w:left="780" w:hanging="360"/>
      </w:pPr>
      <w:rPr>
        <w:rFonts w:hint="default"/>
        <w:b w:val="0"/>
      </w:rPr>
    </w:lvl>
    <w:lvl w:ilvl="1" w:tplc="7DFE21BE" w:tentative="1">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71" w15:restartNumberingAfterBreak="0">
    <w:nsid w:val="764F1458"/>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770D7DB8"/>
    <w:multiLevelType w:val="multilevel"/>
    <w:tmpl w:val="B23E938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A4276C3"/>
    <w:multiLevelType w:val="multilevel"/>
    <w:tmpl w:val="CAF81C8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A48694F"/>
    <w:multiLevelType w:val="hybridMultilevel"/>
    <w:tmpl w:val="76505314"/>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63CAAD5C"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5" w15:restartNumberingAfterBreak="0">
    <w:nsid w:val="7B077FA3"/>
    <w:multiLevelType w:val="hybridMultilevel"/>
    <w:tmpl w:val="B8AAF01E"/>
    <w:lvl w:ilvl="0" w:tplc="59E2A890">
      <w:start w:val="1"/>
      <w:numFmt w:val="lowerLetter"/>
      <w:lvlText w:val="%1)"/>
      <w:lvlJc w:val="left"/>
      <w:pPr>
        <w:tabs>
          <w:tab w:val="num" w:pos="780"/>
        </w:tabs>
        <w:ind w:left="780" w:hanging="360"/>
      </w:pPr>
      <w:rPr>
        <w:rFonts w:ascii="Arial" w:hAnsi="Arial" w:cs="Arial" w:hint="default"/>
        <w:b w:val="0"/>
      </w:rPr>
    </w:lvl>
    <w:lvl w:ilvl="1" w:tplc="7DFE21BE" w:tentative="1">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76" w15:restartNumberingAfterBreak="0">
    <w:nsid w:val="7DBF642B"/>
    <w:multiLevelType w:val="multilevel"/>
    <w:tmpl w:val="33A6EFBE"/>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DE74E03"/>
    <w:multiLevelType w:val="multilevel"/>
    <w:tmpl w:val="230CDD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F2A2FAB"/>
    <w:multiLevelType w:val="multilevel"/>
    <w:tmpl w:val="EB6E924E"/>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F6A6967"/>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FA376DF"/>
    <w:multiLevelType w:val="multilevel"/>
    <w:tmpl w:val="E90AE860"/>
    <w:lvl w:ilvl="0">
      <w:start w:val="5"/>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FC91D31"/>
    <w:multiLevelType w:val="hybridMultilevel"/>
    <w:tmpl w:val="507E59F0"/>
    <w:lvl w:ilvl="0" w:tplc="600E6CEA">
      <w:start w:val="1"/>
      <w:numFmt w:val="bullet"/>
      <w:lvlText w:val="•"/>
      <w:lvlJc w:val="left"/>
      <w:pPr>
        <w:ind w:left="360" w:hanging="360"/>
      </w:pPr>
      <w:rPr>
        <w:rFonts w:ascii="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num w:numId="1" w16cid:durableId="1316839252">
    <w:abstractNumId w:val="39"/>
  </w:num>
  <w:num w:numId="2" w16cid:durableId="755134088">
    <w:abstractNumId w:val="68"/>
  </w:num>
  <w:num w:numId="3" w16cid:durableId="1146359263">
    <w:abstractNumId w:val="26"/>
  </w:num>
  <w:num w:numId="4" w16cid:durableId="1923484206">
    <w:abstractNumId w:val="22"/>
  </w:num>
  <w:num w:numId="5" w16cid:durableId="1935168129">
    <w:abstractNumId w:val="59"/>
  </w:num>
  <w:num w:numId="6" w16cid:durableId="1314290363">
    <w:abstractNumId w:val="27"/>
  </w:num>
  <w:num w:numId="7" w16cid:durableId="1393499814">
    <w:abstractNumId w:val="65"/>
  </w:num>
  <w:num w:numId="8" w16cid:durableId="67507954">
    <w:abstractNumId w:val="61"/>
  </w:num>
  <w:num w:numId="9" w16cid:durableId="1117871286">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10" w16cid:durableId="1775788795">
    <w:abstractNumId w:val="42"/>
  </w:num>
  <w:num w:numId="11" w16cid:durableId="311252651">
    <w:abstractNumId w:val="35"/>
  </w:num>
  <w:num w:numId="12" w16cid:durableId="1756049666">
    <w:abstractNumId w:val="14"/>
  </w:num>
  <w:num w:numId="13" w16cid:durableId="990595046">
    <w:abstractNumId w:val="15"/>
  </w:num>
  <w:num w:numId="14" w16cid:durableId="1436706624">
    <w:abstractNumId w:val="32"/>
  </w:num>
  <w:num w:numId="15" w16cid:durableId="684132007">
    <w:abstractNumId w:val="46"/>
  </w:num>
  <w:num w:numId="16" w16cid:durableId="1141193239">
    <w:abstractNumId w:val="80"/>
  </w:num>
  <w:num w:numId="17" w16cid:durableId="1259951472">
    <w:abstractNumId w:val="10"/>
  </w:num>
  <w:num w:numId="18" w16cid:durableId="1073892872">
    <w:abstractNumId w:val="13"/>
  </w:num>
  <w:num w:numId="19" w16cid:durableId="1355031805">
    <w:abstractNumId w:val="11"/>
  </w:num>
  <w:num w:numId="20" w16cid:durableId="2028553258">
    <w:abstractNumId w:val="28"/>
  </w:num>
  <w:num w:numId="21" w16cid:durableId="170031426">
    <w:abstractNumId w:val="19"/>
  </w:num>
  <w:num w:numId="22" w16cid:durableId="717045831">
    <w:abstractNumId w:val="37"/>
  </w:num>
  <w:num w:numId="23" w16cid:durableId="1810782538">
    <w:abstractNumId w:val="16"/>
  </w:num>
  <w:num w:numId="24" w16cid:durableId="1592932703">
    <w:abstractNumId w:val="9"/>
  </w:num>
  <w:num w:numId="25" w16cid:durableId="1909412567">
    <w:abstractNumId w:val="55"/>
  </w:num>
  <w:num w:numId="26" w16cid:durableId="1207179822">
    <w:abstractNumId w:val="58"/>
  </w:num>
  <w:num w:numId="27" w16cid:durableId="698090860">
    <w:abstractNumId w:val="67"/>
  </w:num>
  <w:num w:numId="28" w16cid:durableId="1387101053">
    <w:abstractNumId w:val="1"/>
  </w:num>
  <w:num w:numId="29" w16cid:durableId="1864707582">
    <w:abstractNumId w:val="4"/>
  </w:num>
  <w:num w:numId="30" w16cid:durableId="820925261">
    <w:abstractNumId w:val="6"/>
  </w:num>
  <w:num w:numId="31" w16cid:durableId="357893809">
    <w:abstractNumId w:val="17"/>
  </w:num>
  <w:num w:numId="32" w16cid:durableId="2004039465">
    <w:abstractNumId w:val="54"/>
  </w:num>
  <w:num w:numId="33" w16cid:durableId="197204200">
    <w:abstractNumId w:val="81"/>
  </w:num>
  <w:num w:numId="34" w16cid:durableId="479545151">
    <w:abstractNumId w:val="23"/>
  </w:num>
  <w:num w:numId="35" w16cid:durableId="946233529">
    <w:abstractNumId w:val="79"/>
  </w:num>
  <w:num w:numId="36" w16cid:durableId="740130090">
    <w:abstractNumId w:val="40"/>
  </w:num>
  <w:num w:numId="37" w16cid:durableId="552079853">
    <w:abstractNumId w:val="44"/>
  </w:num>
  <w:num w:numId="38" w16cid:durableId="1951668542">
    <w:abstractNumId w:val="77"/>
  </w:num>
  <w:num w:numId="39" w16cid:durableId="519318172">
    <w:abstractNumId w:val="51"/>
  </w:num>
  <w:num w:numId="40" w16cid:durableId="1647583731">
    <w:abstractNumId w:val="52"/>
  </w:num>
  <w:num w:numId="41" w16cid:durableId="26486575">
    <w:abstractNumId w:val="48"/>
  </w:num>
  <w:num w:numId="42" w16cid:durableId="1256590125">
    <w:abstractNumId w:val="53"/>
  </w:num>
  <w:num w:numId="43" w16cid:durableId="1360282517">
    <w:abstractNumId w:val="50"/>
  </w:num>
  <w:num w:numId="44" w16cid:durableId="62606326">
    <w:abstractNumId w:val="73"/>
  </w:num>
  <w:num w:numId="45" w16cid:durableId="81996941">
    <w:abstractNumId w:val="38"/>
  </w:num>
  <w:num w:numId="46" w16cid:durableId="1347248675">
    <w:abstractNumId w:val="3"/>
  </w:num>
  <w:num w:numId="47" w16cid:durableId="1752657135">
    <w:abstractNumId w:val="72"/>
  </w:num>
  <w:num w:numId="48" w16cid:durableId="870845162">
    <w:abstractNumId w:val="2"/>
  </w:num>
  <w:num w:numId="49" w16cid:durableId="145434769">
    <w:abstractNumId w:val="29"/>
  </w:num>
  <w:num w:numId="50" w16cid:durableId="1981879355">
    <w:abstractNumId w:val="49"/>
  </w:num>
  <w:num w:numId="51" w16cid:durableId="198470079">
    <w:abstractNumId w:val="78"/>
  </w:num>
  <w:num w:numId="52" w16cid:durableId="1965575977">
    <w:abstractNumId w:val="56"/>
  </w:num>
  <w:num w:numId="53" w16cid:durableId="100613712">
    <w:abstractNumId w:val="76"/>
  </w:num>
  <w:num w:numId="54" w16cid:durableId="2076271226">
    <w:abstractNumId w:val="47"/>
  </w:num>
  <w:num w:numId="55" w16cid:durableId="1077942519">
    <w:abstractNumId w:val="33"/>
  </w:num>
  <w:num w:numId="56" w16cid:durableId="2146043822">
    <w:abstractNumId w:val="36"/>
  </w:num>
  <w:num w:numId="57" w16cid:durableId="897981152">
    <w:abstractNumId w:val="66"/>
  </w:num>
  <w:num w:numId="58" w16cid:durableId="129709313">
    <w:abstractNumId w:val="69"/>
  </w:num>
  <w:num w:numId="59" w16cid:durableId="1696691248">
    <w:abstractNumId w:val="60"/>
  </w:num>
  <w:num w:numId="60" w16cid:durableId="891767376">
    <w:abstractNumId w:val="62"/>
  </w:num>
  <w:num w:numId="61" w16cid:durableId="1140079360">
    <w:abstractNumId w:val="20"/>
  </w:num>
  <w:num w:numId="62" w16cid:durableId="677580008">
    <w:abstractNumId w:val="8"/>
  </w:num>
  <w:num w:numId="63" w16cid:durableId="265575401">
    <w:abstractNumId w:val="30"/>
  </w:num>
  <w:num w:numId="64" w16cid:durableId="1051923144">
    <w:abstractNumId w:val="46"/>
  </w:num>
  <w:num w:numId="65" w16cid:durableId="852453746">
    <w:abstractNumId w:val="74"/>
  </w:num>
  <w:num w:numId="66" w16cid:durableId="898437870">
    <w:abstractNumId w:val="0"/>
  </w:num>
  <w:num w:numId="67" w16cid:durableId="1541472814">
    <w:abstractNumId w:val="7"/>
  </w:num>
  <w:num w:numId="68" w16cid:durableId="1222791864">
    <w:abstractNumId w:val="57"/>
  </w:num>
  <w:num w:numId="69" w16cid:durableId="1571454200">
    <w:abstractNumId w:val="70"/>
  </w:num>
  <w:num w:numId="70" w16cid:durableId="1676415332">
    <w:abstractNumId w:val="63"/>
  </w:num>
  <w:num w:numId="71" w16cid:durableId="1994212993">
    <w:abstractNumId w:val="64"/>
  </w:num>
  <w:num w:numId="72" w16cid:durableId="303435115">
    <w:abstractNumId w:val="31"/>
  </w:num>
  <w:num w:numId="73" w16cid:durableId="1898280125">
    <w:abstractNumId w:val="24"/>
  </w:num>
  <w:num w:numId="74" w16cid:durableId="2054232102">
    <w:abstractNumId w:val="41"/>
  </w:num>
  <w:num w:numId="75" w16cid:durableId="1382291713">
    <w:abstractNumId w:val="46"/>
  </w:num>
  <w:num w:numId="76" w16cid:durableId="1691252070">
    <w:abstractNumId w:val="46"/>
  </w:num>
  <w:num w:numId="77" w16cid:durableId="1307734877">
    <w:abstractNumId w:val="46"/>
  </w:num>
  <w:num w:numId="78" w16cid:durableId="388116690">
    <w:abstractNumId w:val="71"/>
  </w:num>
  <w:num w:numId="79" w16cid:durableId="1268462290">
    <w:abstractNumId w:val="75"/>
  </w:num>
  <w:num w:numId="80" w16cid:durableId="126047802">
    <w:abstractNumId w:val="34"/>
  </w:num>
  <w:num w:numId="81" w16cid:durableId="137189201">
    <w:abstractNumId w:val="21"/>
  </w:num>
  <w:num w:numId="82" w16cid:durableId="1447189188">
    <w:abstractNumId w:val="18"/>
  </w:num>
  <w:num w:numId="83" w16cid:durableId="766729314">
    <w:abstractNumId w:val="12"/>
  </w:num>
  <w:num w:numId="84" w16cid:durableId="2097552882">
    <w:abstractNumId w:val="43"/>
  </w:num>
  <w:num w:numId="85" w16cid:durableId="1888688226">
    <w:abstractNumId w:val="45"/>
  </w:num>
  <w:num w:numId="86" w16cid:durableId="934677216">
    <w:abstractNumId w:val="46"/>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ková Eva">
    <w15:presenceInfo w15:providerId="AD" w15:userId="S::eva.barkova@mmr.cz::aa04575b-da93-4353-a769-6eba7c67a8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oNotHyphenateCaps/>
  <w:displayHorizontalDrawingGridEvery w:val="0"/>
  <w:displayVerticalDrawingGridEvery w:val="0"/>
  <w:doNotUseMarginsForDrawingGridOrigin/>
  <w:characterSpacingControl w:val="doNotCompress"/>
  <w:hdrShapeDefaults>
    <o:shapedefaults v:ext="edit" spidmax="220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5C2"/>
    <w:rsid w:val="00001064"/>
    <w:rsid w:val="000010A6"/>
    <w:rsid w:val="000010FA"/>
    <w:rsid w:val="00002558"/>
    <w:rsid w:val="0000331A"/>
    <w:rsid w:val="00003902"/>
    <w:rsid w:val="000040A1"/>
    <w:rsid w:val="0000542E"/>
    <w:rsid w:val="00007066"/>
    <w:rsid w:val="00007EB8"/>
    <w:rsid w:val="000131E8"/>
    <w:rsid w:val="000141CD"/>
    <w:rsid w:val="00015884"/>
    <w:rsid w:val="00015B40"/>
    <w:rsid w:val="00016BDC"/>
    <w:rsid w:val="00017435"/>
    <w:rsid w:val="000178CA"/>
    <w:rsid w:val="0002093F"/>
    <w:rsid w:val="00021476"/>
    <w:rsid w:val="00022680"/>
    <w:rsid w:val="0002349E"/>
    <w:rsid w:val="000234CC"/>
    <w:rsid w:val="00023A58"/>
    <w:rsid w:val="00024E0F"/>
    <w:rsid w:val="00025481"/>
    <w:rsid w:val="000255C6"/>
    <w:rsid w:val="00025CAB"/>
    <w:rsid w:val="000268EF"/>
    <w:rsid w:val="00027288"/>
    <w:rsid w:val="000309B3"/>
    <w:rsid w:val="00031129"/>
    <w:rsid w:val="000325C0"/>
    <w:rsid w:val="000328A2"/>
    <w:rsid w:val="0003297F"/>
    <w:rsid w:val="000356AA"/>
    <w:rsid w:val="000362D3"/>
    <w:rsid w:val="00036A37"/>
    <w:rsid w:val="00037F6D"/>
    <w:rsid w:val="000408E3"/>
    <w:rsid w:val="00043B9E"/>
    <w:rsid w:val="000440D5"/>
    <w:rsid w:val="0004488F"/>
    <w:rsid w:val="00044F6A"/>
    <w:rsid w:val="0004531E"/>
    <w:rsid w:val="00045B2A"/>
    <w:rsid w:val="0004741D"/>
    <w:rsid w:val="000476FE"/>
    <w:rsid w:val="00050542"/>
    <w:rsid w:val="00050E2D"/>
    <w:rsid w:val="0005198A"/>
    <w:rsid w:val="00052083"/>
    <w:rsid w:val="00053667"/>
    <w:rsid w:val="00054A69"/>
    <w:rsid w:val="00055752"/>
    <w:rsid w:val="00056016"/>
    <w:rsid w:val="00060431"/>
    <w:rsid w:val="00061489"/>
    <w:rsid w:val="000645F1"/>
    <w:rsid w:val="000645FA"/>
    <w:rsid w:val="000673D6"/>
    <w:rsid w:val="00067A47"/>
    <w:rsid w:val="00070E49"/>
    <w:rsid w:val="00071698"/>
    <w:rsid w:val="000719BD"/>
    <w:rsid w:val="00072619"/>
    <w:rsid w:val="00072D95"/>
    <w:rsid w:val="00075283"/>
    <w:rsid w:val="0007582C"/>
    <w:rsid w:val="000765D4"/>
    <w:rsid w:val="0007731A"/>
    <w:rsid w:val="000812FA"/>
    <w:rsid w:val="0008140D"/>
    <w:rsid w:val="00081571"/>
    <w:rsid w:val="00081606"/>
    <w:rsid w:val="00081BB4"/>
    <w:rsid w:val="00082FFB"/>
    <w:rsid w:val="0008476A"/>
    <w:rsid w:val="0008536F"/>
    <w:rsid w:val="00086100"/>
    <w:rsid w:val="00091226"/>
    <w:rsid w:val="000913CB"/>
    <w:rsid w:val="0009303B"/>
    <w:rsid w:val="000931C1"/>
    <w:rsid w:val="00093231"/>
    <w:rsid w:val="000936CD"/>
    <w:rsid w:val="000939A2"/>
    <w:rsid w:val="000946D0"/>
    <w:rsid w:val="00094917"/>
    <w:rsid w:val="00095B22"/>
    <w:rsid w:val="00095D79"/>
    <w:rsid w:val="00095E45"/>
    <w:rsid w:val="0009652F"/>
    <w:rsid w:val="00096776"/>
    <w:rsid w:val="00097920"/>
    <w:rsid w:val="000A06EB"/>
    <w:rsid w:val="000A0DD1"/>
    <w:rsid w:val="000A1C65"/>
    <w:rsid w:val="000A256B"/>
    <w:rsid w:val="000A3663"/>
    <w:rsid w:val="000A36EF"/>
    <w:rsid w:val="000A36F5"/>
    <w:rsid w:val="000A4BFB"/>
    <w:rsid w:val="000A6942"/>
    <w:rsid w:val="000A75A9"/>
    <w:rsid w:val="000A7A57"/>
    <w:rsid w:val="000B1FCE"/>
    <w:rsid w:val="000B311B"/>
    <w:rsid w:val="000B3854"/>
    <w:rsid w:val="000B3B41"/>
    <w:rsid w:val="000B4101"/>
    <w:rsid w:val="000B4499"/>
    <w:rsid w:val="000B5B94"/>
    <w:rsid w:val="000B61C0"/>
    <w:rsid w:val="000B7192"/>
    <w:rsid w:val="000B7536"/>
    <w:rsid w:val="000B78AD"/>
    <w:rsid w:val="000C07E0"/>
    <w:rsid w:val="000C1238"/>
    <w:rsid w:val="000C1877"/>
    <w:rsid w:val="000C3A18"/>
    <w:rsid w:val="000C3CC7"/>
    <w:rsid w:val="000C5090"/>
    <w:rsid w:val="000C52A0"/>
    <w:rsid w:val="000C59F0"/>
    <w:rsid w:val="000C6B37"/>
    <w:rsid w:val="000C7E4B"/>
    <w:rsid w:val="000D06FF"/>
    <w:rsid w:val="000D37B6"/>
    <w:rsid w:val="000D469E"/>
    <w:rsid w:val="000D59A3"/>
    <w:rsid w:val="000D5B9B"/>
    <w:rsid w:val="000D62AD"/>
    <w:rsid w:val="000D7CEF"/>
    <w:rsid w:val="000E1045"/>
    <w:rsid w:val="000E1445"/>
    <w:rsid w:val="000E1F7C"/>
    <w:rsid w:val="000E229D"/>
    <w:rsid w:val="000E278E"/>
    <w:rsid w:val="000E3231"/>
    <w:rsid w:val="000E3DC8"/>
    <w:rsid w:val="000E4580"/>
    <w:rsid w:val="000E4784"/>
    <w:rsid w:val="000E4BE1"/>
    <w:rsid w:val="000E5255"/>
    <w:rsid w:val="000E5B5C"/>
    <w:rsid w:val="000E5EBD"/>
    <w:rsid w:val="000E6127"/>
    <w:rsid w:val="000E73A0"/>
    <w:rsid w:val="000F0404"/>
    <w:rsid w:val="000F0D55"/>
    <w:rsid w:val="000F1B1E"/>
    <w:rsid w:val="000F1E7D"/>
    <w:rsid w:val="000F38CF"/>
    <w:rsid w:val="000F4E08"/>
    <w:rsid w:val="000F6E80"/>
    <w:rsid w:val="0010078A"/>
    <w:rsid w:val="001016D0"/>
    <w:rsid w:val="00102E42"/>
    <w:rsid w:val="00103C4B"/>
    <w:rsid w:val="001040B8"/>
    <w:rsid w:val="00104256"/>
    <w:rsid w:val="00105141"/>
    <w:rsid w:val="00105D06"/>
    <w:rsid w:val="00106658"/>
    <w:rsid w:val="00111D55"/>
    <w:rsid w:val="00113610"/>
    <w:rsid w:val="00114275"/>
    <w:rsid w:val="001145C0"/>
    <w:rsid w:val="00114E10"/>
    <w:rsid w:val="001155CA"/>
    <w:rsid w:val="00116E90"/>
    <w:rsid w:val="00117782"/>
    <w:rsid w:val="00117C95"/>
    <w:rsid w:val="00120E36"/>
    <w:rsid w:val="00121914"/>
    <w:rsid w:val="00122E9F"/>
    <w:rsid w:val="00123A03"/>
    <w:rsid w:val="001254CA"/>
    <w:rsid w:val="001270E2"/>
    <w:rsid w:val="00127481"/>
    <w:rsid w:val="00127B03"/>
    <w:rsid w:val="00131EE8"/>
    <w:rsid w:val="00132A11"/>
    <w:rsid w:val="00134488"/>
    <w:rsid w:val="001344F6"/>
    <w:rsid w:val="001349C6"/>
    <w:rsid w:val="0013530F"/>
    <w:rsid w:val="00136020"/>
    <w:rsid w:val="001366B8"/>
    <w:rsid w:val="00137F9B"/>
    <w:rsid w:val="00140790"/>
    <w:rsid w:val="00140871"/>
    <w:rsid w:val="0014198F"/>
    <w:rsid w:val="00141A1B"/>
    <w:rsid w:val="00142858"/>
    <w:rsid w:val="00142A90"/>
    <w:rsid w:val="00142F1F"/>
    <w:rsid w:val="00143296"/>
    <w:rsid w:val="00143507"/>
    <w:rsid w:val="00143FF6"/>
    <w:rsid w:val="00144821"/>
    <w:rsid w:val="00145844"/>
    <w:rsid w:val="00146C8D"/>
    <w:rsid w:val="00147136"/>
    <w:rsid w:val="00147712"/>
    <w:rsid w:val="00150250"/>
    <w:rsid w:val="0015193F"/>
    <w:rsid w:val="001536AD"/>
    <w:rsid w:val="00153751"/>
    <w:rsid w:val="001537AC"/>
    <w:rsid w:val="001544F4"/>
    <w:rsid w:val="00154F85"/>
    <w:rsid w:val="001558F4"/>
    <w:rsid w:val="00156163"/>
    <w:rsid w:val="0015623D"/>
    <w:rsid w:val="00156DD6"/>
    <w:rsid w:val="0016002A"/>
    <w:rsid w:val="001607BD"/>
    <w:rsid w:val="001613C0"/>
    <w:rsid w:val="001614EE"/>
    <w:rsid w:val="001620B8"/>
    <w:rsid w:val="001622D4"/>
    <w:rsid w:val="00162713"/>
    <w:rsid w:val="00163176"/>
    <w:rsid w:val="001638F4"/>
    <w:rsid w:val="00164CFE"/>
    <w:rsid w:val="00170551"/>
    <w:rsid w:val="0017083E"/>
    <w:rsid w:val="00170B13"/>
    <w:rsid w:val="00171163"/>
    <w:rsid w:val="00171D0E"/>
    <w:rsid w:val="00171DAB"/>
    <w:rsid w:val="0017402F"/>
    <w:rsid w:val="001740C1"/>
    <w:rsid w:val="00174E1C"/>
    <w:rsid w:val="0017659B"/>
    <w:rsid w:val="00177560"/>
    <w:rsid w:val="0018176E"/>
    <w:rsid w:val="00181C51"/>
    <w:rsid w:val="00182221"/>
    <w:rsid w:val="001831DB"/>
    <w:rsid w:val="0018406E"/>
    <w:rsid w:val="00184A5D"/>
    <w:rsid w:val="00184CCE"/>
    <w:rsid w:val="00185D45"/>
    <w:rsid w:val="00185EE9"/>
    <w:rsid w:val="001862CA"/>
    <w:rsid w:val="00186882"/>
    <w:rsid w:val="001872B8"/>
    <w:rsid w:val="001876E9"/>
    <w:rsid w:val="00187FA2"/>
    <w:rsid w:val="001900C0"/>
    <w:rsid w:val="00192CF3"/>
    <w:rsid w:val="00192DB0"/>
    <w:rsid w:val="00195FE1"/>
    <w:rsid w:val="0019650A"/>
    <w:rsid w:val="00197067"/>
    <w:rsid w:val="001A0605"/>
    <w:rsid w:val="001A1061"/>
    <w:rsid w:val="001A20A9"/>
    <w:rsid w:val="001A29A3"/>
    <w:rsid w:val="001A2C4B"/>
    <w:rsid w:val="001A3861"/>
    <w:rsid w:val="001A431D"/>
    <w:rsid w:val="001A436D"/>
    <w:rsid w:val="001A48A7"/>
    <w:rsid w:val="001A5A47"/>
    <w:rsid w:val="001A6798"/>
    <w:rsid w:val="001B0055"/>
    <w:rsid w:val="001B0AC3"/>
    <w:rsid w:val="001B0DD7"/>
    <w:rsid w:val="001B2178"/>
    <w:rsid w:val="001B3392"/>
    <w:rsid w:val="001B3934"/>
    <w:rsid w:val="001B3CFA"/>
    <w:rsid w:val="001B3E82"/>
    <w:rsid w:val="001B3F71"/>
    <w:rsid w:val="001B6D58"/>
    <w:rsid w:val="001B7FD3"/>
    <w:rsid w:val="001C0C2B"/>
    <w:rsid w:val="001C1997"/>
    <w:rsid w:val="001C211C"/>
    <w:rsid w:val="001C2F78"/>
    <w:rsid w:val="001C341F"/>
    <w:rsid w:val="001C390A"/>
    <w:rsid w:val="001C4211"/>
    <w:rsid w:val="001C4F4C"/>
    <w:rsid w:val="001C51E3"/>
    <w:rsid w:val="001C79A7"/>
    <w:rsid w:val="001C7F76"/>
    <w:rsid w:val="001D034F"/>
    <w:rsid w:val="001D0D95"/>
    <w:rsid w:val="001D0EEC"/>
    <w:rsid w:val="001D14C9"/>
    <w:rsid w:val="001D2855"/>
    <w:rsid w:val="001D2E75"/>
    <w:rsid w:val="001D300B"/>
    <w:rsid w:val="001D3747"/>
    <w:rsid w:val="001D4FE2"/>
    <w:rsid w:val="001D5728"/>
    <w:rsid w:val="001D5732"/>
    <w:rsid w:val="001D5986"/>
    <w:rsid w:val="001E0A1A"/>
    <w:rsid w:val="001E10AB"/>
    <w:rsid w:val="001E25E1"/>
    <w:rsid w:val="001E3CC5"/>
    <w:rsid w:val="001E539B"/>
    <w:rsid w:val="001E5E9A"/>
    <w:rsid w:val="001E63C7"/>
    <w:rsid w:val="001E66AF"/>
    <w:rsid w:val="001E6CA2"/>
    <w:rsid w:val="001E7D4A"/>
    <w:rsid w:val="001F0925"/>
    <w:rsid w:val="001F102C"/>
    <w:rsid w:val="001F1BDC"/>
    <w:rsid w:val="001F2C58"/>
    <w:rsid w:val="001F2E8F"/>
    <w:rsid w:val="001F351D"/>
    <w:rsid w:val="001F4275"/>
    <w:rsid w:val="001F5A8B"/>
    <w:rsid w:val="001F5DB0"/>
    <w:rsid w:val="00200752"/>
    <w:rsid w:val="00200BF2"/>
    <w:rsid w:val="00201066"/>
    <w:rsid w:val="002010CA"/>
    <w:rsid w:val="0020164E"/>
    <w:rsid w:val="00202FB8"/>
    <w:rsid w:val="00203560"/>
    <w:rsid w:val="00205602"/>
    <w:rsid w:val="00206E13"/>
    <w:rsid w:val="002072AC"/>
    <w:rsid w:val="002072E9"/>
    <w:rsid w:val="002102C1"/>
    <w:rsid w:val="0021182C"/>
    <w:rsid w:val="0021198E"/>
    <w:rsid w:val="00212620"/>
    <w:rsid w:val="00214F04"/>
    <w:rsid w:val="002159EF"/>
    <w:rsid w:val="00220074"/>
    <w:rsid w:val="002227EA"/>
    <w:rsid w:val="002229B8"/>
    <w:rsid w:val="00222F56"/>
    <w:rsid w:val="002242B4"/>
    <w:rsid w:val="002243DC"/>
    <w:rsid w:val="00224709"/>
    <w:rsid w:val="0022613C"/>
    <w:rsid w:val="00226266"/>
    <w:rsid w:val="00226CC5"/>
    <w:rsid w:val="00230D20"/>
    <w:rsid w:val="00232135"/>
    <w:rsid w:val="002332B1"/>
    <w:rsid w:val="00233A57"/>
    <w:rsid w:val="00233AF3"/>
    <w:rsid w:val="00234659"/>
    <w:rsid w:val="00234DA9"/>
    <w:rsid w:val="002356B1"/>
    <w:rsid w:val="00242601"/>
    <w:rsid w:val="002430EA"/>
    <w:rsid w:val="00243537"/>
    <w:rsid w:val="002439EF"/>
    <w:rsid w:val="00243C06"/>
    <w:rsid w:val="0024430C"/>
    <w:rsid w:val="002443D7"/>
    <w:rsid w:val="00244877"/>
    <w:rsid w:val="00244E64"/>
    <w:rsid w:val="00245445"/>
    <w:rsid w:val="00245E46"/>
    <w:rsid w:val="002460EC"/>
    <w:rsid w:val="00246EE6"/>
    <w:rsid w:val="0024755C"/>
    <w:rsid w:val="00247689"/>
    <w:rsid w:val="002501D2"/>
    <w:rsid w:val="00250276"/>
    <w:rsid w:val="002504A5"/>
    <w:rsid w:val="002511CE"/>
    <w:rsid w:val="00252F67"/>
    <w:rsid w:val="0025321F"/>
    <w:rsid w:val="002539B5"/>
    <w:rsid w:val="00254295"/>
    <w:rsid w:val="002549A6"/>
    <w:rsid w:val="00254CB9"/>
    <w:rsid w:val="00254FF0"/>
    <w:rsid w:val="00255CA1"/>
    <w:rsid w:val="00256918"/>
    <w:rsid w:val="002602B4"/>
    <w:rsid w:val="00260AB9"/>
    <w:rsid w:val="00261D74"/>
    <w:rsid w:val="00261E56"/>
    <w:rsid w:val="00261F87"/>
    <w:rsid w:val="0026353F"/>
    <w:rsid w:val="00263807"/>
    <w:rsid w:val="002640BA"/>
    <w:rsid w:val="00264116"/>
    <w:rsid w:val="00264304"/>
    <w:rsid w:val="0026652B"/>
    <w:rsid w:val="002675DA"/>
    <w:rsid w:val="00267CAF"/>
    <w:rsid w:val="002700D5"/>
    <w:rsid w:val="0027067A"/>
    <w:rsid w:val="00271186"/>
    <w:rsid w:val="00271EB2"/>
    <w:rsid w:val="00273F18"/>
    <w:rsid w:val="00275B69"/>
    <w:rsid w:val="00276E5C"/>
    <w:rsid w:val="0027785F"/>
    <w:rsid w:val="00280A5C"/>
    <w:rsid w:val="00285B08"/>
    <w:rsid w:val="00287F83"/>
    <w:rsid w:val="0029065B"/>
    <w:rsid w:val="00290C3B"/>
    <w:rsid w:val="002912EE"/>
    <w:rsid w:val="0029334D"/>
    <w:rsid w:val="00294187"/>
    <w:rsid w:val="00295937"/>
    <w:rsid w:val="00296096"/>
    <w:rsid w:val="00296825"/>
    <w:rsid w:val="00296E2A"/>
    <w:rsid w:val="00296F35"/>
    <w:rsid w:val="00297BF5"/>
    <w:rsid w:val="002A199B"/>
    <w:rsid w:val="002A2805"/>
    <w:rsid w:val="002A4827"/>
    <w:rsid w:val="002A5279"/>
    <w:rsid w:val="002A56A2"/>
    <w:rsid w:val="002A5ED2"/>
    <w:rsid w:val="002A69F4"/>
    <w:rsid w:val="002A6E1E"/>
    <w:rsid w:val="002A778D"/>
    <w:rsid w:val="002B2329"/>
    <w:rsid w:val="002B2B13"/>
    <w:rsid w:val="002B2FFC"/>
    <w:rsid w:val="002B30B3"/>
    <w:rsid w:val="002B3311"/>
    <w:rsid w:val="002B478E"/>
    <w:rsid w:val="002B5034"/>
    <w:rsid w:val="002B50E9"/>
    <w:rsid w:val="002B6C17"/>
    <w:rsid w:val="002C01DC"/>
    <w:rsid w:val="002C0FC0"/>
    <w:rsid w:val="002C27AA"/>
    <w:rsid w:val="002C2EA6"/>
    <w:rsid w:val="002C3481"/>
    <w:rsid w:val="002C35DA"/>
    <w:rsid w:val="002C38B1"/>
    <w:rsid w:val="002C4B7B"/>
    <w:rsid w:val="002C7B89"/>
    <w:rsid w:val="002D01DF"/>
    <w:rsid w:val="002D0C17"/>
    <w:rsid w:val="002D14A3"/>
    <w:rsid w:val="002D23FC"/>
    <w:rsid w:val="002D6206"/>
    <w:rsid w:val="002D6762"/>
    <w:rsid w:val="002E20EE"/>
    <w:rsid w:val="002E2D6C"/>
    <w:rsid w:val="002E482A"/>
    <w:rsid w:val="002E54EC"/>
    <w:rsid w:val="002E7652"/>
    <w:rsid w:val="002E7AAC"/>
    <w:rsid w:val="002E7B01"/>
    <w:rsid w:val="002F0B4C"/>
    <w:rsid w:val="002F206D"/>
    <w:rsid w:val="002F26FD"/>
    <w:rsid w:val="002F37F9"/>
    <w:rsid w:val="002F4142"/>
    <w:rsid w:val="002F420F"/>
    <w:rsid w:val="002F53F7"/>
    <w:rsid w:val="002F5892"/>
    <w:rsid w:val="002F7163"/>
    <w:rsid w:val="002F73AE"/>
    <w:rsid w:val="0030137E"/>
    <w:rsid w:val="003023E7"/>
    <w:rsid w:val="00302583"/>
    <w:rsid w:val="003028F8"/>
    <w:rsid w:val="00303F75"/>
    <w:rsid w:val="00304A52"/>
    <w:rsid w:val="003058B9"/>
    <w:rsid w:val="00305FA8"/>
    <w:rsid w:val="0030685C"/>
    <w:rsid w:val="0030703F"/>
    <w:rsid w:val="00307502"/>
    <w:rsid w:val="00307A0D"/>
    <w:rsid w:val="00307C34"/>
    <w:rsid w:val="0031003F"/>
    <w:rsid w:val="0031092D"/>
    <w:rsid w:val="003120FC"/>
    <w:rsid w:val="0031301E"/>
    <w:rsid w:val="00314167"/>
    <w:rsid w:val="003157C6"/>
    <w:rsid w:val="003161E9"/>
    <w:rsid w:val="00316302"/>
    <w:rsid w:val="003163F3"/>
    <w:rsid w:val="0031687B"/>
    <w:rsid w:val="00316A48"/>
    <w:rsid w:val="003206FA"/>
    <w:rsid w:val="00321F09"/>
    <w:rsid w:val="00323198"/>
    <w:rsid w:val="00325291"/>
    <w:rsid w:val="003254EF"/>
    <w:rsid w:val="00326568"/>
    <w:rsid w:val="00326AF2"/>
    <w:rsid w:val="00326F9F"/>
    <w:rsid w:val="00332B1B"/>
    <w:rsid w:val="00332B22"/>
    <w:rsid w:val="00334867"/>
    <w:rsid w:val="00334BCC"/>
    <w:rsid w:val="003353B2"/>
    <w:rsid w:val="00335B7A"/>
    <w:rsid w:val="00335C3D"/>
    <w:rsid w:val="003365F9"/>
    <w:rsid w:val="0033699A"/>
    <w:rsid w:val="003378BD"/>
    <w:rsid w:val="00337939"/>
    <w:rsid w:val="00340A29"/>
    <w:rsid w:val="003411A0"/>
    <w:rsid w:val="00341858"/>
    <w:rsid w:val="003433E6"/>
    <w:rsid w:val="0034381F"/>
    <w:rsid w:val="00343B07"/>
    <w:rsid w:val="00343D03"/>
    <w:rsid w:val="00344156"/>
    <w:rsid w:val="00344C0E"/>
    <w:rsid w:val="00346831"/>
    <w:rsid w:val="00350B71"/>
    <w:rsid w:val="00350FC3"/>
    <w:rsid w:val="00351B47"/>
    <w:rsid w:val="00351EB4"/>
    <w:rsid w:val="00352D3C"/>
    <w:rsid w:val="00354526"/>
    <w:rsid w:val="00357296"/>
    <w:rsid w:val="003609F5"/>
    <w:rsid w:val="00361A6B"/>
    <w:rsid w:val="003630C1"/>
    <w:rsid w:val="00365242"/>
    <w:rsid w:val="0036562F"/>
    <w:rsid w:val="00365A65"/>
    <w:rsid w:val="0036658F"/>
    <w:rsid w:val="00367221"/>
    <w:rsid w:val="00370F64"/>
    <w:rsid w:val="00371C27"/>
    <w:rsid w:val="00374F3F"/>
    <w:rsid w:val="003764A8"/>
    <w:rsid w:val="00376B4F"/>
    <w:rsid w:val="00376D18"/>
    <w:rsid w:val="00376EE9"/>
    <w:rsid w:val="00380C96"/>
    <w:rsid w:val="00380FC2"/>
    <w:rsid w:val="00383B6D"/>
    <w:rsid w:val="00383CCE"/>
    <w:rsid w:val="003847EC"/>
    <w:rsid w:val="003850A6"/>
    <w:rsid w:val="0038551B"/>
    <w:rsid w:val="0038633C"/>
    <w:rsid w:val="00390C33"/>
    <w:rsid w:val="00390D97"/>
    <w:rsid w:val="00390E8A"/>
    <w:rsid w:val="00392361"/>
    <w:rsid w:val="00392F81"/>
    <w:rsid w:val="003936FA"/>
    <w:rsid w:val="00393DDB"/>
    <w:rsid w:val="00393E3B"/>
    <w:rsid w:val="00396AC8"/>
    <w:rsid w:val="00397332"/>
    <w:rsid w:val="003A0DA9"/>
    <w:rsid w:val="003A2135"/>
    <w:rsid w:val="003A42BF"/>
    <w:rsid w:val="003A5304"/>
    <w:rsid w:val="003A5E59"/>
    <w:rsid w:val="003A6C09"/>
    <w:rsid w:val="003A7754"/>
    <w:rsid w:val="003A7DFE"/>
    <w:rsid w:val="003B065D"/>
    <w:rsid w:val="003B2CDA"/>
    <w:rsid w:val="003B4351"/>
    <w:rsid w:val="003B4414"/>
    <w:rsid w:val="003B4514"/>
    <w:rsid w:val="003B5BA9"/>
    <w:rsid w:val="003B778A"/>
    <w:rsid w:val="003C0E1F"/>
    <w:rsid w:val="003C35AC"/>
    <w:rsid w:val="003C5075"/>
    <w:rsid w:val="003C6611"/>
    <w:rsid w:val="003C7DB8"/>
    <w:rsid w:val="003D0478"/>
    <w:rsid w:val="003D31A7"/>
    <w:rsid w:val="003D569C"/>
    <w:rsid w:val="003D56E5"/>
    <w:rsid w:val="003D590C"/>
    <w:rsid w:val="003D6B50"/>
    <w:rsid w:val="003D6D6B"/>
    <w:rsid w:val="003D6FBD"/>
    <w:rsid w:val="003D7164"/>
    <w:rsid w:val="003D71A7"/>
    <w:rsid w:val="003E0AE9"/>
    <w:rsid w:val="003E0DA1"/>
    <w:rsid w:val="003E13C6"/>
    <w:rsid w:val="003E1AD3"/>
    <w:rsid w:val="003E1B5D"/>
    <w:rsid w:val="003E36C7"/>
    <w:rsid w:val="003E39A0"/>
    <w:rsid w:val="003E5947"/>
    <w:rsid w:val="003E5985"/>
    <w:rsid w:val="003E740E"/>
    <w:rsid w:val="003E7665"/>
    <w:rsid w:val="003F0656"/>
    <w:rsid w:val="003F08AA"/>
    <w:rsid w:val="003F1549"/>
    <w:rsid w:val="003F1DF3"/>
    <w:rsid w:val="003F2234"/>
    <w:rsid w:val="003F377D"/>
    <w:rsid w:val="003F4FAA"/>
    <w:rsid w:val="003F57E4"/>
    <w:rsid w:val="003F6523"/>
    <w:rsid w:val="003F729B"/>
    <w:rsid w:val="00400967"/>
    <w:rsid w:val="004009B8"/>
    <w:rsid w:val="00402DD5"/>
    <w:rsid w:val="00404560"/>
    <w:rsid w:val="00405AF6"/>
    <w:rsid w:val="00406FF9"/>
    <w:rsid w:val="00407371"/>
    <w:rsid w:val="00410DE2"/>
    <w:rsid w:val="00411511"/>
    <w:rsid w:val="00412C2C"/>
    <w:rsid w:val="00414686"/>
    <w:rsid w:val="00414B35"/>
    <w:rsid w:val="004150E1"/>
    <w:rsid w:val="00415EE8"/>
    <w:rsid w:val="0041689D"/>
    <w:rsid w:val="00417C49"/>
    <w:rsid w:val="00417FCB"/>
    <w:rsid w:val="0042035B"/>
    <w:rsid w:val="00421EB1"/>
    <w:rsid w:val="00422953"/>
    <w:rsid w:val="00422C74"/>
    <w:rsid w:val="00422CE8"/>
    <w:rsid w:val="004243C1"/>
    <w:rsid w:val="00424F78"/>
    <w:rsid w:val="00425AE5"/>
    <w:rsid w:val="0043087C"/>
    <w:rsid w:val="00430EE3"/>
    <w:rsid w:val="0043179B"/>
    <w:rsid w:val="004320BB"/>
    <w:rsid w:val="00432FF7"/>
    <w:rsid w:val="004352F6"/>
    <w:rsid w:val="004361F4"/>
    <w:rsid w:val="004367C0"/>
    <w:rsid w:val="004408D4"/>
    <w:rsid w:val="004421D5"/>
    <w:rsid w:val="0044281E"/>
    <w:rsid w:val="004442FE"/>
    <w:rsid w:val="00447148"/>
    <w:rsid w:val="00450806"/>
    <w:rsid w:val="00450959"/>
    <w:rsid w:val="004510BB"/>
    <w:rsid w:val="0045158B"/>
    <w:rsid w:val="00452E99"/>
    <w:rsid w:val="00452F09"/>
    <w:rsid w:val="00453761"/>
    <w:rsid w:val="0045399B"/>
    <w:rsid w:val="004543F0"/>
    <w:rsid w:val="004545A7"/>
    <w:rsid w:val="00454656"/>
    <w:rsid w:val="00454E4C"/>
    <w:rsid w:val="00455D59"/>
    <w:rsid w:val="00455F46"/>
    <w:rsid w:val="004572CA"/>
    <w:rsid w:val="00457941"/>
    <w:rsid w:val="00460871"/>
    <w:rsid w:val="00460DDE"/>
    <w:rsid w:val="00461599"/>
    <w:rsid w:val="0046186E"/>
    <w:rsid w:val="004625B0"/>
    <w:rsid w:val="00462CAD"/>
    <w:rsid w:val="00463977"/>
    <w:rsid w:val="00463D09"/>
    <w:rsid w:val="00464FE5"/>
    <w:rsid w:val="004656A1"/>
    <w:rsid w:val="00465FDB"/>
    <w:rsid w:val="00466C45"/>
    <w:rsid w:val="00466EFB"/>
    <w:rsid w:val="00470846"/>
    <w:rsid w:val="00472CE3"/>
    <w:rsid w:val="00473EE0"/>
    <w:rsid w:val="00474AA2"/>
    <w:rsid w:val="00474F72"/>
    <w:rsid w:val="00476081"/>
    <w:rsid w:val="00477314"/>
    <w:rsid w:val="00481324"/>
    <w:rsid w:val="00481E8A"/>
    <w:rsid w:val="0048254D"/>
    <w:rsid w:val="00483541"/>
    <w:rsid w:val="004841C5"/>
    <w:rsid w:val="0048438D"/>
    <w:rsid w:val="0048438F"/>
    <w:rsid w:val="004848E1"/>
    <w:rsid w:val="004860E2"/>
    <w:rsid w:val="00487154"/>
    <w:rsid w:val="00487DD8"/>
    <w:rsid w:val="00490350"/>
    <w:rsid w:val="00490353"/>
    <w:rsid w:val="00491082"/>
    <w:rsid w:val="00492029"/>
    <w:rsid w:val="00492485"/>
    <w:rsid w:val="0049360C"/>
    <w:rsid w:val="0049399F"/>
    <w:rsid w:val="00493A18"/>
    <w:rsid w:val="00493F86"/>
    <w:rsid w:val="00494773"/>
    <w:rsid w:val="00495707"/>
    <w:rsid w:val="00495A9C"/>
    <w:rsid w:val="004961DF"/>
    <w:rsid w:val="00496FB9"/>
    <w:rsid w:val="004978F8"/>
    <w:rsid w:val="004A2DB5"/>
    <w:rsid w:val="004A315B"/>
    <w:rsid w:val="004A3645"/>
    <w:rsid w:val="004A3876"/>
    <w:rsid w:val="004A3E17"/>
    <w:rsid w:val="004A4417"/>
    <w:rsid w:val="004A654C"/>
    <w:rsid w:val="004A68F6"/>
    <w:rsid w:val="004A7537"/>
    <w:rsid w:val="004B16FB"/>
    <w:rsid w:val="004B23C6"/>
    <w:rsid w:val="004B2D6C"/>
    <w:rsid w:val="004B367F"/>
    <w:rsid w:val="004B4963"/>
    <w:rsid w:val="004B4A75"/>
    <w:rsid w:val="004B792F"/>
    <w:rsid w:val="004B7CDC"/>
    <w:rsid w:val="004C1BA7"/>
    <w:rsid w:val="004C3D07"/>
    <w:rsid w:val="004C3EC8"/>
    <w:rsid w:val="004C4973"/>
    <w:rsid w:val="004C5327"/>
    <w:rsid w:val="004C56A2"/>
    <w:rsid w:val="004C6697"/>
    <w:rsid w:val="004C710F"/>
    <w:rsid w:val="004D0AFF"/>
    <w:rsid w:val="004D1E6F"/>
    <w:rsid w:val="004D1FAA"/>
    <w:rsid w:val="004D2403"/>
    <w:rsid w:val="004D2559"/>
    <w:rsid w:val="004D2D0C"/>
    <w:rsid w:val="004D4D3B"/>
    <w:rsid w:val="004E07E3"/>
    <w:rsid w:val="004E0CF3"/>
    <w:rsid w:val="004E1E3D"/>
    <w:rsid w:val="004E204E"/>
    <w:rsid w:val="004E2772"/>
    <w:rsid w:val="004E2A69"/>
    <w:rsid w:val="004E2DDF"/>
    <w:rsid w:val="004E6304"/>
    <w:rsid w:val="004E71B8"/>
    <w:rsid w:val="004E77BA"/>
    <w:rsid w:val="004E7DFF"/>
    <w:rsid w:val="004F0EAD"/>
    <w:rsid w:val="004F410F"/>
    <w:rsid w:val="004F458E"/>
    <w:rsid w:val="004F4C7C"/>
    <w:rsid w:val="004F5290"/>
    <w:rsid w:val="004F5326"/>
    <w:rsid w:val="004F5A2D"/>
    <w:rsid w:val="004F7A58"/>
    <w:rsid w:val="005008A7"/>
    <w:rsid w:val="00501DE1"/>
    <w:rsid w:val="00502159"/>
    <w:rsid w:val="005023F2"/>
    <w:rsid w:val="00503056"/>
    <w:rsid w:val="00507E31"/>
    <w:rsid w:val="0051021A"/>
    <w:rsid w:val="0051025F"/>
    <w:rsid w:val="00512215"/>
    <w:rsid w:val="0051321B"/>
    <w:rsid w:val="005159EF"/>
    <w:rsid w:val="00516792"/>
    <w:rsid w:val="00520487"/>
    <w:rsid w:val="00521B35"/>
    <w:rsid w:val="005229A5"/>
    <w:rsid w:val="00523C7D"/>
    <w:rsid w:val="00525AD2"/>
    <w:rsid w:val="00525E4D"/>
    <w:rsid w:val="005263F3"/>
    <w:rsid w:val="005271C2"/>
    <w:rsid w:val="005275F7"/>
    <w:rsid w:val="005309BE"/>
    <w:rsid w:val="005317B4"/>
    <w:rsid w:val="005322EF"/>
    <w:rsid w:val="00533877"/>
    <w:rsid w:val="00534261"/>
    <w:rsid w:val="00534420"/>
    <w:rsid w:val="005351B7"/>
    <w:rsid w:val="005355B3"/>
    <w:rsid w:val="005372B1"/>
    <w:rsid w:val="0053762A"/>
    <w:rsid w:val="00541F41"/>
    <w:rsid w:val="00542DD6"/>
    <w:rsid w:val="00543D2F"/>
    <w:rsid w:val="00544C3B"/>
    <w:rsid w:val="0054503E"/>
    <w:rsid w:val="0054671A"/>
    <w:rsid w:val="0054686C"/>
    <w:rsid w:val="005476A3"/>
    <w:rsid w:val="00554A97"/>
    <w:rsid w:val="00555751"/>
    <w:rsid w:val="00557E88"/>
    <w:rsid w:val="00557EAE"/>
    <w:rsid w:val="0056000F"/>
    <w:rsid w:val="00560274"/>
    <w:rsid w:val="00560443"/>
    <w:rsid w:val="00562524"/>
    <w:rsid w:val="00564DC4"/>
    <w:rsid w:val="005654DB"/>
    <w:rsid w:val="00565A8C"/>
    <w:rsid w:val="00567301"/>
    <w:rsid w:val="00567FFB"/>
    <w:rsid w:val="00573C22"/>
    <w:rsid w:val="00574A51"/>
    <w:rsid w:val="00574A73"/>
    <w:rsid w:val="00574C38"/>
    <w:rsid w:val="0057514B"/>
    <w:rsid w:val="00575C7F"/>
    <w:rsid w:val="00576468"/>
    <w:rsid w:val="005777C5"/>
    <w:rsid w:val="0057796F"/>
    <w:rsid w:val="00580947"/>
    <w:rsid w:val="005825AA"/>
    <w:rsid w:val="005833CD"/>
    <w:rsid w:val="00583D93"/>
    <w:rsid w:val="00584C49"/>
    <w:rsid w:val="00584DB1"/>
    <w:rsid w:val="00586030"/>
    <w:rsid w:val="00586B6C"/>
    <w:rsid w:val="00586FE6"/>
    <w:rsid w:val="0058702C"/>
    <w:rsid w:val="005903A8"/>
    <w:rsid w:val="005907B7"/>
    <w:rsid w:val="0059133D"/>
    <w:rsid w:val="0059207A"/>
    <w:rsid w:val="00592798"/>
    <w:rsid w:val="005939FF"/>
    <w:rsid w:val="00593D42"/>
    <w:rsid w:val="00594C0C"/>
    <w:rsid w:val="00595314"/>
    <w:rsid w:val="005A1C81"/>
    <w:rsid w:val="005A215C"/>
    <w:rsid w:val="005A6855"/>
    <w:rsid w:val="005A7232"/>
    <w:rsid w:val="005B0CDA"/>
    <w:rsid w:val="005B331E"/>
    <w:rsid w:val="005B39F2"/>
    <w:rsid w:val="005B48D2"/>
    <w:rsid w:val="005B4A4D"/>
    <w:rsid w:val="005B6411"/>
    <w:rsid w:val="005B686D"/>
    <w:rsid w:val="005B6B49"/>
    <w:rsid w:val="005B6D82"/>
    <w:rsid w:val="005B7C24"/>
    <w:rsid w:val="005C0C2B"/>
    <w:rsid w:val="005C1AFE"/>
    <w:rsid w:val="005C201E"/>
    <w:rsid w:val="005C3742"/>
    <w:rsid w:val="005C3B71"/>
    <w:rsid w:val="005C52CC"/>
    <w:rsid w:val="005C5D3F"/>
    <w:rsid w:val="005D007D"/>
    <w:rsid w:val="005D00EF"/>
    <w:rsid w:val="005D1F3F"/>
    <w:rsid w:val="005D2D83"/>
    <w:rsid w:val="005D4501"/>
    <w:rsid w:val="005D5722"/>
    <w:rsid w:val="005D5CE9"/>
    <w:rsid w:val="005D5DFB"/>
    <w:rsid w:val="005D66E0"/>
    <w:rsid w:val="005D70CA"/>
    <w:rsid w:val="005D7DFF"/>
    <w:rsid w:val="005E02B8"/>
    <w:rsid w:val="005E0896"/>
    <w:rsid w:val="005E1032"/>
    <w:rsid w:val="005E1324"/>
    <w:rsid w:val="005E2F15"/>
    <w:rsid w:val="005E2FA1"/>
    <w:rsid w:val="005E32D6"/>
    <w:rsid w:val="005E368F"/>
    <w:rsid w:val="005E3F21"/>
    <w:rsid w:val="005E423A"/>
    <w:rsid w:val="005E5659"/>
    <w:rsid w:val="005E76E1"/>
    <w:rsid w:val="005F04CC"/>
    <w:rsid w:val="005F1DA0"/>
    <w:rsid w:val="005F2732"/>
    <w:rsid w:val="005F3ACE"/>
    <w:rsid w:val="005F3CA4"/>
    <w:rsid w:val="005F3FBF"/>
    <w:rsid w:val="005F432E"/>
    <w:rsid w:val="005F4436"/>
    <w:rsid w:val="005F4A25"/>
    <w:rsid w:val="005F6879"/>
    <w:rsid w:val="006002D6"/>
    <w:rsid w:val="006007AD"/>
    <w:rsid w:val="006018A5"/>
    <w:rsid w:val="00601C7F"/>
    <w:rsid w:val="00601D40"/>
    <w:rsid w:val="0060282D"/>
    <w:rsid w:val="00603245"/>
    <w:rsid w:val="00603418"/>
    <w:rsid w:val="00603C1D"/>
    <w:rsid w:val="0060587B"/>
    <w:rsid w:val="0060689D"/>
    <w:rsid w:val="00606A6A"/>
    <w:rsid w:val="00607CC6"/>
    <w:rsid w:val="00610705"/>
    <w:rsid w:val="00611862"/>
    <w:rsid w:val="00612250"/>
    <w:rsid w:val="0061236A"/>
    <w:rsid w:val="006126DE"/>
    <w:rsid w:val="0061291F"/>
    <w:rsid w:val="006134C3"/>
    <w:rsid w:val="00614289"/>
    <w:rsid w:val="00615DB9"/>
    <w:rsid w:val="00620601"/>
    <w:rsid w:val="006214C5"/>
    <w:rsid w:val="0062182E"/>
    <w:rsid w:val="006222FC"/>
    <w:rsid w:val="00623575"/>
    <w:rsid w:val="00623F91"/>
    <w:rsid w:val="00624931"/>
    <w:rsid w:val="0062643E"/>
    <w:rsid w:val="006267A4"/>
    <w:rsid w:val="00626E34"/>
    <w:rsid w:val="00627079"/>
    <w:rsid w:val="006316C9"/>
    <w:rsid w:val="00631FA5"/>
    <w:rsid w:val="006320C5"/>
    <w:rsid w:val="00632D78"/>
    <w:rsid w:val="00632FCE"/>
    <w:rsid w:val="00633892"/>
    <w:rsid w:val="00634EDF"/>
    <w:rsid w:val="00635B11"/>
    <w:rsid w:val="00635DD6"/>
    <w:rsid w:val="00640132"/>
    <w:rsid w:val="006404AD"/>
    <w:rsid w:val="00640536"/>
    <w:rsid w:val="0064253E"/>
    <w:rsid w:val="0064318C"/>
    <w:rsid w:val="00643B45"/>
    <w:rsid w:val="00647049"/>
    <w:rsid w:val="00647921"/>
    <w:rsid w:val="00647C18"/>
    <w:rsid w:val="0065001A"/>
    <w:rsid w:val="00652806"/>
    <w:rsid w:val="00652B31"/>
    <w:rsid w:val="0065455B"/>
    <w:rsid w:val="00654DBB"/>
    <w:rsid w:val="00655A3D"/>
    <w:rsid w:val="006571C8"/>
    <w:rsid w:val="006574B8"/>
    <w:rsid w:val="006607D8"/>
    <w:rsid w:val="00661716"/>
    <w:rsid w:val="00661FF0"/>
    <w:rsid w:val="00662016"/>
    <w:rsid w:val="006627DF"/>
    <w:rsid w:val="006629F3"/>
    <w:rsid w:val="0066324E"/>
    <w:rsid w:val="00663909"/>
    <w:rsid w:val="006640CA"/>
    <w:rsid w:val="00664699"/>
    <w:rsid w:val="00664A02"/>
    <w:rsid w:val="00664E5B"/>
    <w:rsid w:val="00666270"/>
    <w:rsid w:val="00666DA8"/>
    <w:rsid w:val="006671FD"/>
    <w:rsid w:val="0066798F"/>
    <w:rsid w:val="00667F68"/>
    <w:rsid w:val="00670C33"/>
    <w:rsid w:val="00670E6C"/>
    <w:rsid w:val="00670FB0"/>
    <w:rsid w:val="00672B1B"/>
    <w:rsid w:val="006731DA"/>
    <w:rsid w:val="006739FA"/>
    <w:rsid w:val="00674796"/>
    <w:rsid w:val="006748D5"/>
    <w:rsid w:val="00674EC0"/>
    <w:rsid w:val="006754B3"/>
    <w:rsid w:val="0067759A"/>
    <w:rsid w:val="0068031C"/>
    <w:rsid w:val="006815CA"/>
    <w:rsid w:val="00681A4E"/>
    <w:rsid w:val="00681C89"/>
    <w:rsid w:val="00681D92"/>
    <w:rsid w:val="00681E40"/>
    <w:rsid w:val="006822A1"/>
    <w:rsid w:val="00682E80"/>
    <w:rsid w:val="00684829"/>
    <w:rsid w:val="00684C3C"/>
    <w:rsid w:val="006867C8"/>
    <w:rsid w:val="00686C27"/>
    <w:rsid w:val="00691AED"/>
    <w:rsid w:val="006920C7"/>
    <w:rsid w:val="00692B50"/>
    <w:rsid w:val="00694872"/>
    <w:rsid w:val="0069529C"/>
    <w:rsid w:val="006963A1"/>
    <w:rsid w:val="006A0A62"/>
    <w:rsid w:val="006A18CC"/>
    <w:rsid w:val="006A2E78"/>
    <w:rsid w:val="006A3321"/>
    <w:rsid w:val="006A4B27"/>
    <w:rsid w:val="006A4F0A"/>
    <w:rsid w:val="006A5DAD"/>
    <w:rsid w:val="006A65B4"/>
    <w:rsid w:val="006A67F3"/>
    <w:rsid w:val="006A7CF1"/>
    <w:rsid w:val="006B0DC6"/>
    <w:rsid w:val="006B102A"/>
    <w:rsid w:val="006B129C"/>
    <w:rsid w:val="006B1F68"/>
    <w:rsid w:val="006B3E72"/>
    <w:rsid w:val="006B4173"/>
    <w:rsid w:val="006B450C"/>
    <w:rsid w:val="006B480D"/>
    <w:rsid w:val="006B5390"/>
    <w:rsid w:val="006B637F"/>
    <w:rsid w:val="006B6DB9"/>
    <w:rsid w:val="006B7112"/>
    <w:rsid w:val="006B778C"/>
    <w:rsid w:val="006C09A5"/>
    <w:rsid w:val="006C476F"/>
    <w:rsid w:val="006C4EA1"/>
    <w:rsid w:val="006C59EC"/>
    <w:rsid w:val="006D0A2D"/>
    <w:rsid w:val="006D0F6C"/>
    <w:rsid w:val="006D140E"/>
    <w:rsid w:val="006D47C6"/>
    <w:rsid w:val="006D7F50"/>
    <w:rsid w:val="006E0DF0"/>
    <w:rsid w:val="006E1007"/>
    <w:rsid w:val="006E1517"/>
    <w:rsid w:val="006E1C69"/>
    <w:rsid w:val="006E3F3F"/>
    <w:rsid w:val="006E41DD"/>
    <w:rsid w:val="006E4822"/>
    <w:rsid w:val="006E5F47"/>
    <w:rsid w:val="006E726A"/>
    <w:rsid w:val="006E7F07"/>
    <w:rsid w:val="006F236C"/>
    <w:rsid w:val="006F2D1F"/>
    <w:rsid w:val="006F50E3"/>
    <w:rsid w:val="006F5A56"/>
    <w:rsid w:val="006F6852"/>
    <w:rsid w:val="006F795A"/>
    <w:rsid w:val="006F7A3D"/>
    <w:rsid w:val="0070056A"/>
    <w:rsid w:val="00700C25"/>
    <w:rsid w:val="00703554"/>
    <w:rsid w:val="00704252"/>
    <w:rsid w:val="007046C1"/>
    <w:rsid w:val="00707608"/>
    <w:rsid w:val="00707639"/>
    <w:rsid w:val="007104C5"/>
    <w:rsid w:val="007106AA"/>
    <w:rsid w:val="007128B6"/>
    <w:rsid w:val="00713D0C"/>
    <w:rsid w:val="00713D46"/>
    <w:rsid w:val="00714CBC"/>
    <w:rsid w:val="007160F7"/>
    <w:rsid w:val="00716A69"/>
    <w:rsid w:val="00720886"/>
    <w:rsid w:val="00721378"/>
    <w:rsid w:val="00722858"/>
    <w:rsid w:val="00722A11"/>
    <w:rsid w:val="00722F87"/>
    <w:rsid w:val="00723ABE"/>
    <w:rsid w:val="00724D42"/>
    <w:rsid w:val="007254E5"/>
    <w:rsid w:val="007258F5"/>
    <w:rsid w:val="007259E0"/>
    <w:rsid w:val="007264AC"/>
    <w:rsid w:val="0072719C"/>
    <w:rsid w:val="00727F2D"/>
    <w:rsid w:val="00727F59"/>
    <w:rsid w:val="007300F5"/>
    <w:rsid w:val="00730431"/>
    <w:rsid w:val="00731785"/>
    <w:rsid w:val="007345A9"/>
    <w:rsid w:val="00735B04"/>
    <w:rsid w:val="0073702D"/>
    <w:rsid w:val="00740D01"/>
    <w:rsid w:val="00740FCE"/>
    <w:rsid w:val="00741069"/>
    <w:rsid w:val="0074133B"/>
    <w:rsid w:val="0074178F"/>
    <w:rsid w:val="007425CB"/>
    <w:rsid w:val="00744AA2"/>
    <w:rsid w:val="00745E67"/>
    <w:rsid w:val="00745FC4"/>
    <w:rsid w:val="0074689D"/>
    <w:rsid w:val="00750356"/>
    <w:rsid w:val="0075117E"/>
    <w:rsid w:val="00752138"/>
    <w:rsid w:val="0075266C"/>
    <w:rsid w:val="00753030"/>
    <w:rsid w:val="007538B8"/>
    <w:rsid w:val="00753BD5"/>
    <w:rsid w:val="00753DBB"/>
    <w:rsid w:val="00754517"/>
    <w:rsid w:val="00754F56"/>
    <w:rsid w:val="007559C8"/>
    <w:rsid w:val="00755CAF"/>
    <w:rsid w:val="00756108"/>
    <w:rsid w:val="00760237"/>
    <w:rsid w:val="00760936"/>
    <w:rsid w:val="007637FF"/>
    <w:rsid w:val="00763822"/>
    <w:rsid w:val="00763977"/>
    <w:rsid w:val="00764424"/>
    <w:rsid w:val="0076724A"/>
    <w:rsid w:val="00772C48"/>
    <w:rsid w:val="00773515"/>
    <w:rsid w:val="007757D5"/>
    <w:rsid w:val="00775EFB"/>
    <w:rsid w:val="00776B6B"/>
    <w:rsid w:val="00777914"/>
    <w:rsid w:val="00781B37"/>
    <w:rsid w:val="00782050"/>
    <w:rsid w:val="00783990"/>
    <w:rsid w:val="00783CBE"/>
    <w:rsid w:val="00785394"/>
    <w:rsid w:val="00785536"/>
    <w:rsid w:val="00785604"/>
    <w:rsid w:val="0078581A"/>
    <w:rsid w:val="00785C6A"/>
    <w:rsid w:val="00786DFF"/>
    <w:rsid w:val="00790578"/>
    <w:rsid w:val="00792593"/>
    <w:rsid w:val="00793561"/>
    <w:rsid w:val="007959D6"/>
    <w:rsid w:val="00795F62"/>
    <w:rsid w:val="007973D5"/>
    <w:rsid w:val="007976F2"/>
    <w:rsid w:val="00797DA6"/>
    <w:rsid w:val="007A17BA"/>
    <w:rsid w:val="007A386F"/>
    <w:rsid w:val="007A53CE"/>
    <w:rsid w:val="007A5825"/>
    <w:rsid w:val="007B0264"/>
    <w:rsid w:val="007B0492"/>
    <w:rsid w:val="007B0E34"/>
    <w:rsid w:val="007B1145"/>
    <w:rsid w:val="007B1654"/>
    <w:rsid w:val="007B1EC5"/>
    <w:rsid w:val="007B3191"/>
    <w:rsid w:val="007B396E"/>
    <w:rsid w:val="007B45DD"/>
    <w:rsid w:val="007B74BA"/>
    <w:rsid w:val="007B7785"/>
    <w:rsid w:val="007C044A"/>
    <w:rsid w:val="007C0D94"/>
    <w:rsid w:val="007C12BD"/>
    <w:rsid w:val="007C3E0A"/>
    <w:rsid w:val="007C406D"/>
    <w:rsid w:val="007C4A2C"/>
    <w:rsid w:val="007C6FA3"/>
    <w:rsid w:val="007D035B"/>
    <w:rsid w:val="007D1A22"/>
    <w:rsid w:val="007D27CC"/>
    <w:rsid w:val="007D30B5"/>
    <w:rsid w:val="007D3AB7"/>
    <w:rsid w:val="007D3CD1"/>
    <w:rsid w:val="007D4A96"/>
    <w:rsid w:val="007D5228"/>
    <w:rsid w:val="007D6C44"/>
    <w:rsid w:val="007E0290"/>
    <w:rsid w:val="007E1F97"/>
    <w:rsid w:val="007E1F98"/>
    <w:rsid w:val="007E36DF"/>
    <w:rsid w:val="007E36E1"/>
    <w:rsid w:val="007E3D91"/>
    <w:rsid w:val="007E3FAB"/>
    <w:rsid w:val="007E42C1"/>
    <w:rsid w:val="007E5502"/>
    <w:rsid w:val="007E62E6"/>
    <w:rsid w:val="007E6BCE"/>
    <w:rsid w:val="007F18CE"/>
    <w:rsid w:val="007F2269"/>
    <w:rsid w:val="007F45F4"/>
    <w:rsid w:val="007F4C63"/>
    <w:rsid w:val="007F4D4C"/>
    <w:rsid w:val="007F4F48"/>
    <w:rsid w:val="00800A5E"/>
    <w:rsid w:val="00800E77"/>
    <w:rsid w:val="0080243B"/>
    <w:rsid w:val="008025F1"/>
    <w:rsid w:val="008047EC"/>
    <w:rsid w:val="008048BF"/>
    <w:rsid w:val="00804914"/>
    <w:rsid w:val="00804D66"/>
    <w:rsid w:val="008055B6"/>
    <w:rsid w:val="008057FE"/>
    <w:rsid w:val="0080626D"/>
    <w:rsid w:val="00806746"/>
    <w:rsid w:val="00806F7C"/>
    <w:rsid w:val="00807150"/>
    <w:rsid w:val="00811130"/>
    <w:rsid w:val="00811271"/>
    <w:rsid w:val="008129DF"/>
    <w:rsid w:val="00812EFE"/>
    <w:rsid w:val="00813AD8"/>
    <w:rsid w:val="00813E3D"/>
    <w:rsid w:val="00813F86"/>
    <w:rsid w:val="00816380"/>
    <w:rsid w:val="00816661"/>
    <w:rsid w:val="0081718A"/>
    <w:rsid w:val="0081721A"/>
    <w:rsid w:val="008173B2"/>
    <w:rsid w:val="00822B8E"/>
    <w:rsid w:val="00823550"/>
    <w:rsid w:val="00824FCA"/>
    <w:rsid w:val="008256B8"/>
    <w:rsid w:val="00826128"/>
    <w:rsid w:val="008264D5"/>
    <w:rsid w:val="0082662E"/>
    <w:rsid w:val="008276B8"/>
    <w:rsid w:val="00827FFE"/>
    <w:rsid w:val="008301B6"/>
    <w:rsid w:val="008305F6"/>
    <w:rsid w:val="00833C42"/>
    <w:rsid w:val="008361D7"/>
    <w:rsid w:val="008368EE"/>
    <w:rsid w:val="00836AFD"/>
    <w:rsid w:val="008374E2"/>
    <w:rsid w:val="00840B8B"/>
    <w:rsid w:val="00844560"/>
    <w:rsid w:val="0084682A"/>
    <w:rsid w:val="00846C04"/>
    <w:rsid w:val="008479D6"/>
    <w:rsid w:val="00847A4D"/>
    <w:rsid w:val="00850AF6"/>
    <w:rsid w:val="00852978"/>
    <w:rsid w:val="008534F2"/>
    <w:rsid w:val="00853CA5"/>
    <w:rsid w:val="00854FD6"/>
    <w:rsid w:val="008553EB"/>
    <w:rsid w:val="00855A97"/>
    <w:rsid w:val="00855C40"/>
    <w:rsid w:val="00857F2E"/>
    <w:rsid w:val="0086044C"/>
    <w:rsid w:val="00860D5B"/>
    <w:rsid w:val="00863376"/>
    <w:rsid w:val="00863FDF"/>
    <w:rsid w:val="00864186"/>
    <w:rsid w:val="00864907"/>
    <w:rsid w:val="00865102"/>
    <w:rsid w:val="008654A3"/>
    <w:rsid w:val="00865899"/>
    <w:rsid w:val="00865AEC"/>
    <w:rsid w:val="00867B17"/>
    <w:rsid w:val="00867E30"/>
    <w:rsid w:val="008716E3"/>
    <w:rsid w:val="008762A0"/>
    <w:rsid w:val="008771CE"/>
    <w:rsid w:val="00880CCF"/>
    <w:rsid w:val="00880ED7"/>
    <w:rsid w:val="0088123C"/>
    <w:rsid w:val="00881D40"/>
    <w:rsid w:val="00881F8A"/>
    <w:rsid w:val="0088257A"/>
    <w:rsid w:val="00882A1C"/>
    <w:rsid w:val="008839BB"/>
    <w:rsid w:val="008844EA"/>
    <w:rsid w:val="0088493C"/>
    <w:rsid w:val="00886E86"/>
    <w:rsid w:val="00887690"/>
    <w:rsid w:val="00887834"/>
    <w:rsid w:val="00890730"/>
    <w:rsid w:val="00890C15"/>
    <w:rsid w:val="00892275"/>
    <w:rsid w:val="00893206"/>
    <w:rsid w:val="0089335E"/>
    <w:rsid w:val="008938BF"/>
    <w:rsid w:val="008A1260"/>
    <w:rsid w:val="008A447B"/>
    <w:rsid w:val="008A4B7B"/>
    <w:rsid w:val="008A5AAD"/>
    <w:rsid w:val="008A65AC"/>
    <w:rsid w:val="008B193F"/>
    <w:rsid w:val="008B284A"/>
    <w:rsid w:val="008B2E70"/>
    <w:rsid w:val="008B35D7"/>
    <w:rsid w:val="008B3E54"/>
    <w:rsid w:val="008B4718"/>
    <w:rsid w:val="008B4A0E"/>
    <w:rsid w:val="008B4AD0"/>
    <w:rsid w:val="008B5FDD"/>
    <w:rsid w:val="008B6391"/>
    <w:rsid w:val="008C0502"/>
    <w:rsid w:val="008C05D4"/>
    <w:rsid w:val="008C06EB"/>
    <w:rsid w:val="008C0897"/>
    <w:rsid w:val="008C1060"/>
    <w:rsid w:val="008C231D"/>
    <w:rsid w:val="008C240E"/>
    <w:rsid w:val="008C4070"/>
    <w:rsid w:val="008C5616"/>
    <w:rsid w:val="008C789E"/>
    <w:rsid w:val="008D16B1"/>
    <w:rsid w:val="008D189C"/>
    <w:rsid w:val="008D3539"/>
    <w:rsid w:val="008D422C"/>
    <w:rsid w:val="008D4641"/>
    <w:rsid w:val="008D5B1C"/>
    <w:rsid w:val="008D6FB1"/>
    <w:rsid w:val="008D7DB1"/>
    <w:rsid w:val="008E0258"/>
    <w:rsid w:val="008E1A50"/>
    <w:rsid w:val="008E335D"/>
    <w:rsid w:val="008E4B57"/>
    <w:rsid w:val="008E5966"/>
    <w:rsid w:val="008E6589"/>
    <w:rsid w:val="008E7D4D"/>
    <w:rsid w:val="008F0A2E"/>
    <w:rsid w:val="008F0C32"/>
    <w:rsid w:val="008F0FC2"/>
    <w:rsid w:val="008F1B08"/>
    <w:rsid w:val="008F1F2F"/>
    <w:rsid w:val="008F2336"/>
    <w:rsid w:val="008F2F35"/>
    <w:rsid w:val="008F4F57"/>
    <w:rsid w:val="008F6156"/>
    <w:rsid w:val="008F6497"/>
    <w:rsid w:val="00900174"/>
    <w:rsid w:val="00900493"/>
    <w:rsid w:val="009010F9"/>
    <w:rsid w:val="00903BCD"/>
    <w:rsid w:val="009044B6"/>
    <w:rsid w:val="009047F8"/>
    <w:rsid w:val="00904D90"/>
    <w:rsid w:val="009078E0"/>
    <w:rsid w:val="009104D7"/>
    <w:rsid w:val="009105A7"/>
    <w:rsid w:val="009106D9"/>
    <w:rsid w:val="00910811"/>
    <w:rsid w:val="0091084F"/>
    <w:rsid w:val="00910C06"/>
    <w:rsid w:val="00912A11"/>
    <w:rsid w:val="009142DB"/>
    <w:rsid w:val="009146C0"/>
    <w:rsid w:val="00915745"/>
    <w:rsid w:val="00915F1B"/>
    <w:rsid w:val="00916351"/>
    <w:rsid w:val="00916F7A"/>
    <w:rsid w:val="0092118B"/>
    <w:rsid w:val="009228BE"/>
    <w:rsid w:val="00922C9D"/>
    <w:rsid w:val="009237BA"/>
    <w:rsid w:val="00930605"/>
    <w:rsid w:val="00930BDE"/>
    <w:rsid w:val="00930D32"/>
    <w:rsid w:val="0093627C"/>
    <w:rsid w:val="009366EF"/>
    <w:rsid w:val="00937117"/>
    <w:rsid w:val="009413FC"/>
    <w:rsid w:val="00942358"/>
    <w:rsid w:val="0094365D"/>
    <w:rsid w:val="00943B5F"/>
    <w:rsid w:val="009449A1"/>
    <w:rsid w:val="00944FB3"/>
    <w:rsid w:val="00945A7B"/>
    <w:rsid w:val="00945EAA"/>
    <w:rsid w:val="00947CB3"/>
    <w:rsid w:val="0095231B"/>
    <w:rsid w:val="00952497"/>
    <w:rsid w:val="009528EB"/>
    <w:rsid w:val="0095296F"/>
    <w:rsid w:val="009530C1"/>
    <w:rsid w:val="009537F9"/>
    <w:rsid w:val="00955F2E"/>
    <w:rsid w:val="0096013A"/>
    <w:rsid w:val="00960D09"/>
    <w:rsid w:val="00961912"/>
    <w:rsid w:val="009638AC"/>
    <w:rsid w:val="00963DC3"/>
    <w:rsid w:val="00964152"/>
    <w:rsid w:val="009645F8"/>
    <w:rsid w:val="00964973"/>
    <w:rsid w:val="00965708"/>
    <w:rsid w:val="00965A27"/>
    <w:rsid w:val="00966010"/>
    <w:rsid w:val="00967281"/>
    <w:rsid w:val="0097073D"/>
    <w:rsid w:val="00970E7B"/>
    <w:rsid w:val="00972E89"/>
    <w:rsid w:val="00973345"/>
    <w:rsid w:val="009734A8"/>
    <w:rsid w:val="00974120"/>
    <w:rsid w:val="00974BC8"/>
    <w:rsid w:val="00975B1A"/>
    <w:rsid w:val="009772E8"/>
    <w:rsid w:val="009815AB"/>
    <w:rsid w:val="00981DB0"/>
    <w:rsid w:val="00983E23"/>
    <w:rsid w:val="009847A6"/>
    <w:rsid w:val="00985228"/>
    <w:rsid w:val="009852A5"/>
    <w:rsid w:val="009862AA"/>
    <w:rsid w:val="00986571"/>
    <w:rsid w:val="00986876"/>
    <w:rsid w:val="00986D64"/>
    <w:rsid w:val="00987A58"/>
    <w:rsid w:val="00987D06"/>
    <w:rsid w:val="009905B3"/>
    <w:rsid w:val="0099144A"/>
    <w:rsid w:val="009916AE"/>
    <w:rsid w:val="00992A5C"/>
    <w:rsid w:val="00992A9F"/>
    <w:rsid w:val="00993098"/>
    <w:rsid w:val="00993F79"/>
    <w:rsid w:val="00994369"/>
    <w:rsid w:val="00995968"/>
    <w:rsid w:val="009972F3"/>
    <w:rsid w:val="00997571"/>
    <w:rsid w:val="00997A03"/>
    <w:rsid w:val="009A04B1"/>
    <w:rsid w:val="009A0911"/>
    <w:rsid w:val="009A11C8"/>
    <w:rsid w:val="009A27D6"/>
    <w:rsid w:val="009A300D"/>
    <w:rsid w:val="009A3A95"/>
    <w:rsid w:val="009A3BD0"/>
    <w:rsid w:val="009A3E10"/>
    <w:rsid w:val="009A5099"/>
    <w:rsid w:val="009A5B1E"/>
    <w:rsid w:val="009A61FD"/>
    <w:rsid w:val="009A6463"/>
    <w:rsid w:val="009A646D"/>
    <w:rsid w:val="009A69A0"/>
    <w:rsid w:val="009A6FB8"/>
    <w:rsid w:val="009A75E4"/>
    <w:rsid w:val="009B1761"/>
    <w:rsid w:val="009B2642"/>
    <w:rsid w:val="009B29DB"/>
    <w:rsid w:val="009B3DEC"/>
    <w:rsid w:val="009B4AA3"/>
    <w:rsid w:val="009B4C30"/>
    <w:rsid w:val="009B53D0"/>
    <w:rsid w:val="009B5E3C"/>
    <w:rsid w:val="009B68E3"/>
    <w:rsid w:val="009B7967"/>
    <w:rsid w:val="009C14C1"/>
    <w:rsid w:val="009C250A"/>
    <w:rsid w:val="009C2700"/>
    <w:rsid w:val="009C2B35"/>
    <w:rsid w:val="009C371B"/>
    <w:rsid w:val="009C3A20"/>
    <w:rsid w:val="009C75CD"/>
    <w:rsid w:val="009D0C3F"/>
    <w:rsid w:val="009D1632"/>
    <w:rsid w:val="009D1B2A"/>
    <w:rsid w:val="009D2997"/>
    <w:rsid w:val="009D2A87"/>
    <w:rsid w:val="009D383A"/>
    <w:rsid w:val="009D4158"/>
    <w:rsid w:val="009D4866"/>
    <w:rsid w:val="009E0220"/>
    <w:rsid w:val="009E029C"/>
    <w:rsid w:val="009E07DB"/>
    <w:rsid w:val="009E0B13"/>
    <w:rsid w:val="009E2E7A"/>
    <w:rsid w:val="009E2F1A"/>
    <w:rsid w:val="009E4AAC"/>
    <w:rsid w:val="009E515C"/>
    <w:rsid w:val="009E5C05"/>
    <w:rsid w:val="009E61DB"/>
    <w:rsid w:val="009E65F4"/>
    <w:rsid w:val="009E6689"/>
    <w:rsid w:val="009E6D57"/>
    <w:rsid w:val="009E7D53"/>
    <w:rsid w:val="009F01B1"/>
    <w:rsid w:val="009F0ECA"/>
    <w:rsid w:val="009F1DF7"/>
    <w:rsid w:val="009F1E7A"/>
    <w:rsid w:val="009F2993"/>
    <w:rsid w:val="009F595C"/>
    <w:rsid w:val="009F5FCF"/>
    <w:rsid w:val="00A0001F"/>
    <w:rsid w:val="00A00583"/>
    <w:rsid w:val="00A0097C"/>
    <w:rsid w:val="00A00B22"/>
    <w:rsid w:val="00A01112"/>
    <w:rsid w:val="00A01EEB"/>
    <w:rsid w:val="00A02902"/>
    <w:rsid w:val="00A03AD4"/>
    <w:rsid w:val="00A04054"/>
    <w:rsid w:val="00A049BB"/>
    <w:rsid w:val="00A04E92"/>
    <w:rsid w:val="00A06D5D"/>
    <w:rsid w:val="00A06FD1"/>
    <w:rsid w:val="00A0708D"/>
    <w:rsid w:val="00A10927"/>
    <w:rsid w:val="00A109B8"/>
    <w:rsid w:val="00A10EAC"/>
    <w:rsid w:val="00A12267"/>
    <w:rsid w:val="00A1306C"/>
    <w:rsid w:val="00A1529C"/>
    <w:rsid w:val="00A204D3"/>
    <w:rsid w:val="00A20938"/>
    <w:rsid w:val="00A22102"/>
    <w:rsid w:val="00A24B5F"/>
    <w:rsid w:val="00A266ED"/>
    <w:rsid w:val="00A27C85"/>
    <w:rsid w:val="00A301F6"/>
    <w:rsid w:val="00A30446"/>
    <w:rsid w:val="00A3146C"/>
    <w:rsid w:val="00A31694"/>
    <w:rsid w:val="00A317AE"/>
    <w:rsid w:val="00A31B63"/>
    <w:rsid w:val="00A329D2"/>
    <w:rsid w:val="00A3510C"/>
    <w:rsid w:val="00A36C25"/>
    <w:rsid w:val="00A36F56"/>
    <w:rsid w:val="00A408F3"/>
    <w:rsid w:val="00A40FB9"/>
    <w:rsid w:val="00A43439"/>
    <w:rsid w:val="00A43D64"/>
    <w:rsid w:val="00A43E13"/>
    <w:rsid w:val="00A45061"/>
    <w:rsid w:val="00A453AF"/>
    <w:rsid w:val="00A454AD"/>
    <w:rsid w:val="00A46DD4"/>
    <w:rsid w:val="00A47153"/>
    <w:rsid w:val="00A505B0"/>
    <w:rsid w:val="00A5280C"/>
    <w:rsid w:val="00A54925"/>
    <w:rsid w:val="00A54955"/>
    <w:rsid w:val="00A55A9E"/>
    <w:rsid w:val="00A55C02"/>
    <w:rsid w:val="00A572D0"/>
    <w:rsid w:val="00A57355"/>
    <w:rsid w:val="00A573B2"/>
    <w:rsid w:val="00A57B2A"/>
    <w:rsid w:val="00A57F78"/>
    <w:rsid w:val="00A606B6"/>
    <w:rsid w:val="00A609D9"/>
    <w:rsid w:val="00A61BEE"/>
    <w:rsid w:val="00A62FF6"/>
    <w:rsid w:val="00A6541D"/>
    <w:rsid w:val="00A66195"/>
    <w:rsid w:val="00A66697"/>
    <w:rsid w:val="00A67835"/>
    <w:rsid w:val="00A70317"/>
    <w:rsid w:val="00A713E5"/>
    <w:rsid w:val="00A71567"/>
    <w:rsid w:val="00A7238B"/>
    <w:rsid w:val="00A7418A"/>
    <w:rsid w:val="00A74235"/>
    <w:rsid w:val="00A74D4D"/>
    <w:rsid w:val="00A776FD"/>
    <w:rsid w:val="00A81105"/>
    <w:rsid w:val="00A815B8"/>
    <w:rsid w:val="00A827D1"/>
    <w:rsid w:val="00A83A52"/>
    <w:rsid w:val="00A85930"/>
    <w:rsid w:val="00A86D88"/>
    <w:rsid w:val="00A90522"/>
    <w:rsid w:val="00A90692"/>
    <w:rsid w:val="00A915D5"/>
    <w:rsid w:val="00A91B66"/>
    <w:rsid w:val="00A92557"/>
    <w:rsid w:val="00A92B9F"/>
    <w:rsid w:val="00A92DD0"/>
    <w:rsid w:val="00A93D5D"/>
    <w:rsid w:val="00A94533"/>
    <w:rsid w:val="00A94DAE"/>
    <w:rsid w:val="00A958D3"/>
    <w:rsid w:val="00A96692"/>
    <w:rsid w:val="00A9709C"/>
    <w:rsid w:val="00A97A7F"/>
    <w:rsid w:val="00AA06D0"/>
    <w:rsid w:val="00AA0702"/>
    <w:rsid w:val="00AA0D5C"/>
    <w:rsid w:val="00AA17EA"/>
    <w:rsid w:val="00AA1B0E"/>
    <w:rsid w:val="00AA1E9B"/>
    <w:rsid w:val="00AA347E"/>
    <w:rsid w:val="00AA6820"/>
    <w:rsid w:val="00AA7605"/>
    <w:rsid w:val="00AB04EB"/>
    <w:rsid w:val="00AB06C4"/>
    <w:rsid w:val="00AB0F1A"/>
    <w:rsid w:val="00AB10CA"/>
    <w:rsid w:val="00AB1395"/>
    <w:rsid w:val="00AB1BCF"/>
    <w:rsid w:val="00AB3334"/>
    <w:rsid w:val="00AB3A14"/>
    <w:rsid w:val="00AB4096"/>
    <w:rsid w:val="00AB43C4"/>
    <w:rsid w:val="00AB4A09"/>
    <w:rsid w:val="00AB5693"/>
    <w:rsid w:val="00AB5AE1"/>
    <w:rsid w:val="00AB6920"/>
    <w:rsid w:val="00AB7C2F"/>
    <w:rsid w:val="00AC0377"/>
    <w:rsid w:val="00AC0B94"/>
    <w:rsid w:val="00AC1242"/>
    <w:rsid w:val="00AC2441"/>
    <w:rsid w:val="00AC2C78"/>
    <w:rsid w:val="00AC3824"/>
    <w:rsid w:val="00AC461A"/>
    <w:rsid w:val="00AC5A0D"/>
    <w:rsid w:val="00AC61AE"/>
    <w:rsid w:val="00AC67C5"/>
    <w:rsid w:val="00AC7F90"/>
    <w:rsid w:val="00AD001C"/>
    <w:rsid w:val="00AD0F51"/>
    <w:rsid w:val="00AD17B6"/>
    <w:rsid w:val="00AD3CAC"/>
    <w:rsid w:val="00AD54B6"/>
    <w:rsid w:val="00AD738C"/>
    <w:rsid w:val="00AE152E"/>
    <w:rsid w:val="00AE2359"/>
    <w:rsid w:val="00AE249D"/>
    <w:rsid w:val="00AE4428"/>
    <w:rsid w:val="00AE512A"/>
    <w:rsid w:val="00AE5C0F"/>
    <w:rsid w:val="00AE7025"/>
    <w:rsid w:val="00AE7BDF"/>
    <w:rsid w:val="00AF08C7"/>
    <w:rsid w:val="00AF21BC"/>
    <w:rsid w:val="00AF248B"/>
    <w:rsid w:val="00AF360C"/>
    <w:rsid w:val="00AF39AF"/>
    <w:rsid w:val="00AF4AA1"/>
    <w:rsid w:val="00AF5129"/>
    <w:rsid w:val="00B0047F"/>
    <w:rsid w:val="00B011CF"/>
    <w:rsid w:val="00B014C6"/>
    <w:rsid w:val="00B0220F"/>
    <w:rsid w:val="00B02312"/>
    <w:rsid w:val="00B02AE4"/>
    <w:rsid w:val="00B02F70"/>
    <w:rsid w:val="00B0480B"/>
    <w:rsid w:val="00B0560B"/>
    <w:rsid w:val="00B06D02"/>
    <w:rsid w:val="00B070BE"/>
    <w:rsid w:val="00B07BBB"/>
    <w:rsid w:val="00B119E2"/>
    <w:rsid w:val="00B138B1"/>
    <w:rsid w:val="00B142A4"/>
    <w:rsid w:val="00B2293C"/>
    <w:rsid w:val="00B25147"/>
    <w:rsid w:val="00B25EC6"/>
    <w:rsid w:val="00B26114"/>
    <w:rsid w:val="00B26921"/>
    <w:rsid w:val="00B26C1B"/>
    <w:rsid w:val="00B2796B"/>
    <w:rsid w:val="00B31BF4"/>
    <w:rsid w:val="00B33077"/>
    <w:rsid w:val="00B33873"/>
    <w:rsid w:val="00B346D7"/>
    <w:rsid w:val="00B35FD3"/>
    <w:rsid w:val="00B366AC"/>
    <w:rsid w:val="00B3673E"/>
    <w:rsid w:val="00B367AE"/>
    <w:rsid w:val="00B37C99"/>
    <w:rsid w:val="00B37EDA"/>
    <w:rsid w:val="00B4077F"/>
    <w:rsid w:val="00B40958"/>
    <w:rsid w:val="00B41B68"/>
    <w:rsid w:val="00B44E68"/>
    <w:rsid w:val="00B45EFA"/>
    <w:rsid w:val="00B4615C"/>
    <w:rsid w:val="00B47146"/>
    <w:rsid w:val="00B50063"/>
    <w:rsid w:val="00B501B6"/>
    <w:rsid w:val="00B50741"/>
    <w:rsid w:val="00B50EEE"/>
    <w:rsid w:val="00B510C8"/>
    <w:rsid w:val="00B5308C"/>
    <w:rsid w:val="00B54C84"/>
    <w:rsid w:val="00B558E9"/>
    <w:rsid w:val="00B55A2D"/>
    <w:rsid w:val="00B563EE"/>
    <w:rsid w:val="00B60127"/>
    <w:rsid w:val="00B60481"/>
    <w:rsid w:val="00B611C3"/>
    <w:rsid w:val="00B63C0C"/>
    <w:rsid w:val="00B63ED2"/>
    <w:rsid w:val="00B645DF"/>
    <w:rsid w:val="00B649F4"/>
    <w:rsid w:val="00B656A8"/>
    <w:rsid w:val="00B65959"/>
    <w:rsid w:val="00B6599F"/>
    <w:rsid w:val="00B66936"/>
    <w:rsid w:val="00B67452"/>
    <w:rsid w:val="00B70FDE"/>
    <w:rsid w:val="00B72223"/>
    <w:rsid w:val="00B730EC"/>
    <w:rsid w:val="00B75250"/>
    <w:rsid w:val="00B773A0"/>
    <w:rsid w:val="00B80B10"/>
    <w:rsid w:val="00B82D6A"/>
    <w:rsid w:val="00B82F79"/>
    <w:rsid w:val="00B830EE"/>
    <w:rsid w:val="00B831CC"/>
    <w:rsid w:val="00B83903"/>
    <w:rsid w:val="00B83BCB"/>
    <w:rsid w:val="00B83C80"/>
    <w:rsid w:val="00B84354"/>
    <w:rsid w:val="00B845C1"/>
    <w:rsid w:val="00B84D38"/>
    <w:rsid w:val="00B87FD8"/>
    <w:rsid w:val="00B909E9"/>
    <w:rsid w:val="00B91099"/>
    <w:rsid w:val="00B915B3"/>
    <w:rsid w:val="00B91D9C"/>
    <w:rsid w:val="00B91E62"/>
    <w:rsid w:val="00B92000"/>
    <w:rsid w:val="00B92278"/>
    <w:rsid w:val="00B9340B"/>
    <w:rsid w:val="00B93631"/>
    <w:rsid w:val="00B93F8E"/>
    <w:rsid w:val="00B94318"/>
    <w:rsid w:val="00B943D7"/>
    <w:rsid w:val="00B94935"/>
    <w:rsid w:val="00B96087"/>
    <w:rsid w:val="00B96E4E"/>
    <w:rsid w:val="00B9789C"/>
    <w:rsid w:val="00BA341D"/>
    <w:rsid w:val="00BA3FA7"/>
    <w:rsid w:val="00BA4034"/>
    <w:rsid w:val="00BA4124"/>
    <w:rsid w:val="00BA4BB4"/>
    <w:rsid w:val="00BA7CFC"/>
    <w:rsid w:val="00BB093C"/>
    <w:rsid w:val="00BB0F75"/>
    <w:rsid w:val="00BB13A8"/>
    <w:rsid w:val="00BB1541"/>
    <w:rsid w:val="00BB4115"/>
    <w:rsid w:val="00BB44FE"/>
    <w:rsid w:val="00BB5BB2"/>
    <w:rsid w:val="00BB5CFF"/>
    <w:rsid w:val="00BC120B"/>
    <w:rsid w:val="00BC1F42"/>
    <w:rsid w:val="00BC2308"/>
    <w:rsid w:val="00BC2512"/>
    <w:rsid w:val="00BC2939"/>
    <w:rsid w:val="00BC3161"/>
    <w:rsid w:val="00BC34E4"/>
    <w:rsid w:val="00BC4726"/>
    <w:rsid w:val="00BC5A99"/>
    <w:rsid w:val="00BC61F0"/>
    <w:rsid w:val="00BC6A0F"/>
    <w:rsid w:val="00BC6FB5"/>
    <w:rsid w:val="00BC7089"/>
    <w:rsid w:val="00BC77F0"/>
    <w:rsid w:val="00BC7E86"/>
    <w:rsid w:val="00BD07F5"/>
    <w:rsid w:val="00BD0BE4"/>
    <w:rsid w:val="00BD1534"/>
    <w:rsid w:val="00BD194D"/>
    <w:rsid w:val="00BD1951"/>
    <w:rsid w:val="00BD1EA4"/>
    <w:rsid w:val="00BD2E0B"/>
    <w:rsid w:val="00BD4E5A"/>
    <w:rsid w:val="00BD557C"/>
    <w:rsid w:val="00BD67B4"/>
    <w:rsid w:val="00BE2845"/>
    <w:rsid w:val="00BE395A"/>
    <w:rsid w:val="00BE3DE4"/>
    <w:rsid w:val="00BE40B6"/>
    <w:rsid w:val="00BE43B4"/>
    <w:rsid w:val="00BE4462"/>
    <w:rsid w:val="00BE71D6"/>
    <w:rsid w:val="00BE7F22"/>
    <w:rsid w:val="00BF25C2"/>
    <w:rsid w:val="00BF3786"/>
    <w:rsid w:val="00BF3935"/>
    <w:rsid w:val="00C02147"/>
    <w:rsid w:val="00C021FB"/>
    <w:rsid w:val="00C034F1"/>
    <w:rsid w:val="00C03C9A"/>
    <w:rsid w:val="00C05393"/>
    <w:rsid w:val="00C05BE5"/>
    <w:rsid w:val="00C062A9"/>
    <w:rsid w:val="00C0716D"/>
    <w:rsid w:val="00C07F99"/>
    <w:rsid w:val="00C12B43"/>
    <w:rsid w:val="00C12CEF"/>
    <w:rsid w:val="00C12E9E"/>
    <w:rsid w:val="00C12F04"/>
    <w:rsid w:val="00C13A43"/>
    <w:rsid w:val="00C14B0D"/>
    <w:rsid w:val="00C14D67"/>
    <w:rsid w:val="00C15403"/>
    <w:rsid w:val="00C167BA"/>
    <w:rsid w:val="00C17460"/>
    <w:rsid w:val="00C20609"/>
    <w:rsid w:val="00C21F5F"/>
    <w:rsid w:val="00C21F81"/>
    <w:rsid w:val="00C22D11"/>
    <w:rsid w:val="00C23936"/>
    <w:rsid w:val="00C24742"/>
    <w:rsid w:val="00C26B07"/>
    <w:rsid w:val="00C30CDB"/>
    <w:rsid w:val="00C316D8"/>
    <w:rsid w:val="00C31BD4"/>
    <w:rsid w:val="00C31F8A"/>
    <w:rsid w:val="00C3282E"/>
    <w:rsid w:val="00C330DA"/>
    <w:rsid w:val="00C345CB"/>
    <w:rsid w:val="00C3704B"/>
    <w:rsid w:val="00C41CE6"/>
    <w:rsid w:val="00C41D8F"/>
    <w:rsid w:val="00C44585"/>
    <w:rsid w:val="00C4572C"/>
    <w:rsid w:val="00C45AD3"/>
    <w:rsid w:val="00C468F5"/>
    <w:rsid w:val="00C4692B"/>
    <w:rsid w:val="00C46CE8"/>
    <w:rsid w:val="00C47CBA"/>
    <w:rsid w:val="00C47DF8"/>
    <w:rsid w:val="00C50EA7"/>
    <w:rsid w:val="00C51EEB"/>
    <w:rsid w:val="00C523DB"/>
    <w:rsid w:val="00C52C74"/>
    <w:rsid w:val="00C52D80"/>
    <w:rsid w:val="00C53420"/>
    <w:rsid w:val="00C53442"/>
    <w:rsid w:val="00C53A97"/>
    <w:rsid w:val="00C5418B"/>
    <w:rsid w:val="00C548FB"/>
    <w:rsid w:val="00C555AE"/>
    <w:rsid w:val="00C55739"/>
    <w:rsid w:val="00C604FF"/>
    <w:rsid w:val="00C60F9B"/>
    <w:rsid w:val="00C62634"/>
    <w:rsid w:val="00C62D96"/>
    <w:rsid w:val="00C63555"/>
    <w:rsid w:val="00C63B1A"/>
    <w:rsid w:val="00C645FB"/>
    <w:rsid w:val="00C6462E"/>
    <w:rsid w:val="00C64842"/>
    <w:rsid w:val="00C65789"/>
    <w:rsid w:val="00C66497"/>
    <w:rsid w:val="00C67297"/>
    <w:rsid w:val="00C67CAB"/>
    <w:rsid w:val="00C67DCB"/>
    <w:rsid w:val="00C74293"/>
    <w:rsid w:val="00C74F47"/>
    <w:rsid w:val="00C75CB6"/>
    <w:rsid w:val="00C7701F"/>
    <w:rsid w:val="00C80FF9"/>
    <w:rsid w:val="00C81B42"/>
    <w:rsid w:val="00C82D99"/>
    <w:rsid w:val="00C83284"/>
    <w:rsid w:val="00C835D8"/>
    <w:rsid w:val="00C83CC5"/>
    <w:rsid w:val="00C848C2"/>
    <w:rsid w:val="00C85BBA"/>
    <w:rsid w:val="00C86136"/>
    <w:rsid w:val="00C86593"/>
    <w:rsid w:val="00C867C4"/>
    <w:rsid w:val="00C879B3"/>
    <w:rsid w:val="00C87C68"/>
    <w:rsid w:val="00C90255"/>
    <w:rsid w:val="00C90377"/>
    <w:rsid w:val="00C9078A"/>
    <w:rsid w:val="00C92119"/>
    <w:rsid w:val="00C922C5"/>
    <w:rsid w:val="00C92CC9"/>
    <w:rsid w:val="00C936A2"/>
    <w:rsid w:val="00C93AFE"/>
    <w:rsid w:val="00C94A8B"/>
    <w:rsid w:val="00C94D26"/>
    <w:rsid w:val="00C952E7"/>
    <w:rsid w:val="00C95A36"/>
    <w:rsid w:val="00C95AFF"/>
    <w:rsid w:val="00C95F60"/>
    <w:rsid w:val="00C96854"/>
    <w:rsid w:val="00C96BCC"/>
    <w:rsid w:val="00C97C1B"/>
    <w:rsid w:val="00CA0E38"/>
    <w:rsid w:val="00CA16C1"/>
    <w:rsid w:val="00CA2CB5"/>
    <w:rsid w:val="00CA3561"/>
    <w:rsid w:val="00CA363D"/>
    <w:rsid w:val="00CA3E90"/>
    <w:rsid w:val="00CA3EC0"/>
    <w:rsid w:val="00CA4635"/>
    <w:rsid w:val="00CA50E2"/>
    <w:rsid w:val="00CA5448"/>
    <w:rsid w:val="00CA5E87"/>
    <w:rsid w:val="00CA6619"/>
    <w:rsid w:val="00CB0161"/>
    <w:rsid w:val="00CB0544"/>
    <w:rsid w:val="00CB1389"/>
    <w:rsid w:val="00CB1A51"/>
    <w:rsid w:val="00CB3FB0"/>
    <w:rsid w:val="00CB5922"/>
    <w:rsid w:val="00CB66B6"/>
    <w:rsid w:val="00CB7CA3"/>
    <w:rsid w:val="00CC23A2"/>
    <w:rsid w:val="00CC2B73"/>
    <w:rsid w:val="00CC31C8"/>
    <w:rsid w:val="00CC3EB1"/>
    <w:rsid w:val="00CC6702"/>
    <w:rsid w:val="00CC68D0"/>
    <w:rsid w:val="00CC7073"/>
    <w:rsid w:val="00CC7D0F"/>
    <w:rsid w:val="00CD0FC8"/>
    <w:rsid w:val="00CD18EC"/>
    <w:rsid w:val="00CD1BF2"/>
    <w:rsid w:val="00CD2516"/>
    <w:rsid w:val="00CD2905"/>
    <w:rsid w:val="00CD3620"/>
    <w:rsid w:val="00CD42D6"/>
    <w:rsid w:val="00CD4986"/>
    <w:rsid w:val="00CD57DC"/>
    <w:rsid w:val="00CD582B"/>
    <w:rsid w:val="00CD62B4"/>
    <w:rsid w:val="00CE1C98"/>
    <w:rsid w:val="00CE36AA"/>
    <w:rsid w:val="00CE3E5A"/>
    <w:rsid w:val="00CE5E17"/>
    <w:rsid w:val="00CE69BE"/>
    <w:rsid w:val="00CE6BFF"/>
    <w:rsid w:val="00CE73AE"/>
    <w:rsid w:val="00CE7451"/>
    <w:rsid w:val="00CF0DB5"/>
    <w:rsid w:val="00CF2319"/>
    <w:rsid w:val="00CF2EE7"/>
    <w:rsid w:val="00CF3421"/>
    <w:rsid w:val="00CF4A5C"/>
    <w:rsid w:val="00CF60DA"/>
    <w:rsid w:val="00CF6EDD"/>
    <w:rsid w:val="00D02ABE"/>
    <w:rsid w:val="00D047ED"/>
    <w:rsid w:val="00D05F66"/>
    <w:rsid w:val="00D06D04"/>
    <w:rsid w:val="00D07C02"/>
    <w:rsid w:val="00D07D6E"/>
    <w:rsid w:val="00D12219"/>
    <w:rsid w:val="00D12E40"/>
    <w:rsid w:val="00D1301C"/>
    <w:rsid w:val="00D13A2A"/>
    <w:rsid w:val="00D13B8F"/>
    <w:rsid w:val="00D14052"/>
    <w:rsid w:val="00D143DA"/>
    <w:rsid w:val="00D150EA"/>
    <w:rsid w:val="00D1617A"/>
    <w:rsid w:val="00D16E9C"/>
    <w:rsid w:val="00D178B8"/>
    <w:rsid w:val="00D17B9F"/>
    <w:rsid w:val="00D214B5"/>
    <w:rsid w:val="00D21B9C"/>
    <w:rsid w:val="00D224C5"/>
    <w:rsid w:val="00D23743"/>
    <w:rsid w:val="00D24441"/>
    <w:rsid w:val="00D24511"/>
    <w:rsid w:val="00D24BAE"/>
    <w:rsid w:val="00D2539E"/>
    <w:rsid w:val="00D25D41"/>
    <w:rsid w:val="00D25FEE"/>
    <w:rsid w:val="00D25FF1"/>
    <w:rsid w:val="00D26B87"/>
    <w:rsid w:val="00D314D2"/>
    <w:rsid w:val="00D316B1"/>
    <w:rsid w:val="00D31883"/>
    <w:rsid w:val="00D33E32"/>
    <w:rsid w:val="00D34E9A"/>
    <w:rsid w:val="00D3655D"/>
    <w:rsid w:val="00D36FF6"/>
    <w:rsid w:val="00D370B9"/>
    <w:rsid w:val="00D373DC"/>
    <w:rsid w:val="00D41F73"/>
    <w:rsid w:val="00D427B8"/>
    <w:rsid w:val="00D42CD2"/>
    <w:rsid w:val="00D43217"/>
    <w:rsid w:val="00D432B1"/>
    <w:rsid w:val="00D438C9"/>
    <w:rsid w:val="00D444B8"/>
    <w:rsid w:val="00D45718"/>
    <w:rsid w:val="00D46936"/>
    <w:rsid w:val="00D47776"/>
    <w:rsid w:val="00D50D8C"/>
    <w:rsid w:val="00D51075"/>
    <w:rsid w:val="00D51889"/>
    <w:rsid w:val="00D52688"/>
    <w:rsid w:val="00D5297B"/>
    <w:rsid w:val="00D53159"/>
    <w:rsid w:val="00D534AA"/>
    <w:rsid w:val="00D53921"/>
    <w:rsid w:val="00D54FC3"/>
    <w:rsid w:val="00D55493"/>
    <w:rsid w:val="00D55D83"/>
    <w:rsid w:val="00D55F66"/>
    <w:rsid w:val="00D605B1"/>
    <w:rsid w:val="00D623D2"/>
    <w:rsid w:val="00D627C4"/>
    <w:rsid w:val="00D62C99"/>
    <w:rsid w:val="00D62D8C"/>
    <w:rsid w:val="00D63DE2"/>
    <w:rsid w:val="00D64042"/>
    <w:rsid w:val="00D64185"/>
    <w:rsid w:val="00D64325"/>
    <w:rsid w:val="00D64458"/>
    <w:rsid w:val="00D66395"/>
    <w:rsid w:val="00D70554"/>
    <w:rsid w:val="00D707B5"/>
    <w:rsid w:val="00D72AD0"/>
    <w:rsid w:val="00D72D43"/>
    <w:rsid w:val="00D7329B"/>
    <w:rsid w:val="00D744E8"/>
    <w:rsid w:val="00D74EEE"/>
    <w:rsid w:val="00D75650"/>
    <w:rsid w:val="00D757C8"/>
    <w:rsid w:val="00D763A5"/>
    <w:rsid w:val="00D76966"/>
    <w:rsid w:val="00D76B24"/>
    <w:rsid w:val="00D76DB6"/>
    <w:rsid w:val="00D80313"/>
    <w:rsid w:val="00D81073"/>
    <w:rsid w:val="00D826B0"/>
    <w:rsid w:val="00D8304E"/>
    <w:rsid w:val="00D838D5"/>
    <w:rsid w:val="00D84E5B"/>
    <w:rsid w:val="00D853C0"/>
    <w:rsid w:val="00D87975"/>
    <w:rsid w:val="00D87D1A"/>
    <w:rsid w:val="00D92B3F"/>
    <w:rsid w:val="00D947AB"/>
    <w:rsid w:val="00D9571F"/>
    <w:rsid w:val="00D95A47"/>
    <w:rsid w:val="00D97CA4"/>
    <w:rsid w:val="00DA0077"/>
    <w:rsid w:val="00DA0E23"/>
    <w:rsid w:val="00DA1E66"/>
    <w:rsid w:val="00DA26FC"/>
    <w:rsid w:val="00DA3387"/>
    <w:rsid w:val="00DA3510"/>
    <w:rsid w:val="00DA390E"/>
    <w:rsid w:val="00DA4EFF"/>
    <w:rsid w:val="00DA5A4F"/>
    <w:rsid w:val="00DA65C2"/>
    <w:rsid w:val="00DA65C4"/>
    <w:rsid w:val="00DA7224"/>
    <w:rsid w:val="00DB0F1C"/>
    <w:rsid w:val="00DB0F97"/>
    <w:rsid w:val="00DB192F"/>
    <w:rsid w:val="00DB19A2"/>
    <w:rsid w:val="00DB235C"/>
    <w:rsid w:val="00DB2A65"/>
    <w:rsid w:val="00DB2DB8"/>
    <w:rsid w:val="00DB3645"/>
    <w:rsid w:val="00DB3CD5"/>
    <w:rsid w:val="00DB3D9A"/>
    <w:rsid w:val="00DB5108"/>
    <w:rsid w:val="00DB5286"/>
    <w:rsid w:val="00DB5B01"/>
    <w:rsid w:val="00DB624E"/>
    <w:rsid w:val="00DB6647"/>
    <w:rsid w:val="00DB73B0"/>
    <w:rsid w:val="00DB7533"/>
    <w:rsid w:val="00DB7537"/>
    <w:rsid w:val="00DB77CC"/>
    <w:rsid w:val="00DC0C4E"/>
    <w:rsid w:val="00DC14D2"/>
    <w:rsid w:val="00DC1C79"/>
    <w:rsid w:val="00DC342B"/>
    <w:rsid w:val="00DC37F5"/>
    <w:rsid w:val="00DC47DD"/>
    <w:rsid w:val="00DC57B3"/>
    <w:rsid w:val="00DC5E68"/>
    <w:rsid w:val="00DC64D9"/>
    <w:rsid w:val="00DC740A"/>
    <w:rsid w:val="00DC75FD"/>
    <w:rsid w:val="00DD0330"/>
    <w:rsid w:val="00DD0C63"/>
    <w:rsid w:val="00DD0DBC"/>
    <w:rsid w:val="00DD129A"/>
    <w:rsid w:val="00DD2D58"/>
    <w:rsid w:val="00DD4DF7"/>
    <w:rsid w:val="00DD79E2"/>
    <w:rsid w:val="00DE090A"/>
    <w:rsid w:val="00DE1A1E"/>
    <w:rsid w:val="00DE21B1"/>
    <w:rsid w:val="00DE3EEB"/>
    <w:rsid w:val="00DE49B9"/>
    <w:rsid w:val="00DE68A5"/>
    <w:rsid w:val="00DE6F7E"/>
    <w:rsid w:val="00DE7B78"/>
    <w:rsid w:val="00DE7BD5"/>
    <w:rsid w:val="00DF090A"/>
    <w:rsid w:val="00DF0C53"/>
    <w:rsid w:val="00DF0CF0"/>
    <w:rsid w:val="00DF3728"/>
    <w:rsid w:val="00DF62C6"/>
    <w:rsid w:val="00E00E1D"/>
    <w:rsid w:val="00E00F27"/>
    <w:rsid w:val="00E03A06"/>
    <w:rsid w:val="00E0457F"/>
    <w:rsid w:val="00E05417"/>
    <w:rsid w:val="00E06468"/>
    <w:rsid w:val="00E102BC"/>
    <w:rsid w:val="00E10A7F"/>
    <w:rsid w:val="00E10D4F"/>
    <w:rsid w:val="00E10DB8"/>
    <w:rsid w:val="00E11B81"/>
    <w:rsid w:val="00E1225C"/>
    <w:rsid w:val="00E12871"/>
    <w:rsid w:val="00E133CB"/>
    <w:rsid w:val="00E13892"/>
    <w:rsid w:val="00E139CE"/>
    <w:rsid w:val="00E14C5D"/>
    <w:rsid w:val="00E14D41"/>
    <w:rsid w:val="00E14E52"/>
    <w:rsid w:val="00E15026"/>
    <w:rsid w:val="00E1744A"/>
    <w:rsid w:val="00E211B9"/>
    <w:rsid w:val="00E21379"/>
    <w:rsid w:val="00E228E6"/>
    <w:rsid w:val="00E235A3"/>
    <w:rsid w:val="00E2379F"/>
    <w:rsid w:val="00E23C3B"/>
    <w:rsid w:val="00E24DBA"/>
    <w:rsid w:val="00E26DDB"/>
    <w:rsid w:val="00E2742D"/>
    <w:rsid w:val="00E30DB1"/>
    <w:rsid w:val="00E33F24"/>
    <w:rsid w:val="00E34A6D"/>
    <w:rsid w:val="00E3589A"/>
    <w:rsid w:val="00E3599C"/>
    <w:rsid w:val="00E36486"/>
    <w:rsid w:val="00E37CB9"/>
    <w:rsid w:val="00E40192"/>
    <w:rsid w:val="00E416A1"/>
    <w:rsid w:val="00E41C89"/>
    <w:rsid w:val="00E429AC"/>
    <w:rsid w:val="00E44968"/>
    <w:rsid w:val="00E47E8D"/>
    <w:rsid w:val="00E50258"/>
    <w:rsid w:val="00E53972"/>
    <w:rsid w:val="00E54752"/>
    <w:rsid w:val="00E549CE"/>
    <w:rsid w:val="00E54DF3"/>
    <w:rsid w:val="00E55301"/>
    <w:rsid w:val="00E5592E"/>
    <w:rsid w:val="00E5697F"/>
    <w:rsid w:val="00E57908"/>
    <w:rsid w:val="00E60B5A"/>
    <w:rsid w:val="00E61EF9"/>
    <w:rsid w:val="00E61F6B"/>
    <w:rsid w:val="00E6234C"/>
    <w:rsid w:val="00E6286F"/>
    <w:rsid w:val="00E632F6"/>
    <w:rsid w:val="00E63301"/>
    <w:rsid w:val="00E645DA"/>
    <w:rsid w:val="00E658B8"/>
    <w:rsid w:val="00E659F0"/>
    <w:rsid w:val="00E665CE"/>
    <w:rsid w:val="00E71832"/>
    <w:rsid w:val="00E71F68"/>
    <w:rsid w:val="00E7261E"/>
    <w:rsid w:val="00E72AA2"/>
    <w:rsid w:val="00E72BA2"/>
    <w:rsid w:val="00E73E1E"/>
    <w:rsid w:val="00E75EB1"/>
    <w:rsid w:val="00E76404"/>
    <w:rsid w:val="00E7792D"/>
    <w:rsid w:val="00E808DF"/>
    <w:rsid w:val="00E80BB7"/>
    <w:rsid w:val="00E83863"/>
    <w:rsid w:val="00E83D4F"/>
    <w:rsid w:val="00E8717D"/>
    <w:rsid w:val="00E87630"/>
    <w:rsid w:val="00E906F6"/>
    <w:rsid w:val="00E9157C"/>
    <w:rsid w:val="00E918E2"/>
    <w:rsid w:val="00E91DF2"/>
    <w:rsid w:val="00E92052"/>
    <w:rsid w:val="00E92D90"/>
    <w:rsid w:val="00E93B0D"/>
    <w:rsid w:val="00E94908"/>
    <w:rsid w:val="00E95B5B"/>
    <w:rsid w:val="00E95D3E"/>
    <w:rsid w:val="00E97295"/>
    <w:rsid w:val="00E97638"/>
    <w:rsid w:val="00EA1160"/>
    <w:rsid w:val="00EA18AF"/>
    <w:rsid w:val="00EA18C0"/>
    <w:rsid w:val="00EA238F"/>
    <w:rsid w:val="00EA3572"/>
    <w:rsid w:val="00EA3AC7"/>
    <w:rsid w:val="00EA3CB0"/>
    <w:rsid w:val="00EA4D7B"/>
    <w:rsid w:val="00EA5149"/>
    <w:rsid w:val="00EA63D6"/>
    <w:rsid w:val="00EA6B97"/>
    <w:rsid w:val="00EA6EC4"/>
    <w:rsid w:val="00EA74A1"/>
    <w:rsid w:val="00EA7D19"/>
    <w:rsid w:val="00EB08A4"/>
    <w:rsid w:val="00EB178B"/>
    <w:rsid w:val="00EB1836"/>
    <w:rsid w:val="00EB2A45"/>
    <w:rsid w:val="00EB34C2"/>
    <w:rsid w:val="00EB3617"/>
    <w:rsid w:val="00EB3861"/>
    <w:rsid w:val="00EB386F"/>
    <w:rsid w:val="00EB6E73"/>
    <w:rsid w:val="00EB7988"/>
    <w:rsid w:val="00EC0A9F"/>
    <w:rsid w:val="00EC0BAE"/>
    <w:rsid w:val="00EC1C3A"/>
    <w:rsid w:val="00EC1D38"/>
    <w:rsid w:val="00EC2075"/>
    <w:rsid w:val="00EC22B6"/>
    <w:rsid w:val="00EC248B"/>
    <w:rsid w:val="00EC4572"/>
    <w:rsid w:val="00EC543E"/>
    <w:rsid w:val="00EC6F96"/>
    <w:rsid w:val="00EC7814"/>
    <w:rsid w:val="00ED1380"/>
    <w:rsid w:val="00ED165C"/>
    <w:rsid w:val="00ED21B4"/>
    <w:rsid w:val="00ED256E"/>
    <w:rsid w:val="00ED307F"/>
    <w:rsid w:val="00ED370C"/>
    <w:rsid w:val="00ED38E4"/>
    <w:rsid w:val="00ED5111"/>
    <w:rsid w:val="00ED5A21"/>
    <w:rsid w:val="00ED711B"/>
    <w:rsid w:val="00ED7C3A"/>
    <w:rsid w:val="00EE0084"/>
    <w:rsid w:val="00EE0624"/>
    <w:rsid w:val="00EE08D1"/>
    <w:rsid w:val="00EE0BC5"/>
    <w:rsid w:val="00EE0F96"/>
    <w:rsid w:val="00EE1CE2"/>
    <w:rsid w:val="00EE1F27"/>
    <w:rsid w:val="00EE202E"/>
    <w:rsid w:val="00EE2EB0"/>
    <w:rsid w:val="00EE361C"/>
    <w:rsid w:val="00EE3F06"/>
    <w:rsid w:val="00EE4126"/>
    <w:rsid w:val="00EE5391"/>
    <w:rsid w:val="00EE61A5"/>
    <w:rsid w:val="00EE6F8B"/>
    <w:rsid w:val="00EE7350"/>
    <w:rsid w:val="00EF060E"/>
    <w:rsid w:val="00EF0B82"/>
    <w:rsid w:val="00EF1E9C"/>
    <w:rsid w:val="00EF3845"/>
    <w:rsid w:val="00EF6890"/>
    <w:rsid w:val="00EF6B07"/>
    <w:rsid w:val="00EF6F81"/>
    <w:rsid w:val="00EF7298"/>
    <w:rsid w:val="00F00009"/>
    <w:rsid w:val="00F008FE"/>
    <w:rsid w:val="00F02928"/>
    <w:rsid w:val="00F056DE"/>
    <w:rsid w:val="00F0667B"/>
    <w:rsid w:val="00F07085"/>
    <w:rsid w:val="00F073AC"/>
    <w:rsid w:val="00F07970"/>
    <w:rsid w:val="00F1059A"/>
    <w:rsid w:val="00F10CC8"/>
    <w:rsid w:val="00F11BA7"/>
    <w:rsid w:val="00F11E94"/>
    <w:rsid w:val="00F120D8"/>
    <w:rsid w:val="00F13CA7"/>
    <w:rsid w:val="00F13F93"/>
    <w:rsid w:val="00F13FA7"/>
    <w:rsid w:val="00F146C6"/>
    <w:rsid w:val="00F148F7"/>
    <w:rsid w:val="00F14932"/>
    <w:rsid w:val="00F1726B"/>
    <w:rsid w:val="00F179DC"/>
    <w:rsid w:val="00F17D6E"/>
    <w:rsid w:val="00F224BD"/>
    <w:rsid w:val="00F2340E"/>
    <w:rsid w:val="00F24811"/>
    <w:rsid w:val="00F24AA6"/>
    <w:rsid w:val="00F263D6"/>
    <w:rsid w:val="00F26538"/>
    <w:rsid w:val="00F2685E"/>
    <w:rsid w:val="00F2747C"/>
    <w:rsid w:val="00F2781A"/>
    <w:rsid w:val="00F27E09"/>
    <w:rsid w:val="00F30A86"/>
    <w:rsid w:val="00F3217D"/>
    <w:rsid w:val="00F327AC"/>
    <w:rsid w:val="00F32E63"/>
    <w:rsid w:val="00F33A06"/>
    <w:rsid w:val="00F341BB"/>
    <w:rsid w:val="00F34E74"/>
    <w:rsid w:val="00F3501A"/>
    <w:rsid w:val="00F37AFC"/>
    <w:rsid w:val="00F40FDF"/>
    <w:rsid w:val="00F4363E"/>
    <w:rsid w:val="00F439A9"/>
    <w:rsid w:val="00F44AE9"/>
    <w:rsid w:val="00F45B87"/>
    <w:rsid w:val="00F45F30"/>
    <w:rsid w:val="00F46446"/>
    <w:rsid w:val="00F52378"/>
    <w:rsid w:val="00F5241C"/>
    <w:rsid w:val="00F530C6"/>
    <w:rsid w:val="00F54952"/>
    <w:rsid w:val="00F554D2"/>
    <w:rsid w:val="00F5564D"/>
    <w:rsid w:val="00F575E5"/>
    <w:rsid w:val="00F57AF6"/>
    <w:rsid w:val="00F57B28"/>
    <w:rsid w:val="00F61F54"/>
    <w:rsid w:val="00F624CD"/>
    <w:rsid w:val="00F62FB0"/>
    <w:rsid w:val="00F63120"/>
    <w:rsid w:val="00F660AC"/>
    <w:rsid w:val="00F70577"/>
    <w:rsid w:val="00F706B0"/>
    <w:rsid w:val="00F70D2F"/>
    <w:rsid w:val="00F712CB"/>
    <w:rsid w:val="00F72DBE"/>
    <w:rsid w:val="00F733CA"/>
    <w:rsid w:val="00F73F2C"/>
    <w:rsid w:val="00F74811"/>
    <w:rsid w:val="00F748D4"/>
    <w:rsid w:val="00F7787F"/>
    <w:rsid w:val="00F778E8"/>
    <w:rsid w:val="00F8037F"/>
    <w:rsid w:val="00F80D85"/>
    <w:rsid w:val="00F840D7"/>
    <w:rsid w:val="00F869FE"/>
    <w:rsid w:val="00F90A31"/>
    <w:rsid w:val="00F917E4"/>
    <w:rsid w:val="00F91E18"/>
    <w:rsid w:val="00F938E7"/>
    <w:rsid w:val="00F93B38"/>
    <w:rsid w:val="00F94606"/>
    <w:rsid w:val="00F94A3B"/>
    <w:rsid w:val="00F9520A"/>
    <w:rsid w:val="00F96043"/>
    <w:rsid w:val="00F967A7"/>
    <w:rsid w:val="00F9702D"/>
    <w:rsid w:val="00F97E5B"/>
    <w:rsid w:val="00FA0160"/>
    <w:rsid w:val="00FA0B76"/>
    <w:rsid w:val="00FA1203"/>
    <w:rsid w:val="00FA14BB"/>
    <w:rsid w:val="00FA2F01"/>
    <w:rsid w:val="00FA3ECA"/>
    <w:rsid w:val="00FA5D6E"/>
    <w:rsid w:val="00FA6CF1"/>
    <w:rsid w:val="00FA7F53"/>
    <w:rsid w:val="00FB06D8"/>
    <w:rsid w:val="00FB1660"/>
    <w:rsid w:val="00FB19BE"/>
    <w:rsid w:val="00FB30CE"/>
    <w:rsid w:val="00FB3571"/>
    <w:rsid w:val="00FB5613"/>
    <w:rsid w:val="00FB6458"/>
    <w:rsid w:val="00FB70B0"/>
    <w:rsid w:val="00FC00A0"/>
    <w:rsid w:val="00FC00EC"/>
    <w:rsid w:val="00FC2553"/>
    <w:rsid w:val="00FC3219"/>
    <w:rsid w:val="00FC3483"/>
    <w:rsid w:val="00FC4338"/>
    <w:rsid w:val="00FC483C"/>
    <w:rsid w:val="00FC4A6D"/>
    <w:rsid w:val="00FC4AD4"/>
    <w:rsid w:val="00FC50AA"/>
    <w:rsid w:val="00FC637E"/>
    <w:rsid w:val="00FD084A"/>
    <w:rsid w:val="00FD1EA2"/>
    <w:rsid w:val="00FD343D"/>
    <w:rsid w:val="00FD3B3A"/>
    <w:rsid w:val="00FD445B"/>
    <w:rsid w:val="00FD6EFE"/>
    <w:rsid w:val="00FD72AD"/>
    <w:rsid w:val="00FE080D"/>
    <w:rsid w:val="00FE0E67"/>
    <w:rsid w:val="00FE2D73"/>
    <w:rsid w:val="00FE3D50"/>
    <w:rsid w:val="00FE41E4"/>
    <w:rsid w:val="00FE460F"/>
    <w:rsid w:val="00FE4757"/>
    <w:rsid w:val="00FE4E57"/>
    <w:rsid w:val="00FE528C"/>
    <w:rsid w:val="00FE5A48"/>
    <w:rsid w:val="00FE6607"/>
    <w:rsid w:val="00FE6BA7"/>
    <w:rsid w:val="00FE6DB6"/>
    <w:rsid w:val="00FE738D"/>
    <w:rsid w:val="00FE7BD9"/>
    <w:rsid w:val="00FE7EB3"/>
    <w:rsid w:val="00FE7F13"/>
    <w:rsid w:val="00FF0326"/>
    <w:rsid w:val="00FF0A0D"/>
    <w:rsid w:val="00FF1291"/>
    <w:rsid w:val="00FF18DF"/>
    <w:rsid w:val="00FF4420"/>
    <w:rsid w:val="00FF5AF3"/>
    <w:rsid w:val="00FF6170"/>
    <w:rsid w:val="00FF6E3B"/>
    <w:rsid w:val="00FF7307"/>
    <w:rsid w:val="030CE929"/>
    <w:rsid w:val="18746775"/>
    <w:rsid w:val="190F460E"/>
    <w:rsid w:val="1924AF86"/>
    <w:rsid w:val="1971D107"/>
    <w:rsid w:val="1FF05524"/>
    <w:rsid w:val="209305BD"/>
    <w:rsid w:val="20C1CDF2"/>
    <w:rsid w:val="27AA55AA"/>
    <w:rsid w:val="2AE7EAB9"/>
    <w:rsid w:val="33492E64"/>
    <w:rsid w:val="3418EDE3"/>
    <w:rsid w:val="37B055C9"/>
    <w:rsid w:val="3BD2B4CC"/>
    <w:rsid w:val="3C63F7BD"/>
    <w:rsid w:val="3F9B987F"/>
    <w:rsid w:val="43B55BBB"/>
    <w:rsid w:val="52B118FF"/>
    <w:rsid w:val="54A94244"/>
    <w:rsid w:val="55F7F92A"/>
    <w:rsid w:val="5B0025B4"/>
    <w:rsid w:val="5BE48074"/>
    <w:rsid w:val="5F14CADF"/>
    <w:rsid w:val="5F25624B"/>
    <w:rsid w:val="6A2C22EB"/>
    <w:rsid w:val="6AC43B05"/>
    <w:rsid w:val="6BED1AD6"/>
    <w:rsid w:val="6DFBDBC7"/>
    <w:rsid w:val="7092B94F"/>
    <w:rsid w:val="780B9703"/>
    <w:rsid w:val="791F67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5"/>
    <o:shapelayout v:ext="edit">
      <o:idmap v:ext="edit" data="1"/>
    </o:shapelayout>
  </w:shapeDefaults>
  <w:doNotEmbedSmartTags/>
  <w:decimalSymbol w:val=","/>
  <w:listSeparator w:val=";"/>
  <w14:docId w14:val="10D0CD1C"/>
  <w15:docId w15:val="{302A7854-D007-4041-B6BE-0F0C66ADE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15D5"/>
    <w:pPr>
      <w:spacing w:line="312" w:lineRule="auto"/>
      <w:jc w:val="both"/>
    </w:pPr>
    <w:rPr>
      <w:rFonts w:ascii="Arial" w:hAnsi="Arial" w:cs="Arial"/>
      <w:sz w:val="22"/>
      <w:szCs w:val="22"/>
    </w:rPr>
  </w:style>
  <w:style w:type="paragraph" w:styleId="Nadpis1">
    <w:name w:val="heading 1"/>
    <w:basedOn w:val="Normln"/>
    <w:next w:val="Normln"/>
    <w:link w:val="Nadpis1Char"/>
    <w:qFormat/>
    <w:rsid w:val="003A5304"/>
    <w:pPr>
      <w:keepNext/>
      <w:pBdr>
        <w:bottom w:val="single" w:sz="4" w:space="1" w:color="auto"/>
      </w:pBdr>
      <w:spacing w:before="240" w:after="60"/>
      <w:outlineLvl w:val="0"/>
    </w:pPr>
    <w:rPr>
      <w:b/>
      <w:bCs/>
      <w:smallCaps/>
      <w:kern w:val="32"/>
      <w:sz w:val="30"/>
      <w:szCs w:val="28"/>
    </w:rPr>
  </w:style>
  <w:style w:type="paragraph" w:styleId="Nadpis2">
    <w:name w:val="heading 2"/>
    <w:aliases w:val="Můj sty 2"/>
    <w:basedOn w:val="Normln"/>
    <w:next w:val="Normln"/>
    <w:link w:val="Nadpis2Char"/>
    <w:qFormat/>
    <w:rsid w:val="003A5304"/>
    <w:pPr>
      <w:keepNext/>
      <w:spacing w:before="240" w:after="60"/>
      <w:outlineLvl w:val="1"/>
    </w:pPr>
    <w:rPr>
      <w:b/>
      <w:bCs/>
      <w:smallCaps/>
      <w:sz w:val="26"/>
      <w:szCs w:val="24"/>
    </w:rPr>
  </w:style>
  <w:style w:type="paragraph" w:styleId="Nadpis3">
    <w:name w:val="heading 3"/>
    <w:basedOn w:val="Normln"/>
    <w:next w:val="Normln"/>
    <w:link w:val="Nadpis3Char"/>
    <w:qFormat/>
    <w:rsid w:val="00BF25C2"/>
    <w:pPr>
      <w:keepNext/>
      <w:spacing w:before="240" w:after="60"/>
      <w:outlineLvl w:val="2"/>
    </w:pPr>
    <w:rPr>
      <w:b/>
      <w:bCs/>
      <w:smallCaps/>
      <w:sz w:val="24"/>
      <w:szCs w:val="24"/>
    </w:rPr>
  </w:style>
  <w:style w:type="paragraph" w:styleId="Nadpis4">
    <w:name w:val="heading 4"/>
    <w:basedOn w:val="Normln"/>
    <w:next w:val="Normln"/>
    <w:link w:val="Nadpis4Char"/>
    <w:qFormat/>
    <w:rsid w:val="00BF25C2"/>
    <w:pPr>
      <w:keepNext/>
      <w:spacing w:before="240" w:after="60"/>
      <w:outlineLvl w:val="3"/>
    </w:pPr>
    <w:rPr>
      <w:b/>
      <w:bCs/>
      <w:smallCaps/>
    </w:rPr>
  </w:style>
  <w:style w:type="paragraph" w:styleId="Nadpis5">
    <w:name w:val="heading 5"/>
    <w:basedOn w:val="Normln"/>
    <w:next w:val="Normln"/>
    <w:link w:val="Nadpis5Char"/>
    <w:qFormat/>
    <w:rsid w:val="003A5304"/>
    <w:pPr>
      <w:spacing w:before="240" w:after="60"/>
      <w:outlineLvl w:val="4"/>
    </w:pPr>
    <w:rPr>
      <w:b/>
      <w:bCs/>
      <w:i/>
      <w:iCs/>
      <w:smallCaps/>
      <w:sz w:val="20"/>
    </w:rPr>
  </w:style>
  <w:style w:type="paragraph" w:styleId="Nadpis6">
    <w:name w:val="heading 6"/>
    <w:basedOn w:val="Normln"/>
    <w:next w:val="Normln"/>
    <w:link w:val="Nadpis6Char"/>
    <w:qFormat/>
    <w:rsid w:val="000F1B1E"/>
    <w:pPr>
      <w:tabs>
        <w:tab w:val="num" w:pos="1152"/>
      </w:tabs>
      <w:spacing w:before="240" w:after="60" w:line="240" w:lineRule="auto"/>
      <w:ind w:left="1152" w:hanging="1152"/>
      <w:jc w:val="left"/>
      <w:outlineLvl w:val="5"/>
    </w:pPr>
    <w:rPr>
      <w:rFonts w:ascii="Times New Roman" w:hAnsi="Times New Roman" w:cs="Times New Roman"/>
      <w:b/>
      <w:bCs/>
    </w:rPr>
  </w:style>
  <w:style w:type="paragraph" w:styleId="Nadpis7">
    <w:name w:val="heading 7"/>
    <w:basedOn w:val="Normln"/>
    <w:next w:val="Normln"/>
    <w:link w:val="Nadpis7Char"/>
    <w:qFormat/>
    <w:rsid w:val="000F1B1E"/>
    <w:pPr>
      <w:tabs>
        <w:tab w:val="num" w:pos="1296"/>
      </w:tabs>
      <w:spacing w:before="240" w:after="60" w:line="240" w:lineRule="auto"/>
      <w:ind w:left="1296" w:hanging="1296"/>
      <w:jc w:val="left"/>
      <w:outlineLvl w:val="6"/>
    </w:pPr>
    <w:rPr>
      <w:rFonts w:ascii="Times New Roman" w:hAnsi="Times New Roman" w:cs="Times New Roman"/>
      <w:sz w:val="24"/>
      <w:szCs w:val="24"/>
    </w:rPr>
  </w:style>
  <w:style w:type="paragraph" w:styleId="Nadpis8">
    <w:name w:val="heading 8"/>
    <w:basedOn w:val="Normln"/>
    <w:next w:val="Normln"/>
    <w:link w:val="Nadpis8Char"/>
    <w:qFormat/>
    <w:rsid w:val="000F1B1E"/>
    <w:pPr>
      <w:tabs>
        <w:tab w:val="num" w:pos="1440"/>
      </w:tabs>
      <w:spacing w:before="240" w:after="60" w:line="240" w:lineRule="auto"/>
      <w:ind w:left="1440" w:hanging="1440"/>
      <w:jc w:val="left"/>
      <w:outlineLvl w:val="7"/>
    </w:pPr>
    <w:rPr>
      <w:rFonts w:ascii="Times New Roman" w:hAnsi="Times New Roman" w:cs="Times New Roman"/>
      <w:i/>
      <w:iCs/>
      <w:sz w:val="24"/>
      <w:szCs w:val="24"/>
    </w:rPr>
  </w:style>
  <w:style w:type="paragraph" w:styleId="Nadpis9">
    <w:name w:val="heading 9"/>
    <w:basedOn w:val="Normln"/>
    <w:next w:val="Normln"/>
    <w:link w:val="Nadpis9Char"/>
    <w:qFormat/>
    <w:rsid w:val="000F1B1E"/>
    <w:pPr>
      <w:tabs>
        <w:tab w:val="num" w:pos="1584"/>
      </w:tabs>
      <w:spacing w:before="240" w:after="60" w:line="240" w:lineRule="auto"/>
      <w:ind w:left="1584" w:hanging="1584"/>
      <w:jc w:val="left"/>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A5304"/>
    <w:rPr>
      <w:rFonts w:ascii="Arial" w:hAnsi="Arial" w:cs="Arial"/>
      <w:b/>
      <w:bCs/>
      <w:smallCaps/>
      <w:kern w:val="32"/>
      <w:sz w:val="30"/>
      <w:szCs w:val="28"/>
    </w:rPr>
  </w:style>
  <w:style w:type="character" w:customStyle="1" w:styleId="Nadpis2Char">
    <w:name w:val="Nadpis 2 Char"/>
    <w:aliases w:val="Můj sty 2 Char"/>
    <w:basedOn w:val="Standardnpsmoodstavce"/>
    <w:link w:val="Nadpis2"/>
    <w:rsid w:val="003A5304"/>
    <w:rPr>
      <w:rFonts w:ascii="Arial" w:hAnsi="Arial" w:cs="Arial"/>
      <w:b/>
      <w:bCs/>
      <w:smallCaps/>
      <w:sz w:val="26"/>
      <w:szCs w:val="24"/>
    </w:rPr>
  </w:style>
  <w:style w:type="character" w:customStyle="1" w:styleId="Nadpis3Char">
    <w:name w:val="Nadpis 3 Char"/>
    <w:basedOn w:val="Standardnpsmoodstavce"/>
    <w:link w:val="Nadpis3"/>
    <w:rsid w:val="001F2E8F"/>
    <w:rPr>
      <w:rFonts w:ascii="Cambria" w:hAnsi="Cambria" w:cs="Cambria"/>
      <w:b/>
      <w:bCs/>
      <w:sz w:val="26"/>
      <w:szCs w:val="26"/>
    </w:rPr>
  </w:style>
  <w:style w:type="character" w:customStyle="1" w:styleId="Nadpis4Char">
    <w:name w:val="Nadpis 4 Char"/>
    <w:basedOn w:val="Standardnpsmoodstavce"/>
    <w:link w:val="Nadpis4"/>
    <w:rsid w:val="001F2E8F"/>
    <w:rPr>
      <w:rFonts w:ascii="Calibri" w:hAnsi="Calibri" w:cs="Calibri"/>
      <w:b/>
      <w:bCs/>
      <w:sz w:val="28"/>
      <w:szCs w:val="28"/>
    </w:rPr>
  </w:style>
  <w:style w:type="character" w:customStyle="1" w:styleId="Nadpis5Char">
    <w:name w:val="Nadpis 5 Char"/>
    <w:basedOn w:val="Standardnpsmoodstavce"/>
    <w:link w:val="Nadpis5"/>
    <w:rsid w:val="003A5304"/>
    <w:rPr>
      <w:rFonts w:ascii="Arial" w:hAnsi="Arial" w:cs="Arial"/>
      <w:b/>
      <w:bCs/>
      <w:i/>
      <w:iCs/>
      <w:smallCaps/>
      <w:szCs w:val="22"/>
    </w:rPr>
  </w:style>
  <w:style w:type="paragraph" w:styleId="Textbubliny">
    <w:name w:val="Balloon Text"/>
    <w:basedOn w:val="Normln"/>
    <w:link w:val="TextbublinyChar"/>
    <w:semiHidden/>
    <w:rsid w:val="00023A58"/>
    <w:rPr>
      <w:rFonts w:ascii="Tahoma" w:hAnsi="Tahoma" w:cs="Tahoma"/>
      <w:sz w:val="16"/>
      <w:szCs w:val="16"/>
    </w:rPr>
  </w:style>
  <w:style w:type="character" w:customStyle="1" w:styleId="TextbublinyChar">
    <w:name w:val="Text bubliny Char"/>
    <w:basedOn w:val="Standardnpsmoodstavce"/>
    <w:link w:val="Textbubliny"/>
    <w:uiPriority w:val="99"/>
    <w:semiHidden/>
    <w:rsid w:val="001F2E8F"/>
    <w:rPr>
      <w:rFonts w:cs="Times New Roman"/>
      <w:sz w:val="2"/>
      <w:szCs w:val="2"/>
    </w:rPr>
  </w:style>
  <w:style w:type="paragraph" w:styleId="Zhlav">
    <w:name w:val="header"/>
    <w:basedOn w:val="Normln"/>
    <w:link w:val="ZhlavChar"/>
    <w:uiPriority w:val="99"/>
    <w:rsid w:val="00BF25C2"/>
    <w:pPr>
      <w:tabs>
        <w:tab w:val="center" w:pos="4536"/>
        <w:tab w:val="right" w:pos="9072"/>
      </w:tabs>
    </w:pPr>
  </w:style>
  <w:style w:type="character" w:customStyle="1" w:styleId="ZhlavChar">
    <w:name w:val="Záhlaví Char"/>
    <w:basedOn w:val="Standardnpsmoodstavce"/>
    <w:link w:val="Zhlav"/>
    <w:uiPriority w:val="99"/>
    <w:rsid w:val="004572CA"/>
    <w:rPr>
      <w:rFonts w:ascii="Arial" w:hAnsi="Arial" w:cs="Arial"/>
      <w:sz w:val="22"/>
      <w:szCs w:val="22"/>
      <w:lang w:val="cs-CZ" w:eastAsia="cs-CZ"/>
    </w:rPr>
  </w:style>
  <w:style w:type="paragraph" w:styleId="Zpat">
    <w:name w:val="footer"/>
    <w:basedOn w:val="Normln"/>
    <w:link w:val="ZpatChar"/>
    <w:rsid w:val="00BF25C2"/>
    <w:pPr>
      <w:tabs>
        <w:tab w:val="center" w:pos="4536"/>
        <w:tab w:val="right" w:pos="9072"/>
      </w:tabs>
    </w:pPr>
  </w:style>
  <w:style w:type="character" w:customStyle="1" w:styleId="ZpatChar">
    <w:name w:val="Zápatí Char"/>
    <w:basedOn w:val="Standardnpsmoodstavce"/>
    <w:link w:val="Zpat"/>
    <w:uiPriority w:val="99"/>
    <w:rsid w:val="001F2E8F"/>
    <w:rPr>
      <w:rFonts w:ascii="Arial" w:hAnsi="Arial" w:cs="Arial"/>
    </w:rPr>
  </w:style>
  <w:style w:type="paragraph" w:styleId="Textpoznpodarou">
    <w:name w:val="footnote text"/>
    <w:basedOn w:val="Normln"/>
    <w:link w:val="TextpoznpodarouChar"/>
    <w:uiPriority w:val="99"/>
    <w:rsid w:val="00BF25C2"/>
  </w:style>
  <w:style w:type="character" w:customStyle="1" w:styleId="TextpoznpodarouChar">
    <w:name w:val="Text pozn. pod čarou Char"/>
    <w:basedOn w:val="Standardnpsmoodstavce"/>
    <w:link w:val="Textpoznpodarou"/>
    <w:uiPriority w:val="99"/>
    <w:rsid w:val="001F2E8F"/>
    <w:rPr>
      <w:rFonts w:ascii="Arial" w:hAnsi="Arial" w:cs="Arial"/>
      <w:sz w:val="20"/>
      <w:szCs w:val="20"/>
    </w:rPr>
  </w:style>
  <w:style w:type="character" w:styleId="Znakapoznpodarou">
    <w:name w:val="footnote reference"/>
    <w:basedOn w:val="Standardnpsmoodstavce"/>
    <w:uiPriority w:val="99"/>
    <w:rsid w:val="00BF25C2"/>
    <w:rPr>
      <w:rFonts w:cs="Times New Roman"/>
      <w:vertAlign w:val="superscript"/>
    </w:rPr>
  </w:style>
  <w:style w:type="paragraph" w:styleId="Obsah1">
    <w:name w:val="toc 1"/>
    <w:basedOn w:val="Normln"/>
    <w:next w:val="Normln"/>
    <w:autoRedefine/>
    <w:uiPriority w:val="39"/>
    <w:qFormat/>
    <w:rsid w:val="00A815B8"/>
    <w:pPr>
      <w:tabs>
        <w:tab w:val="right" w:leader="dot" w:pos="9060"/>
      </w:tabs>
      <w:spacing w:before="120" w:after="120"/>
      <w:jc w:val="left"/>
    </w:pPr>
    <w:rPr>
      <w:b/>
      <w:bCs/>
      <w:caps/>
      <w:noProof/>
    </w:rPr>
  </w:style>
  <w:style w:type="paragraph" w:styleId="Obsah2">
    <w:name w:val="toc 2"/>
    <w:basedOn w:val="Normln"/>
    <w:next w:val="Normln"/>
    <w:autoRedefine/>
    <w:uiPriority w:val="39"/>
    <w:qFormat/>
    <w:rsid w:val="00280A5C"/>
    <w:pPr>
      <w:tabs>
        <w:tab w:val="right" w:leader="dot" w:pos="9062"/>
      </w:tabs>
      <w:jc w:val="left"/>
    </w:pPr>
    <w:rPr>
      <w:smallCaps/>
      <w:noProof/>
      <w:sz w:val="24"/>
      <w:szCs w:val="24"/>
    </w:rPr>
  </w:style>
  <w:style w:type="paragraph" w:styleId="Obsah3">
    <w:name w:val="toc 3"/>
    <w:basedOn w:val="Normln"/>
    <w:next w:val="Normln"/>
    <w:autoRedefine/>
    <w:uiPriority w:val="39"/>
    <w:qFormat/>
    <w:rsid w:val="00264304"/>
    <w:pPr>
      <w:ind w:left="440"/>
      <w:jc w:val="left"/>
    </w:pPr>
    <w:rPr>
      <w:rFonts w:ascii="Calibri" w:hAnsi="Calibri" w:cs="Calibri"/>
      <w:i/>
      <w:iCs/>
      <w:sz w:val="20"/>
      <w:szCs w:val="20"/>
    </w:rPr>
  </w:style>
  <w:style w:type="paragraph" w:styleId="Obsah4">
    <w:name w:val="toc 4"/>
    <w:basedOn w:val="Normln"/>
    <w:next w:val="Normln"/>
    <w:autoRedefine/>
    <w:rsid w:val="00264304"/>
    <w:pPr>
      <w:ind w:left="660"/>
      <w:jc w:val="left"/>
    </w:pPr>
    <w:rPr>
      <w:rFonts w:ascii="Calibri" w:hAnsi="Calibri" w:cs="Calibri"/>
      <w:sz w:val="18"/>
      <w:szCs w:val="18"/>
    </w:rPr>
  </w:style>
  <w:style w:type="character" w:styleId="slostrnky">
    <w:name w:val="page number"/>
    <w:basedOn w:val="Standardnpsmoodstavce"/>
    <w:rsid w:val="00BF25C2"/>
    <w:rPr>
      <w:rFonts w:cs="Times New Roman"/>
    </w:rPr>
  </w:style>
  <w:style w:type="paragraph" w:styleId="Textkomente">
    <w:name w:val="annotation text"/>
    <w:aliases w:val="Text poznámky"/>
    <w:basedOn w:val="Normln"/>
    <w:link w:val="TextkomenteChar"/>
    <w:uiPriority w:val="99"/>
    <w:rsid w:val="00BF25C2"/>
    <w:rPr>
      <w:sz w:val="20"/>
      <w:szCs w:val="20"/>
    </w:rPr>
  </w:style>
  <w:style w:type="character" w:customStyle="1" w:styleId="TextkomenteChar">
    <w:name w:val="Text komentáře Char"/>
    <w:aliases w:val="Text poznámky Char"/>
    <w:basedOn w:val="Standardnpsmoodstavce"/>
    <w:link w:val="Textkomente"/>
    <w:uiPriority w:val="99"/>
    <w:rsid w:val="001F2E8F"/>
    <w:rPr>
      <w:rFonts w:ascii="Arial" w:hAnsi="Arial" w:cs="Arial"/>
      <w:sz w:val="20"/>
      <w:szCs w:val="20"/>
    </w:rPr>
  </w:style>
  <w:style w:type="character" w:customStyle="1" w:styleId="TabulkaNOK-vodChar">
    <w:name w:val="Tabulka NOK - úvod Char"/>
    <w:basedOn w:val="Standardnpsmoodstavce"/>
    <w:link w:val="TabulkaNOK-vod"/>
    <w:rsid w:val="00B02312"/>
    <w:rPr>
      <w:rFonts w:ascii="Calibri" w:hAnsi="Calibri"/>
      <w:sz w:val="18"/>
      <w:szCs w:val="18"/>
      <w:lang w:eastAsia="en-US"/>
    </w:rPr>
  </w:style>
  <w:style w:type="paragraph" w:customStyle="1" w:styleId="TabulkaNOK-vod">
    <w:name w:val="Tabulka NOK - úvod"/>
    <w:basedOn w:val="Normln"/>
    <w:link w:val="TabulkaNOK-vodChar"/>
    <w:rsid w:val="00B02312"/>
    <w:pPr>
      <w:spacing w:line="240" w:lineRule="auto"/>
      <w:jc w:val="center"/>
    </w:pPr>
    <w:rPr>
      <w:rFonts w:ascii="Calibri" w:hAnsi="Calibri" w:cs="Times New Roman"/>
      <w:sz w:val="18"/>
      <w:szCs w:val="18"/>
      <w:lang w:eastAsia="en-US"/>
    </w:rPr>
  </w:style>
  <w:style w:type="paragraph" w:customStyle="1" w:styleId="TITULNISTRANKA">
    <w:name w:val="TITULNI STRANKA"/>
    <w:basedOn w:val="Normln"/>
    <w:next w:val="Normln"/>
    <w:rsid w:val="00BF25C2"/>
    <w:pPr>
      <w:spacing w:line="360" w:lineRule="auto"/>
      <w:jc w:val="center"/>
    </w:pPr>
    <w:rPr>
      <w:b/>
      <w:bCs/>
      <w:smallCaps/>
      <w:sz w:val="36"/>
      <w:szCs w:val="36"/>
    </w:rPr>
  </w:style>
  <w:style w:type="character" w:styleId="Odkaznakoment">
    <w:name w:val="annotation reference"/>
    <w:basedOn w:val="Standardnpsmoodstavce"/>
    <w:uiPriority w:val="99"/>
    <w:rsid w:val="002443D7"/>
    <w:rPr>
      <w:rFonts w:cs="Times New Roman"/>
      <w:sz w:val="16"/>
      <w:szCs w:val="16"/>
    </w:rPr>
  </w:style>
  <w:style w:type="paragraph" w:styleId="Pedmtkomente">
    <w:name w:val="annotation subject"/>
    <w:basedOn w:val="Textkomente"/>
    <w:next w:val="Textkomente"/>
    <w:link w:val="PedmtkomenteChar"/>
    <w:semiHidden/>
    <w:rsid w:val="002443D7"/>
    <w:rPr>
      <w:b/>
      <w:bCs/>
    </w:rPr>
  </w:style>
  <w:style w:type="character" w:customStyle="1" w:styleId="PedmtkomenteChar">
    <w:name w:val="Předmět komentáře Char"/>
    <w:basedOn w:val="TextkomenteChar"/>
    <w:link w:val="Pedmtkomente"/>
    <w:uiPriority w:val="99"/>
    <w:semiHidden/>
    <w:rsid w:val="001F2E8F"/>
    <w:rPr>
      <w:rFonts w:ascii="Arial" w:hAnsi="Arial" w:cs="Arial"/>
      <w:b/>
      <w:bCs/>
      <w:sz w:val="20"/>
      <w:szCs w:val="20"/>
    </w:rPr>
  </w:style>
  <w:style w:type="paragraph" w:customStyle="1" w:styleId="TextNOK">
    <w:name w:val="Text NOK"/>
    <w:basedOn w:val="Normln"/>
    <w:link w:val="TextNOKChar"/>
    <w:rsid w:val="00CB1A51"/>
  </w:style>
  <w:style w:type="character" w:customStyle="1" w:styleId="TextNOKChar">
    <w:name w:val="Text NOK Char"/>
    <w:basedOn w:val="Standardnpsmoodstavce"/>
    <w:link w:val="TextNOK"/>
    <w:rsid w:val="00CB1A51"/>
    <w:rPr>
      <w:rFonts w:ascii="Arial" w:hAnsi="Arial" w:cs="Arial"/>
      <w:sz w:val="24"/>
      <w:szCs w:val="24"/>
      <w:lang w:val="cs-CZ" w:eastAsia="cs-CZ"/>
    </w:rPr>
  </w:style>
  <w:style w:type="paragraph" w:styleId="Rozloendokumentu">
    <w:name w:val="Document Map"/>
    <w:basedOn w:val="Normln"/>
    <w:link w:val="RozloendokumentuChar"/>
    <w:semiHidden/>
    <w:rsid w:val="004572CA"/>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1F2E8F"/>
    <w:rPr>
      <w:rFonts w:cs="Times New Roman"/>
      <w:sz w:val="2"/>
      <w:szCs w:val="2"/>
    </w:rPr>
  </w:style>
  <w:style w:type="table" w:styleId="Mkatabulky">
    <w:name w:val="Table Grid"/>
    <w:basedOn w:val="Normlntabulka"/>
    <w:uiPriority w:val="59"/>
    <w:rsid w:val="008C05D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ln"/>
    <w:next w:val="Normln"/>
    <w:semiHidden/>
    <w:rsid w:val="003B065D"/>
    <w:pPr>
      <w:spacing w:after="160" w:line="240" w:lineRule="exact"/>
      <w:ind w:firstLine="227"/>
      <w:jc w:val="left"/>
    </w:pPr>
    <w:rPr>
      <w:lang w:val="sk-SK" w:eastAsia="en-US"/>
    </w:rPr>
  </w:style>
  <w:style w:type="paragraph" w:customStyle="1" w:styleId="Revize1">
    <w:name w:val="Revize1"/>
    <w:hidden/>
    <w:semiHidden/>
    <w:rsid w:val="00FE6DB6"/>
    <w:rPr>
      <w:rFonts w:ascii="Arial" w:hAnsi="Arial" w:cs="Arial"/>
      <w:sz w:val="22"/>
      <w:szCs w:val="22"/>
    </w:rPr>
  </w:style>
  <w:style w:type="paragraph" w:customStyle="1" w:styleId="TabulkaOP">
    <w:name w:val="Tabulka OP"/>
    <w:basedOn w:val="Normln"/>
    <w:rsid w:val="00B02312"/>
    <w:pPr>
      <w:spacing w:line="240" w:lineRule="auto"/>
      <w:jc w:val="left"/>
    </w:pPr>
    <w:rPr>
      <w:rFonts w:ascii="Calibri" w:hAnsi="Calibri" w:cs="Times New Roman"/>
      <w:sz w:val="18"/>
      <w:szCs w:val="18"/>
      <w:lang w:eastAsia="en-US"/>
    </w:rPr>
  </w:style>
  <w:style w:type="paragraph" w:customStyle="1" w:styleId="TabulkaNOK-napis">
    <w:name w:val="Tabulka NOK - napis"/>
    <w:basedOn w:val="Normln"/>
    <w:link w:val="TabulkaNOK-napisChar"/>
    <w:rsid w:val="00B02312"/>
    <w:pPr>
      <w:keepNext/>
      <w:spacing w:line="240" w:lineRule="auto"/>
      <w:jc w:val="left"/>
    </w:pPr>
    <w:rPr>
      <w:rFonts w:ascii="Times New Roman" w:hAnsi="Times New Roman" w:cs="Times New Roman"/>
      <w:b/>
      <w:i/>
      <w:szCs w:val="16"/>
      <w:lang w:eastAsia="en-US"/>
    </w:rPr>
  </w:style>
  <w:style w:type="character" w:customStyle="1" w:styleId="TabulkaNOK-napisChar">
    <w:name w:val="Tabulka NOK - napis Char"/>
    <w:basedOn w:val="Standardnpsmoodstavce"/>
    <w:link w:val="TabulkaNOK-napis"/>
    <w:rsid w:val="00B02312"/>
    <w:rPr>
      <w:b/>
      <w:i/>
      <w:sz w:val="22"/>
      <w:szCs w:val="16"/>
      <w:lang w:eastAsia="en-US"/>
    </w:rPr>
  </w:style>
  <w:style w:type="paragraph" w:customStyle="1" w:styleId="Revize2">
    <w:name w:val="Revize2"/>
    <w:hidden/>
    <w:semiHidden/>
    <w:rsid w:val="00EE6F8B"/>
    <w:rPr>
      <w:rFonts w:ascii="Arial" w:hAnsi="Arial" w:cs="Arial"/>
      <w:sz w:val="22"/>
      <w:szCs w:val="22"/>
    </w:rPr>
  </w:style>
  <w:style w:type="paragraph" w:customStyle="1" w:styleId="TabulkaNOK-zdroj">
    <w:name w:val="Tabulka NOK - zdroj"/>
    <w:basedOn w:val="Normln"/>
    <w:link w:val="TabulkaNOK-zdrojChar"/>
    <w:rsid w:val="00B02312"/>
    <w:pPr>
      <w:spacing w:before="60" w:after="140" w:line="240" w:lineRule="auto"/>
    </w:pPr>
    <w:rPr>
      <w:rFonts w:ascii="Times New Roman" w:hAnsi="Times New Roman" w:cs="Times New Roman"/>
      <w:bCs/>
      <w:sz w:val="18"/>
      <w:szCs w:val="16"/>
      <w:lang w:eastAsia="en-US"/>
    </w:rPr>
  </w:style>
  <w:style w:type="character" w:customStyle="1" w:styleId="TabulkaNOK-zdrojChar">
    <w:name w:val="Tabulka NOK - zdroj Char"/>
    <w:basedOn w:val="Standardnpsmoodstavce"/>
    <w:link w:val="TabulkaNOK-zdroj"/>
    <w:rsid w:val="00B02312"/>
    <w:rPr>
      <w:bCs/>
      <w:sz w:val="18"/>
      <w:szCs w:val="16"/>
      <w:lang w:eastAsia="en-US"/>
    </w:rPr>
  </w:style>
  <w:style w:type="paragraph" w:customStyle="1" w:styleId="TabulkaNOK-sla">
    <w:name w:val="Tabulka NOK - čísla"/>
    <w:basedOn w:val="Normln"/>
    <w:link w:val="TabulkaNOK-slaChar"/>
    <w:rsid w:val="00B02312"/>
    <w:pPr>
      <w:spacing w:line="240" w:lineRule="auto"/>
      <w:jc w:val="right"/>
    </w:pPr>
    <w:rPr>
      <w:rFonts w:ascii="Calibri" w:hAnsi="Calibri" w:cs="Times New Roman"/>
      <w:bCs/>
      <w:sz w:val="18"/>
      <w:szCs w:val="18"/>
      <w:lang w:eastAsia="en-US"/>
    </w:rPr>
  </w:style>
  <w:style w:type="character" w:customStyle="1" w:styleId="TabulkaNOK-slaChar">
    <w:name w:val="Tabulka NOK - čísla Char"/>
    <w:basedOn w:val="Standardnpsmoodstavce"/>
    <w:link w:val="TabulkaNOK-sla"/>
    <w:rsid w:val="00B02312"/>
    <w:rPr>
      <w:rFonts w:ascii="Calibri" w:hAnsi="Calibri"/>
      <w:bCs/>
      <w:sz w:val="18"/>
      <w:szCs w:val="18"/>
      <w:lang w:eastAsia="en-US"/>
    </w:rPr>
  </w:style>
  <w:style w:type="paragraph" w:customStyle="1" w:styleId="Seznamzkratek">
    <w:name w:val="Seznam zkratek"/>
    <w:basedOn w:val="Normln"/>
    <w:rsid w:val="00B611C3"/>
    <w:pPr>
      <w:spacing w:before="40" w:after="40" w:line="240" w:lineRule="auto"/>
      <w:ind w:left="33"/>
      <w:jc w:val="left"/>
    </w:pPr>
    <w:rPr>
      <w:rFonts w:ascii="Times New Roman" w:hAnsi="Times New Roman" w:cs="Times New Roman"/>
      <w:sz w:val="20"/>
      <w:szCs w:val="20"/>
    </w:rPr>
  </w:style>
  <w:style w:type="character" w:styleId="Hypertextovodkaz">
    <w:name w:val="Hyperlink"/>
    <w:basedOn w:val="Standardnpsmoodstavce"/>
    <w:uiPriority w:val="99"/>
    <w:unhideWhenUsed/>
    <w:rsid w:val="00B611C3"/>
    <w:rPr>
      <w:color w:val="0000FF" w:themeColor="hyperlink"/>
      <w:u w:val="single"/>
    </w:rPr>
  </w:style>
  <w:style w:type="paragraph" w:customStyle="1" w:styleId="Char4CharCharChar">
    <w:name w:val="Char4 Char Char Char"/>
    <w:basedOn w:val="Normln"/>
    <w:rsid w:val="00603245"/>
    <w:pPr>
      <w:spacing w:after="160" w:line="240" w:lineRule="exact"/>
      <w:jc w:val="left"/>
    </w:pPr>
    <w:rPr>
      <w:rFonts w:ascii="Times New Roman Bold" w:hAnsi="Times New Roman Bold" w:cs="Times New Roman"/>
      <w:szCs w:val="26"/>
      <w:lang w:val="sk-SK" w:eastAsia="en-US"/>
    </w:rPr>
  </w:style>
  <w:style w:type="character" w:customStyle="1" w:styleId="TextNOKCharChar">
    <w:name w:val="Text NOK Char Char"/>
    <w:basedOn w:val="Standardnpsmoodstavce"/>
    <w:uiPriority w:val="99"/>
    <w:locked/>
    <w:rsid w:val="005903A8"/>
    <w:rPr>
      <w:sz w:val="24"/>
      <w:szCs w:val="24"/>
    </w:rPr>
  </w:style>
  <w:style w:type="paragraph" w:styleId="Odstavecseseznamem">
    <w:name w:val="List Paragraph"/>
    <w:basedOn w:val="Normln"/>
    <w:link w:val="OdstavecseseznamemChar"/>
    <w:uiPriority w:val="34"/>
    <w:qFormat/>
    <w:rsid w:val="005903A8"/>
    <w:pPr>
      <w:ind w:left="720"/>
      <w:contextualSpacing/>
    </w:pPr>
  </w:style>
  <w:style w:type="paragraph" w:styleId="Revize">
    <w:name w:val="Revision"/>
    <w:hidden/>
    <w:uiPriority w:val="99"/>
    <w:semiHidden/>
    <w:rsid w:val="00C034F1"/>
    <w:rPr>
      <w:rFonts w:ascii="Arial" w:hAnsi="Arial" w:cs="Arial"/>
      <w:sz w:val="22"/>
      <w:szCs w:val="22"/>
    </w:rPr>
  </w:style>
  <w:style w:type="paragraph" w:styleId="Zkladntext">
    <w:name w:val="Body Text"/>
    <w:aliases w:val="Základní text Char1,Základní text Char Char,Základní text Char1 Char Char,Základní text Char Char Char Char,Základní text Char2 Char Char Char Char,Základní text Char1 Char Char Char Char Char,Základní text Char1 Char"/>
    <w:basedOn w:val="Normln"/>
    <w:link w:val="ZkladntextChar"/>
    <w:rsid w:val="002511CE"/>
    <w:pPr>
      <w:keepLines/>
      <w:spacing w:after="120" w:line="240" w:lineRule="auto"/>
    </w:pPr>
    <w:rPr>
      <w:rFonts w:ascii="Times New Roman" w:hAnsi="Times New Roman" w:cs="Times New Roman"/>
      <w:sz w:val="24"/>
      <w:szCs w:val="20"/>
    </w:rPr>
  </w:style>
  <w:style w:type="character" w:customStyle="1" w:styleId="ZkladntextChar">
    <w:name w:val="Základní text Char"/>
    <w:aliases w:val="Základní text Char1 Char1,Základní text Char Char Char,Základní text Char1 Char Char Char,Základní text Char Char Char Char Char,Základní text Char2 Char Char Char Char Char,Základní text Char1 Char Char Char Char Char Char"/>
    <w:basedOn w:val="Standardnpsmoodstavce"/>
    <w:link w:val="Zkladntext"/>
    <w:rsid w:val="002511CE"/>
    <w:rPr>
      <w:sz w:val="24"/>
    </w:rPr>
  </w:style>
  <w:style w:type="paragraph" w:customStyle="1" w:styleId="Proces-nadpis1">
    <w:name w:val="Proces - nadpis 1"/>
    <w:basedOn w:val="Nadpis1"/>
    <w:link w:val="Proces-nadpis1Char"/>
    <w:qFormat/>
    <w:rsid w:val="009B4C30"/>
    <w:pPr>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76" w:lineRule="auto"/>
      <w:jc w:val="left"/>
    </w:pPr>
    <w:rPr>
      <w:rFonts w:asciiTheme="minorHAnsi" w:eastAsiaTheme="minorEastAsia" w:hAnsiTheme="minorHAnsi" w:cstheme="minorBidi"/>
      <w:caps/>
      <w:smallCaps w:val="0"/>
      <w:color w:val="FFFFFF" w:themeColor="background1"/>
      <w:spacing w:val="15"/>
      <w:kern w:val="0"/>
      <w:sz w:val="22"/>
      <w:szCs w:val="22"/>
      <w:lang w:eastAsia="en-US" w:bidi="en-US"/>
    </w:rPr>
  </w:style>
  <w:style w:type="paragraph" w:customStyle="1" w:styleId="Proces-nadpis2">
    <w:name w:val="Proces - nadpis 2"/>
    <w:basedOn w:val="Nadpis2"/>
    <w:link w:val="Proces-nadpis2Char"/>
    <w:qFormat/>
    <w:rsid w:val="009B4C30"/>
    <w:pPr>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0" w:after="0" w:line="276" w:lineRule="auto"/>
      <w:jc w:val="left"/>
    </w:pPr>
    <w:rPr>
      <w:rFonts w:asciiTheme="minorHAnsi" w:eastAsiaTheme="minorEastAsia" w:hAnsiTheme="minorHAnsi" w:cstheme="minorBidi"/>
      <w:b w:val="0"/>
      <w:bCs w:val="0"/>
      <w:caps/>
      <w:smallCaps w:val="0"/>
      <w:spacing w:val="15"/>
      <w:sz w:val="22"/>
      <w:szCs w:val="22"/>
      <w:lang w:eastAsia="en-US" w:bidi="en-US"/>
    </w:rPr>
  </w:style>
  <w:style w:type="character" w:customStyle="1" w:styleId="Proces-nadpis1Char">
    <w:name w:val="Proces - nadpis 1 Char"/>
    <w:basedOn w:val="Nadpis1Char"/>
    <w:link w:val="Proces-nadpis1"/>
    <w:rsid w:val="009B4C30"/>
    <w:rPr>
      <w:rFonts w:asciiTheme="minorHAnsi" w:eastAsiaTheme="minorEastAsia" w:hAnsiTheme="minorHAnsi" w:cstheme="minorBidi"/>
      <w:b/>
      <w:bCs/>
      <w:caps/>
      <w:smallCaps/>
      <w:color w:val="FFFFFF" w:themeColor="background1"/>
      <w:spacing w:val="15"/>
      <w:kern w:val="32"/>
      <w:sz w:val="22"/>
      <w:szCs w:val="22"/>
      <w:shd w:val="clear" w:color="auto" w:fill="4F81BD" w:themeFill="accent1"/>
      <w:lang w:eastAsia="en-US" w:bidi="en-US"/>
    </w:rPr>
  </w:style>
  <w:style w:type="character" w:customStyle="1" w:styleId="Proces-nadpis2Char">
    <w:name w:val="Proces - nadpis 2 Char"/>
    <w:basedOn w:val="Nadpis2Char"/>
    <w:link w:val="Proces-nadpis2"/>
    <w:rsid w:val="009B4C30"/>
    <w:rPr>
      <w:rFonts w:asciiTheme="minorHAnsi" w:eastAsiaTheme="minorEastAsia" w:hAnsiTheme="minorHAnsi" w:cstheme="minorBidi"/>
      <w:b/>
      <w:bCs/>
      <w:caps/>
      <w:smallCaps/>
      <w:spacing w:val="15"/>
      <w:sz w:val="22"/>
      <w:szCs w:val="22"/>
      <w:shd w:val="clear" w:color="auto" w:fill="DBE5F1" w:themeFill="accent1" w:themeFillTint="33"/>
      <w:lang w:eastAsia="en-US" w:bidi="en-US"/>
    </w:rPr>
  </w:style>
  <w:style w:type="character" w:customStyle="1" w:styleId="OdstavecseseznamemChar">
    <w:name w:val="Odstavec se seznamem Char"/>
    <w:basedOn w:val="Standardnpsmoodstavce"/>
    <w:link w:val="Odstavecseseznamem"/>
    <w:uiPriority w:val="34"/>
    <w:rsid w:val="00334867"/>
    <w:rPr>
      <w:rFonts w:ascii="Arial" w:hAnsi="Arial" w:cs="Arial"/>
      <w:sz w:val="22"/>
      <w:szCs w:val="22"/>
    </w:rPr>
  </w:style>
  <w:style w:type="paragraph" w:customStyle="1" w:styleId="Textslovnicek">
    <w:name w:val="Text slovnicek"/>
    <w:basedOn w:val="Normln"/>
    <w:link w:val="TextslovnicekChar"/>
    <w:uiPriority w:val="99"/>
    <w:qFormat/>
    <w:rsid w:val="00334867"/>
    <w:pPr>
      <w:shd w:val="clear" w:color="auto" w:fill="FFFFFF"/>
      <w:spacing w:after="200" w:line="288" w:lineRule="auto"/>
    </w:pPr>
    <w:rPr>
      <w:color w:val="000000"/>
    </w:rPr>
  </w:style>
  <w:style w:type="character" w:customStyle="1" w:styleId="TextslovnicekChar">
    <w:name w:val="Text slovnicek Char"/>
    <w:basedOn w:val="Standardnpsmoodstavce"/>
    <w:link w:val="Textslovnicek"/>
    <w:uiPriority w:val="99"/>
    <w:rsid w:val="00334867"/>
    <w:rPr>
      <w:rFonts w:ascii="Arial" w:hAnsi="Arial" w:cs="Arial"/>
      <w:color w:val="000000"/>
      <w:sz w:val="22"/>
      <w:szCs w:val="22"/>
      <w:shd w:val="clear" w:color="auto" w:fill="FFFFFF"/>
    </w:rPr>
  </w:style>
  <w:style w:type="paragraph" w:customStyle="1" w:styleId="Zkladntext1">
    <w:name w:val="Základní text 1"/>
    <w:basedOn w:val="Normln"/>
    <w:next w:val="Normln"/>
    <w:rsid w:val="000F1B1E"/>
    <w:pPr>
      <w:autoSpaceDE w:val="0"/>
      <w:autoSpaceDN w:val="0"/>
      <w:adjustRightInd w:val="0"/>
      <w:spacing w:line="240" w:lineRule="auto"/>
    </w:pPr>
    <w:rPr>
      <w:szCs w:val="24"/>
    </w:rPr>
  </w:style>
  <w:style w:type="character" w:customStyle="1" w:styleId="FontStyle34">
    <w:name w:val="Font Style34"/>
    <w:uiPriority w:val="99"/>
    <w:rsid w:val="000F1B1E"/>
    <w:rPr>
      <w:rFonts w:ascii="Arial" w:hAnsi="Arial" w:cs="Arial"/>
      <w:sz w:val="18"/>
      <w:szCs w:val="18"/>
    </w:rPr>
  </w:style>
  <w:style w:type="paragraph" w:customStyle="1" w:styleId="Style3">
    <w:name w:val="Style3"/>
    <w:basedOn w:val="Normln"/>
    <w:uiPriority w:val="99"/>
    <w:rsid w:val="000F1B1E"/>
    <w:pPr>
      <w:widowControl w:val="0"/>
      <w:autoSpaceDE w:val="0"/>
      <w:autoSpaceDN w:val="0"/>
      <w:adjustRightInd w:val="0"/>
      <w:spacing w:line="223" w:lineRule="exact"/>
    </w:pPr>
    <w:rPr>
      <w:sz w:val="24"/>
      <w:szCs w:val="24"/>
    </w:rPr>
  </w:style>
  <w:style w:type="character" w:customStyle="1" w:styleId="Nadpis6Char">
    <w:name w:val="Nadpis 6 Char"/>
    <w:basedOn w:val="Standardnpsmoodstavce"/>
    <w:link w:val="Nadpis6"/>
    <w:rsid w:val="000F1B1E"/>
    <w:rPr>
      <w:b/>
      <w:bCs/>
      <w:sz w:val="22"/>
      <w:szCs w:val="22"/>
    </w:rPr>
  </w:style>
  <w:style w:type="character" w:customStyle="1" w:styleId="Nadpis7Char">
    <w:name w:val="Nadpis 7 Char"/>
    <w:basedOn w:val="Standardnpsmoodstavce"/>
    <w:link w:val="Nadpis7"/>
    <w:rsid w:val="000F1B1E"/>
    <w:rPr>
      <w:sz w:val="24"/>
      <w:szCs w:val="24"/>
    </w:rPr>
  </w:style>
  <w:style w:type="character" w:customStyle="1" w:styleId="Nadpis8Char">
    <w:name w:val="Nadpis 8 Char"/>
    <w:basedOn w:val="Standardnpsmoodstavce"/>
    <w:link w:val="Nadpis8"/>
    <w:rsid w:val="000F1B1E"/>
    <w:rPr>
      <w:i/>
      <w:iCs/>
      <w:sz w:val="24"/>
      <w:szCs w:val="24"/>
    </w:rPr>
  </w:style>
  <w:style w:type="character" w:customStyle="1" w:styleId="Nadpis9Char">
    <w:name w:val="Nadpis 9 Char"/>
    <w:basedOn w:val="Standardnpsmoodstavce"/>
    <w:link w:val="Nadpis9"/>
    <w:rsid w:val="000F1B1E"/>
    <w:rPr>
      <w:rFonts w:ascii="Arial" w:hAnsi="Arial" w:cs="Arial"/>
      <w:sz w:val="22"/>
      <w:szCs w:val="22"/>
    </w:rPr>
  </w:style>
  <w:style w:type="paragraph" w:customStyle="1" w:styleId="RD-nadpis4">
    <w:name w:val="RD-nadpis4"/>
    <w:basedOn w:val="Normln"/>
    <w:rsid w:val="000F1B1E"/>
    <w:pPr>
      <w:tabs>
        <w:tab w:val="num" w:pos="1080"/>
      </w:tabs>
      <w:spacing w:line="240" w:lineRule="auto"/>
      <w:ind w:left="851" w:hanging="851"/>
      <w:jc w:val="left"/>
    </w:pPr>
    <w:rPr>
      <w:rFonts w:ascii="Times New Roman" w:hAnsi="Times New Roman" w:cs="Times New Roman"/>
      <w:sz w:val="20"/>
      <w:szCs w:val="20"/>
    </w:rPr>
  </w:style>
  <w:style w:type="paragraph" w:customStyle="1" w:styleId="RD-odstavec1-1">
    <w:name w:val="RD-odstavec1 - (1)"/>
    <w:basedOn w:val="Normln"/>
    <w:rsid w:val="000F1B1E"/>
    <w:pPr>
      <w:tabs>
        <w:tab w:val="num" w:pos="1247"/>
      </w:tabs>
      <w:spacing w:line="240" w:lineRule="auto"/>
      <w:ind w:left="1247" w:hanging="396"/>
      <w:jc w:val="left"/>
    </w:pPr>
    <w:rPr>
      <w:rFonts w:ascii="Times New Roman" w:hAnsi="Times New Roman" w:cs="Times New Roman"/>
      <w:sz w:val="20"/>
      <w:szCs w:val="20"/>
    </w:rPr>
  </w:style>
  <w:style w:type="paragraph" w:customStyle="1" w:styleId="RD-odstavec2-a">
    <w:name w:val="RD-odstavec2 - a)"/>
    <w:basedOn w:val="Normln"/>
    <w:rsid w:val="000F1B1E"/>
    <w:pPr>
      <w:tabs>
        <w:tab w:val="num" w:pos="1607"/>
      </w:tabs>
      <w:spacing w:line="240" w:lineRule="auto"/>
      <w:ind w:left="1588" w:hanging="341"/>
      <w:jc w:val="left"/>
    </w:pPr>
    <w:rPr>
      <w:rFonts w:ascii="Times New Roman" w:hAnsi="Times New Roman" w:cs="Times New Roman"/>
      <w:sz w:val="20"/>
      <w:szCs w:val="20"/>
    </w:rPr>
  </w:style>
  <w:style w:type="paragraph" w:customStyle="1" w:styleId="RD-odstavec3-i">
    <w:name w:val="RD-odstavec3 - i)"/>
    <w:basedOn w:val="Normln"/>
    <w:rsid w:val="000F1B1E"/>
    <w:pPr>
      <w:tabs>
        <w:tab w:val="num" w:pos="2308"/>
      </w:tabs>
      <w:spacing w:line="240" w:lineRule="auto"/>
      <w:ind w:left="1985" w:hanging="397"/>
      <w:jc w:val="left"/>
    </w:pPr>
    <w:rPr>
      <w:rFonts w:ascii="Times New Roman" w:hAnsi="Times New Roman" w:cs="Times New Roman"/>
      <w:sz w:val="20"/>
      <w:szCs w:val="20"/>
    </w:rPr>
  </w:style>
  <w:style w:type="paragraph" w:customStyle="1" w:styleId="RD-odstavec4-puntk4">
    <w:name w:val="RD-odstavec4 - puntík 4"/>
    <w:basedOn w:val="Normln"/>
    <w:rsid w:val="000F1B1E"/>
    <w:pPr>
      <w:tabs>
        <w:tab w:val="num" w:pos="2345"/>
      </w:tabs>
      <w:spacing w:line="240" w:lineRule="auto"/>
      <w:ind w:left="2268" w:hanging="283"/>
      <w:jc w:val="left"/>
    </w:pPr>
    <w:rPr>
      <w:rFonts w:ascii="Times New Roman" w:hAnsi="Times New Roman" w:cs="Times New Roman"/>
      <w:sz w:val="20"/>
      <w:szCs w:val="20"/>
    </w:rPr>
  </w:style>
  <w:style w:type="paragraph" w:customStyle="1" w:styleId="RD-nadpisPlohy">
    <w:name w:val="RD-nadpisPřílohy"/>
    <w:basedOn w:val="Normln"/>
    <w:rsid w:val="000F1B1E"/>
    <w:pPr>
      <w:tabs>
        <w:tab w:val="num" w:pos="1871"/>
      </w:tabs>
      <w:spacing w:line="240" w:lineRule="auto"/>
      <w:ind w:left="1871" w:hanging="1871"/>
      <w:jc w:val="left"/>
    </w:pPr>
    <w:rPr>
      <w:rFonts w:ascii="Times New Roman" w:hAnsi="Times New Roman" w:cs="Times New Roman"/>
      <w:sz w:val="20"/>
      <w:szCs w:val="20"/>
    </w:rPr>
  </w:style>
  <w:style w:type="paragraph" w:customStyle="1" w:styleId="NormlnChar1Char">
    <w:name w:val="Normální Char1 Char"/>
    <w:basedOn w:val="Normln"/>
    <w:next w:val="Normln"/>
    <w:rsid w:val="000F1B1E"/>
    <w:pPr>
      <w:autoSpaceDE w:val="0"/>
      <w:autoSpaceDN w:val="0"/>
      <w:adjustRightInd w:val="0"/>
      <w:spacing w:line="240" w:lineRule="auto"/>
      <w:jc w:val="left"/>
    </w:pPr>
    <w:rPr>
      <w:rFonts w:ascii="TimesNewRoman" w:hAnsi="TimesNewRoman" w:cs="TimesNewRoman"/>
      <w:sz w:val="24"/>
      <w:szCs w:val="24"/>
    </w:rPr>
  </w:style>
  <w:style w:type="paragraph" w:customStyle="1" w:styleId="western">
    <w:name w:val="western"/>
    <w:basedOn w:val="Normln"/>
    <w:rsid w:val="000F1B1E"/>
    <w:pPr>
      <w:spacing w:before="100" w:beforeAutospacing="1" w:after="100" w:afterAutospacing="1" w:line="240" w:lineRule="auto"/>
    </w:pPr>
    <w:rPr>
      <w:sz w:val="24"/>
      <w:szCs w:val="24"/>
      <w:lang w:val="en-US" w:eastAsia="en-US"/>
    </w:rPr>
  </w:style>
  <w:style w:type="character" w:customStyle="1" w:styleId="StyleArial11pt">
    <w:name w:val="Style Arial 11 pt"/>
    <w:basedOn w:val="Standardnpsmoodstavce"/>
    <w:rsid w:val="000F1B1E"/>
    <w:rPr>
      <w:rFonts w:ascii="Arial" w:hAnsi="Arial" w:cs="Arial"/>
      <w:sz w:val="22"/>
      <w:szCs w:val="22"/>
    </w:rPr>
  </w:style>
  <w:style w:type="paragraph" w:styleId="Nzev">
    <w:name w:val="Title"/>
    <w:basedOn w:val="Normln"/>
    <w:link w:val="NzevChar"/>
    <w:qFormat/>
    <w:rsid w:val="000F1B1E"/>
    <w:pPr>
      <w:spacing w:before="240" w:after="60" w:line="240" w:lineRule="auto"/>
      <w:jc w:val="center"/>
      <w:outlineLvl w:val="0"/>
    </w:pPr>
    <w:rPr>
      <w:b/>
      <w:bCs/>
      <w:kern w:val="28"/>
      <w:sz w:val="32"/>
      <w:szCs w:val="32"/>
    </w:rPr>
  </w:style>
  <w:style w:type="character" w:customStyle="1" w:styleId="NzevChar">
    <w:name w:val="Název Char"/>
    <w:basedOn w:val="Standardnpsmoodstavce"/>
    <w:link w:val="Nzev"/>
    <w:rsid w:val="000F1B1E"/>
    <w:rPr>
      <w:rFonts w:ascii="Arial" w:hAnsi="Arial" w:cs="Arial"/>
      <w:b/>
      <w:bCs/>
      <w:kern w:val="28"/>
      <w:sz w:val="32"/>
      <w:szCs w:val="32"/>
    </w:rPr>
  </w:style>
  <w:style w:type="paragraph" w:styleId="Zkladntextodsazen">
    <w:name w:val="Body Text Indent"/>
    <w:basedOn w:val="Normln"/>
    <w:link w:val="ZkladntextodsazenChar"/>
    <w:rsid w:val="000F1B1E"/>
    <w:pPr>
      <w:spacing w:after="120" w:line="240" w:lineRule="auto"/>
      <w:ind w:left="283"/>
      <w:jc w:val="left"/>
    </w:pPr>
    <w:rPr>
      <w:rFonts w:ascii="Times New Roman" w:hAnsi="Times New Roman" w:cs="Times New Roman"/>
      <w:sz w:val="20"/>
      <w:szCs w:val="20"/>
    </w:rPr>
  </w:style>
  <w:style w:type="character" w:customStyle="1" w:styleId="ZkladntextodsazenChar">
    <w:name w:val="Základní text odsazený Char"/>
    <w:basedOn w:val="Standardnpsmoodstavce"/>
    <w:link w:val="Zkladntextodsazen"/>
    <w:rsid w:val="000F1B1E"/>
  </w:style>
  <w:style w:type="paragraph" w:customStyle="1" w:styleId="DefaultChar1">
    <w:name w:val="Default Char1"/>
    <w:rsid w:val="000F1B1E"/>
    <w:pPr>
      <w:widowControl w:val="0"/>
    </w:pPr>
    <w:rPr>
      <w:rFonts w:ascii="Times New Roman Gras 0117200" w:hAnsi="Times New Roman Gras 0117200"/>
      <w:color w:val="000000"/>
      <w:sz w:val="24"/>
      <w:szCs w:val="24"/>
      <w:lang w:eastAsia="en-US"/>
    </w:rPr>
  </w:style>
  <w:style w:type="paragraph" w:styleId="slovanseznam2">
    <w:name w:val="List Number 2"/>
    <w:basedOn w:val="Normln"/>
    <w:rsid w:val="000F1B1E"/>
    <w:pPr>
      <w:tabs>
        <w:tab w:val="num" w:pos="643"/>
      </w:tabs>
      <w:spacing w:line="240" w:lineRule="auto"/>
      <w:ind w:left="643" w:hanging="360"/>
      <w:jc w:val="left"/>
    </w:pPr>
    <w:rPr>
      <w:rFonts w:ascii="Times New Roman" w:hAnsi="Times New Roman" w:cs="Times New Roman"/>
      <w:sz w:val="20"/>
      <w:szCs w:val="20"/>
    </w:rPr>
  </w:style>
  <w:style w:type="paragraph" w:customStyle="1" w:styleId="CharChar1CharCharChar">
    <w:name w:val="Char Char1 Char Char Char"/>
    <w:basedOn w:val="Normln"/>
    <w:rsid w:val="000F1B1E"/>
    <w:pPr>
      <w:spacing w:after="160" w:line="240" w:lineRule="exact"/>
      <w:jc w:val="left"/>
    </w:pPr>
    <w:rPr>
      <w:rFonts w:ascii="Verdana" w:hAnsi="Verdana"/>
      <w:sz w:val="20"/>
      <w:szCs w:val="20"/>
      <w:lang w:val="en-US" w:eastAsia="en-US"/>
    </w:rPr>
  </w:style>
  <w:style w:type="paragraph" w:styleId="Obsah5">
    <w:name w:val="toc 5"/>
    <w:basedOn w:val="Normln"/>
    <w:next w:val="Normln"/>
    <w:autoRedefine/>
    <w:semiHidden/>
    <w:rsid w:val="000F1B1E"/>
    <w:pPr>
      <w:tabs>
        <w:tab w:val="left" w:pos="1418"/>
        <w:tab w:val="right" w:leader="dot" w:pos="9062"/>
      </w:tabs>
      <w:spacing w:line="240" w:lineRule="auto"/>
      <w:ind w:left="800"/>
      <w:jc w:val="left"/>
    </w:pPr>
    <w:rPr>
      <w:rFonts w:ascii="Times New Roman" w:hAnsi="Times New Roman" w:cs="Times New Roman"/>
      <w:sz w:val="18"/>
      <w:szCs w:val="18"/>
    </w:rPr>
  </w:style>
  <w:style w:type="paragraph" w:styleId="Obsah6">
    <w:name w:val="toc 6"/>
    <w:basedOn w:val="Normln"/>
    <w:next w:val="Normln"/>
    <w:autoRedefine/>
    <w:semiHidden/>
    <w:rsid w:val="000F1B1E"/>
    <w:pPr>
      <w:spacing w:line="240" w:lineRule="auto"/>
      <w:ind w:left="1000"/>
      <w:jc w:val="left"/>
    </w:pPr>
    <w:rPr>
      <w:rFonts w:ascii="Times New Roman" w:hAnsi="Times New Roman" w:cs="Times New Roman"/>
      <w:sz w:val="18"/>
      <w:szCs w:val="18"/>
    </w:rPr>
  </w:style>
  <w:style w:type="paragraph" w:styleId="Obsah7">
    <w:name w:val="toc 7"/>
    <w:basedOn w:val="Normln"/>
    <w:next w:val="Normln"/>
    <w:autoRedefine/>
    <w:semiHidden/>
    <w:rsid w:val="000F1B1E"/>
    <w:pPr>
      <w:spacing w:line="240" w:lineRule="auto"/>
      <w:ind w:left="1200"/>
      <w:jc w:val="left"/>
    </w:pPr>
    <w:rPr>
      <w:rFonts w:ascii="Times New Roman" w:hAnsi="Times New Roman" w:cs="Times New Roman"/>
      <w:sz w:val="18"/>
      <w:szCs w:val="18"/>
    </w:rPr>
  </w:style>
  <w:style w:type="paragraph" w:styleId="Obsah8">
    <w:name w:val="toc 8"/>
    <w:basedOn w:val="Normln"/>
    <w:next w:val="Normln"/>
    <w:autoRedefine/>
    <w:semiHidden/>
    <w:rsid w:val="000F1B1E"/>
    <w:pPr>
      <w:spacing w:line="240" w:lineRule="auto"/>
      <w:ind w:left="1400"/>
      <w:jc w:val="left"/>
    </w:pPr>
    <w:rPr>
      <w:rFonts w:ascii="Times New Roman" w:hAnsi="Times New Roman" w:cs="Times New Roman"/>
      <w:sz w:val="18"/>
      <w:szCs w:val="18"/>
    </w:rPr>
  </w:style>
  <w:style w:type="paragraph" w:styleId="Obsah9">
    <w:name w:val="toc 9"/>
    <w:basedOn w:val="Normln"/>
    <w:next w:val="Normln"/>
    <w:autoRedefine/>
    <w:semiHidden/>
    <w:rsid w:val="000F1B1E"/>
    <w:pPr>
      <w:spacing w:line="240" w:lineRule="auto"/>
      <w:ind w:left="1600"/>
      <w:jc w:val="left"/>
    </w:pPr>
    <w:rPr>
      <w:rFonts w:ascii="Times New Roman" w:hAnsi="Times New Roman" w:cs="Times New Roman"/>
      <w:sz w:val="18"/>
      <w:szCs w:val="18"/>
    </w:rPr>
  </w:style>
  <w:style w:type="paragraph" w:customStyle="1" w:styleId="NadpisA">
    <w:name w:val="Nadpis A"/>
    <w:basedOn w:val="NormlnChar1Char"/>
    <w:autoRedefine/>
    <w:rsid w:val="000F1B1E"/>
    <w:pPr>
      <w:tabs>
        <w:tab w:val="num" w:pos="57"/>
      </w:tabs>
      <w:ind w:left="57" w:firstLine="231"/>
    </w:pPr>
    <w:rPr>
      <w:rFonts w:ascii="Arial" w:hAnsi="Arial" w:cs="Arial"/>
      <w:b/>
      <w:sz w:val="22"/>
      <w:szCs w:val="22"/>
      <w:u w:val="single"/>
    </w:rPr>
  </w:style>
  <w:style w:type="numbering" w:styleId="111111">
    <w:name w:val="Outline List 2"/>
    <w:basedOn w:val="Bezseznamu"/>
    <w:rsid w:val="000F1B1E"/>
  </w:style>
  <w:style w:type="paragraph" w:customStyle="1" w:styleId="Char4CharCharCharCharChar">
    <w:name w:val="Char4 Char Char Char Char Char"/>
    <w:basedOn w:val="Normln"/>
    <w:rsid w:val="000F1B1E"/>
    <w:pPr>
      <w:spacing w:after="160" w:line="240" w:lineRule="exact"/>
      <w:jc w:val="left"/>
    </w:pPr>
    <w:rPr>
      <w:rFonts w:ascii="Times New Roman Bold" w:hAnsi="Times New Roman Bold" w:cs="Times New Roman"/>
      <w:szCs w:val="26"/>
      <w:lang w:val="sk-SK" w:eastAsia="en-US"/>
    </w:rPr>
  </w:style>
  <w:style w:type="paragraph" w:customStyle="1" w:styleId="1">
    <w:name w:val="1"/>
    <w:basedOn w:val="Normln"/>
    <w:rsid w:val="000F1B1E"/>
    <w:pPr>
      <w:spacing w:after="160" w:line="240" w:lineRule="exact"/>
      <w:jc w:val="left"/>
    </w:pPr>
    <w:rPr>
      <w:rFonts w:ascii="Verdana" w:hAnsi="Verdana"/>
      <w:sz w:val="20"/>
      <w:szCs w:val="20"/>
      <w:lang w:val="en-US" w:eastAsia="en-US"/>
    </w:rPr>
  </w:style>
  <w:style w:type="paragraph" w:customStyle="1" w:styleId="CharCharChar">
    <w:name w:val="Char Char Char"/>
    <w:basedOn w:val="Normln"/>
    <w:semiHidden/>
    <w:rsid w:val="000F1B1E"/>
    <w:pPr>
      <w:spacing w:after="160" w:line="240" w:lineRule="exact"/>
      <w:jc w:val="left"/>
    </w:pPr>
    <w:rPr>
      <w:rFonts w:ascii="Times New Roman" w:hAnsi="Times New Roman" w:cs="Times New Roman"/>
      <w:sz w:val="20"/>
      <w:szCs w:val="26"/>
      <w:lang w:val="sk-SK"/>
    </w:rPr>
  </w:style>
  <w:style w:type="paragraph" w:customStyle="1" w:styleId="CharCharCharCharChar">
    <w:name w:val="Char Char Char Char Char"/>
    <w:basedOn w:val="Normln"/>
    <w:semiHidden/>
    <w:rsid w:val="000F1B1E"/>
    <w:pPr>
      <w:spacing w:after="160" w:line="240" w:lineRule="exact"/>
      <w:jc w:val="left"/>
    </w:pPr>
    <w:rPr>
      <w:rFonts w:ascii="Times New Roman" w:hAnsi="Times New Roman" w:cs="Times New Roman"/>
      <w:sz w:val="20"/>
      <w:szCs w:val="26"/>
      <w:lang w:val="sk-SK"/>
    </w:rPr>
  </w:style>
  <w:style w:type="paragraph" w:customStyle="1" w:styleId="Mjstyl1">
    <w:name w:val="Můj styl 1"/>
    <w:basedOn w:val="Nadpis1"/>
    <w:qFormat/>
    <w:rsid w:val="000F1B1E"/>
    <w:pPr>
      <w:pBdr>
        <w:bottom w:val="none" w:sz="0" w:space="0" w:color="auto"/>
      </w:pBdr>
      <w:spacing w:before="0" w:after="0" w:line="240" w:lineRule="auto"/>
      <w:jc w:val="left"/>
    </w:pPr>
    <w:rPr>
      <w:sz w:val="32"/>
      <w:szCs w:val="20"/>
    </w:rPr>
  </w:style>
  <w:style w:type="paragraph" w:customStyle="1" w:styleId="Mjstyl2">
    <w:name w:val="Můj styl 2"/>
    <w:basedOn w:val="Nadpis2"/>
    <w:qFormat/>
    <w:rsid w:val="000F1B1E"/>
    <w:pPr>
      <w:keepNext w:val="0"/>
      <w:spacing w:before="0" w:after="100" w:afterAutospacing="1" w:line="240" w:lineRule="auto"/>
      <w:jc w:val="left"/>
    </w:pPr>
    <w:rPr>
      <w:iCs/>
      <w:sz w:val="27"/>
      <w:szCs w:val="27"/>
    </w:rPr>
  </w:style>
  <w:style w:type="numbering" w:customStyle="1" w:styleId="Mj1">
    <w:name w:val="Můj1"/>
    <w:basedOn w:val="Bezseznamu"/>
    <w:rsid w:val="000F1B1E"/>
    <w:pPr>
      <w:numPr>
        <w:numId w:val="8"/>
      </w:numPr>
    </w:pPr>
  </w:style>
  <w:style w:type="numbering" w:customStyle="1" w:styleId="Styl1">
    <w:name w:val="Styl1"/>
    <w:basedOn w:val="Bezseznamu"/>
    <w:rsid w:val="000F1B1E"/>
    <w:pPr>
      <w:numPr>
        <w:numId w:val="19"/>
      </w:numPr>
    </w:pPr>
  </w:style>
  <w:style w:type="paragraph" w:customStyle="1" w:styleId="Mjstyl3">
    <w:name w:val="Můj styl 3"/>
    <w:basedOn w:val="Normln"/>
    <w:next w:val="Normln"/>
    <w:qFormat/>
    <w:rsid w:val="000F1B1E"/>
    <w:pPr>
      <w:numPr>
        <w:ilvl w:val="1"/>
        <w:numId w:val="15"/>
      </w:numPr>
      <w:spacing w:before="120" w:after="120" w:line="240" w:lineRule="auto"/>
    </w:pPr>
  </w:style>
  <w:style w:type="numbering" w:customStyle="1" w:styleId="Styl2">
    <w:name w:val="Styl2"/>
    <w:basedOn w:val="Bezseznamu"/>
    <w:rsid w:val="000F1B1E"/>
    <w:pPr>
      <w:numPr>
        <w:numId w:val="20"/>
      </w:numPr>
    </w:pPr>
  </w:style>
  <w:style w:type="paragraph" w:customStyle="1" w:styleId="Mjstyl4">
    <w:name w:val="Můj styl 4"/>
    <w:basedOn w:val="Zkladntext"/>
    <w:uiPriority w:val="99"/>
    <w:qFormat/>
    <w:rsid w:val="000F1B1E"/>
    <w:pPr>
      <w:keepLines w:val="0"/>
      <w:numPr>
        <w:ilvl w:val="2"/>
        <w:numId w:val="9"/>
      </w:numPr>
    </w:pPr>
    <w:rPr>
      <w:rFonts w:ascii="Arial" w:hAnsi="Arial" w:cs="Arial"/>
      <w:sz w:val="22"/>
      <w:szCs w:val="22"/>
    </w:rPr>
  </w:style>
  <w:style w:type="paragraph" w:styleId="Nadpisobsahu">
    <w:name w:val="TOC Heading"/>
    <w:basedOn w:val="Nadpis1"/>
    <w:next w:val="Normln"/>
    <w:uiPriority w:val="39"/>
    <w:qFormat/>
    <w:rsid w:val="000F1B1E"/>
    <w:pPr>
      <w:keepLines/>
      <w:pBdr>
        <w:bottom w:val="none" w:sz="0" w:space="0" w:color="auto"/>
      </w:pBdr>
      <w:spacing w:before="480" w:after="0" w:line="276" w:lineRule="auto"/>
      <w:jc w:val="left"/>
      <w:outlineLvl w:val="9"/>
    </w:pPr>
    <w:rPr>
      <w:rFonts w:ascii="Cambria" w:hAnsi="Cambria" w:cs="Times New Roman"/>
      <w:smallCaps w:val="0"/>
      <w:color w:val="365F91"/>
      <w:kern w:val="0"/>
      <w:sz w:val="20"/>
      <w:szCs w:val="20"/>
      <w:lang w:eastAsia="en-US"/>
    </w:rPr>
  </w:style>
  <w:style w:type="numbering" w:customStyle="1" w:styleId="Aktulnseznam1">
    <w:name w:val="Aktuální seznam1"/>
    <w:rsid w:val="000F1B1E"/>
    <w:pPr>
      <w:numPr>
        <w:numId w:val="13"/>
      </w:numPr>
    </w:pPr>
  </w:style>
  <w:style w:type="paragraph" w:styleId="Normlnodsazen">
    <w:name w:val="Normal Indent"/>
    <w:basedOn w:val="Normln"/>
    <w:rsid w:val="000F1B1E"/>
    <w:pPr>
      <w:spacing w:line="240" w:lineRule="auto"/>
      <w:ind w:left="993" w:right="680" w:hanging="284"/>
      <w:jc w:val="left"/>
    </w:pPr>
    <w:rPr>
      <w:rFonts w:ascii="Times New Roman" w:hAnsi="Times New Roman" w:cs="Times New Roman"/>
      <w:sz w:val="20"/>
      <w:szCs w:val="20"/>
    </w:rPr>
  </w:style>
  <w:style w:type="character" w:styleId="Sledovanodkaz">
    <w:name w:val="FollowedHyperlink"/>
    <w:basedOn w:val="Standardnpsmoodstavce"/>
    <w:rsid w:val="000F1B1E"/>
    <w:rPr>
      <w:color w:val="800080"/>
      <w:u w:val="single"/>
    </w:rPr>
  </w:style>
  <w:style w:type="paragraph" w:customStyle="1" w:styleId="odrakyslalev">
    <w:name w:val="odražky čísla levé"/>
    <w:basedOn w:val="Normlnodsazen"/>
    <w:rsid w:val="000F1B1E"/>
    <w:pPr>
      <w:numPr>
        <w:numId w:val="18"/>
      </w:numPr>
      <w:spacing w:before="120" w:after="120"/>
      <w:jc w:val="both"/>
    </w:pPr>
    <w:rPr>
      <w:sz w:val="24"/>
    </w:rPr>
  </w:style>
  <w:style w:type="paragraph" w:customStyle="1" w:styleId="CharChar1CharCharCharCharCharCharCharCharCharCharCharChar">
    <w:name w:val="Char Char1 Char Char Char Char Char Char Char Char Char Char Char Char"/>
    <w:basedOn w:val="Normln"/>
    <w:rsid w:val="000F1B1E"/>
    <w:pPr>
      <w:spacing w:after="160" w:line="240" w:lineRule="exact"/>
      <w:jc w:val="left"/>
    </w:pPr>
    <w:rPr>
      <w:rFonts w:ascii="Times New Roman Bold" w:hAnsi="Times New Roman Bold" w:cs="Times New Roman"/>
      <w:szCs w:val="26"/>
      <w:lang w:val="sk-SK" w:eastAsia="en-US"/>
    </w:rPr>
  </w:style>
  <w:style w:type="paragraph" w:styleId="slovanseznam">
    <w:name w:val="List Number"/>
    <w:basedOn w:val="Normln"/>
    <w:rsid w:val="000F1B1E"/>
    <w:pPr>
      <w:tabs>
        <w:tab w:val="num" w:pos="360"/>
      </w:tabs>
      <w:spacing w:line="240" w:lineRule="auto"/>
      <w:ind w:left="360" w:hanging="360"/>
      <w:jc w:val="left"/>
    </w:pPr>
    <w:rPr>
      <w:rFonts w:ascii="Times New Roman" w:hAnsi="Times New Roman" w:cs="Times New Roman"/>
      <w:sz w:val="20"/>
      <w:szCs w:val="20"/>
    </w:rPr>
  </w:style>
  <w:style w:type="paragraph" w:customStyle="1" w:styleId="Text3">
    <w:name w:val="Text 3"/>
    <w:basedOn w:val="Normln"/>
    <w:rsid w:val="000F1B1E"/>
    <w:pPr>
      <w:tabs>
        <w:tab w:val="left" w:pos="2302"/>
      </w:tabs>
      <w:spacing w:after="240" w:line="240" w:lineRule="auto"/>
      <w:ind w:left="1202"/>
    </w:pPr>
    <w:rPr>
      <w:rFonts w:ascii="Times New Roman" w:hAnsi="Times New Roman" w:cs="Times New Roman"/>
      <w:sz w:val="24"/>
      <w:szCs w:val="20"/>
      <w:lang w:val="fr-FR" w:eastAsia="en-US"/>
    </w:rPr>
  </w:style>
  <w:style w:type="paragraph" w:customStyle="1" w:styleId="Text2">
    <w:name w:val="Text 2"/>
    <w:basedOn w:val="Normln"/>
    <w:rsid w:val="000F1B1E"/>
    <w:pPr>
      <w:tabs>
        <w:tab w:val="left" w:pos="2302"/>
      </w:tabs>
      <w:spacing w:after="240" w:line="240" w:lineRule="auto"/>
      <w:ind w:left="1202"/>
    </w:pPr>
    <w:rPr>
      <w:rFonts w:ascii="Times New Roman" w:hAnsi="Times New Roman" w:cs="Times New Roman"/>
      <w:sz w:val="24"/>
      <w:szCs w:val="20"/>
      <w:lang w:val="fr-FR" w:eastAsia="en-US"/>
    </w:rPr>
  </w:style>
  <w:style w:type="character" w:customStyle="1" w:styleId="apple-style-span">
    <w:name w:val="apple-style-span"/>
    <w:basedOn w:val="Standardnpsmoodstavce"/>
    <w:rsid w:val="000F1B1E"/>
  </w:style>
  <w:style w:type="character" w:customStyle="1" w:styleId="apple-converted-space">
    <w:name w:val="apple-converted-space"/>
    <w:basedOn w:val="Standardnpsmoodstavce"/>
    <w:rsid w:val="000F1B1E"/>
  </w:style>
  <w:style w:type="paragraph" w:styleId="Prosttext">
    <w:name w:val="Plain Text"/>
    <w:basedOn w:val="Normln"/>
    <w:link w:val="ProsttextChar"/>
    <w:uiPriority w:val="99"/>
    <w:semiHidden/>
    <w:unhideWhenUsed/>
    <w:rsid w:val="000F1B1E"/>
    <w:pPr>
      <w:spacing w:line="240" w:lineRule="auto"/>
      <w:jc w:val="left"/>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0F1B1E"/>
    <w:rPr>
      <w:rFonts w:ascii="Consolas" w:eastAsiaTheme="minorHAnsi" w:hAnsi="Consolas" w:cstheme="minorBidi"/>
      <w:sz w:val="21"/>
      <w:szCs w:val="21"/>
      <w:lang w:eastAsia="en-US"/>
    </w:rPr>
  </w:style>
  <w:style w:type="paragraph" w:customStyle="1" w:styleId="Default">
    <w:name w:val="Default"/>
    <w:rsid w:val="000F1B1E"/>
    <w:pPr>
      <w:autoSpaceDE w:val="0"/>
      <w:autoSpaceDN w:val="0"/>
      <w:adjustRightInd w:val="0"/>
    </w:pPr>
    <w:rPr>
      <w:color w:val="000000"/>
      <w:sz w:val="24"/>
      <w:szCs w:val="24"/>
    </w:rPr>
  </w:style>
  <w:style w:type="paragraph" w:customStyle="1" w:styleId="CharChar1CharCharChar1">
    <w:name w:val="Char Char1 Char Char Char1"/>
    <w:basedOn w:val="Normln"/>
    <w:uiPriority w:val="99"/>
    <w:rsid w:val="000F1B1E"/>
    <w:pPr>
      <w:spacing w:after="160" w:line="240" w:lineRule="exact"/>
      <w:jc w:val="left"/>
    </w:pPr>
    <w:rPr>
      <w:rFonts w:ascii="Verdana" w:hAnsi="Verdana"/>
      <w:sz w:val="20"/>
      <w:szCs w:val="20"/>
      <w:lang w:val="en-US" w:eastAsia="en-US"/>
    </w:rPr>
  </w:style>
  <w:style w:type="paragraph" w:customStyle="1" w:styleId="Char4CharCharCharCharChar1">
    <w:name w:val="Char4 Char Char Char Char Char1"/>
    <w:basedOn w:val="Normln"/>
    <w:uiPriority w:val="99"/>
    <w:rsid w:val="000F1B1E"/>
    <w:pPr>
      <w:spacing w:after="160" w:line="240" w:lineRule="exact"/>
      <w:jc w:val="left"/>
    </w:pPr>
    <w:rPr>
      <w:rFonts w:ascii="Times New Roman Bold" w:hAnsi="Times New Roman Bold" w:cs="Times New Roman"/>
      <w:szCs w:val="26"/>
      <w:lang w:val="sk-SK" w:eastAsia="en-US"/>
    </w:rPr>
  </w:style>
  <w:style w:type="paragraph" w:customStyle="1" w:styleId="CharCharChar1">
    <w:name w:val="Char Char Char1"/>
    <w:basedOn w:val="Normln"/>
    <w:uiPriority w:val="99"/>
    <w:semiHidden/>
    <w:rsid w:val="000F1B1E"/>
    <w:pPr>
      <w:spacing w:after="160" w:line="240" w:lineRule="exact"/>
      <w:jc w:val="left"/>
    </w:pPr>
    <w:rPr>
      <w:rFonts w:ascii="Times New Roman" w:hAnsi="Times New Roman" w:cs="Times New Roman"/>
      <w:sz w:val="20"/>
      <w:szCs w:val="26"/>
      <w:lang w:val="sk-SK"/>
    </w:rPr>
  </w:style>
  <w:style w:type="paragraph" w:customStyle="1" w:styleId="CharCharCharCharChar1">
    <w:name w:val="Char Char Char Char Char1"/>
    <w:basedOn w:val="Normln"/>
    <w:uiPriority w:val="99"/>
    <w:semiHidden/>
    <w:rsid w:val="000F1B1E"/>
    <w:pPr>
      <w:spacing w:after="160" w:line="240" w:lineRule="exact"/>
      <w:jc w:val="left"/>
    </w:pPr>
    <w:rPr>
      <w:rFonts w:ascii="Times New Roman" w:hAnsi="Times New Roman" w:cs="Times New Roman"/>
      <w:sz w:val="20"/>
      <w:szCs w:val="26"/>
      <w:lang w:val="sk-SK"/>
    </w:rPr>
  </w:style>
  <w:style w:type="paragraph" w:customStyle="1" w:styleId="CharChar1CharCharCharCharCharCharCharCharCharCharCharChar1">
    <w:name w:val="Char Char1 Char Char Char Char Char Char Char Char Char Char Char Char1"/>
    <w:basedOn w:val="Normln"/>
    <w:uiPriority w:val="99"/>
    <w:rsid w:val="000F1B1E"/>
    <w:pPr>
      <w:spacing w:after="160" w:line="240" w:lineRule="exact"/>
      <w:jc w:val="left"/>
    </w:pPr>
    <w:rPr>
      <w:rFonts w:ascii="Times New Roman Bold" w:hAnsi="Times New Roman Bold" w:cs="Times New Roman"/>
      <w:szCs w:val="26"/>
      <w:lang w:val="sk-SK" w:eastAsia="en-US"/>
    </w:rPr>
  </w:style>
  <w:style w:type="paragraph" w:customStyle="1" w:styleId="CharChar1">
    <w:name w:val="Char Char1"/>
    <w:basedOn w:val="Normln"/>
    <w:uiPriority w:val="99"/>
    <w:semiHidden/>
    <w:rsid w:val="000F1B1E"/>
    <w:pPr>
      <w:spacing w:after="160" w:line="240" w:lineRule="exact"/>
      <w:jc w:val="left"/>
    </w:pPr>
    <w:rPr>
      <w:rFonts w:ascii="Times New Roman" w:hAnsi="Times New Roman" w:cs="Times New Roman"/>
      <w:sz w:val="20"/>
      <w:szCs w:val="26"/>
      <w:lang w:val="sk-SK"/>
    </w:rPr>
  </w:style>
  <w:style w:type="paragraph" w:customStyle="1" w:styleId="Pojemslovnicek">
    <w:name w:val="Pojem slovnicek"/>
    <w:basedOn w:val="Normln"/>
    <w:link w:val="PojemslovnicekChar"/>
    <w:qFormat/>
    <w:rsid w:val="005C1AFE"/>
    <w:pPr>
      <w:spacing w:after="200" w:line="288" w:lineRule="auto"/>
    </w:pPr>
    <w:rPr>
      <w:rFonts w:eastAsiaTheme="minorEastAsia"/>
      <w:b/>
    </w:rPr>
  </w:style>
  <w:style w:type="character" w:customStyle="1" w:styleId="PojemslovnicekChar">
    <w:name w:val="Pojem slovnicek Char"/>
    <w:basedOn w:val="Standardnpsmoodstavce"/>
    <w:link w:val="Pojemslovnicek"/>
    <w:rsid w:val="005C1AFE"/>
    <w:rPr>
      <w:rFonts w:ascii="Arial" w:eastAsiaTheme="minorEastAsia" w:hAnsi="Arial" w:cs="Arial"/>
      <w:b/>
      <w:sz w:val="22"/>
      <w:szCs w:val="22"/>
    </w:rPr>
  </w:style>
  <w:style w:type="paragraph" w:customStyle="1" w:styleId="Text1">
    <w:name w:val="Text 1"/>
    <w:basedOn w:val="Normln"/>
    <w:rsid w:val="0095231B"/>
    <w:pPr>
      <w:spacing w:before="120" w:after="120" w:line="240" w:lineRule="auto"/>
      <w:ind w:left="850"/>
    </w:pPr>
    <w:rPr>
      <w:rFonts w:ascii="Times New Roman" w:hAnsi="Times New Roman" w:cs="Times New Roman"/>
      <w:sz w:val="24"/>
      <w:szCs w:val="24"/>
      <w:lang w:val="en-GB" w:eastAsia="en-US"/>
    </w:rPr>
  </w:style>
  <w:style w:type="character" w:customStyle="1" w:styleId="hps">
    <w:name w:val="hps"/>
    <w:basedOn w:val="Standardnpsmoodstavce"/>
    <w:uiPriority w:val="99"/>
    <w:rsid w:val="0095231B"/>
    <w:rPr>
      <w:shd w:val="clear" w:color="auto" w:fill="auto"/>
    </w:rPr>
  </w:style>
  <w:style w:type="character" w:customStyle="1" w:styleId="MPtextChar">
    <w:name w:val="MP_text Char"/>
    <w:basedOn w:val="Standardnpsmoodstavce"/>
    <w:link w:val="MPtext"/>
    <w:locked/>
    <w:rsid w:val="002F420F"/>
    <w:rPr>
      <w:rFonts w:ascii="Arial" w:eastAsiaTheme="minorEastAsia" w:hAnsi="Arial" w:cs="Arial"/>
      <w:lang w:bidi="en-US"/>
    </w:rPr>
  </w:style>
  <w:style w:type="paragraph" w:customStyle="1" w:styleId="MPtext">
    <w:name w:val="MP_text"/>
    <w:basedOn w:val="Normln"/>
    <w:link w:val="MPtextChar"/>
    <w:qFormat/>
    <w:rsid w:val="002F420F"/>
    <w:pPr>
      <w:spacing w:before="120" w:after="120"/>
    </w:pPr>
    <w:rPr>
      <w:rFonts w:eastAsiaTheme="minorEastAsia"/>
      <w:sz w:val="20"/>
      <w:szCs w:val="20"/>
      <w:lang w:bidi="en-US"/>
    </w:rPr>
  </w:style>
  <w:style w:type="character" w:styleId="Siln">
    <w:name w:val="Strong"/>
    <w:basedOn w:val="Standardnpsmoodstavce"/>
    <w:uiPriority w:val="22"/>
    <w:qFormat/>
    <w:rsid w:val="00AA7605"/>
    <w:rPr>
      <w:b/>
      <w:bCs/>
    </w:rPr>
  </w:style>
  <w:style w:type="paragraph" w:customStyle="1" w:styleId="odstavec">
    <w:name w:val="odstavec"/>
    <w:basedOn w:val="Normln"/>
    <w:rsid w:val="008C231D"/>
    <w:pPr>
      <w:spacing w:before="120" w:line="240" w:lineRule="auto"/>
      <w:ind w:firstLine="482"/>
    </w:pPr>
    <w:rPr>
      <w:rFonts w:ascii="Times New Roman" w:hAnsi="Times New Roman" w:cs="Times New Roman"/>
      <w:noProof/>
      <w:sz w:val="24"/>
      <w:szCs w:val="24"/>
    </w:rPr>
  </w:style>
  <w:style w:type="paragraph" w:customStyle="1" w:styleId="psmeno">
    <w:name w:val="písmeno"/>
    <w:basedOn w:val="slovanseznam"/>
    <w:rsid w:val="008C231D"/>
    <w:pPr>
      <w:tabs>
        <w:tab w:val="clear" w:pos="360"/>
        <w:tab w:val="left" w:pos="357"/>
      </w:tabs>
      <w:ind w:left="357" w:hanging="357"/>
      <w:jc w:val="both"/>
    </w:pPr>
    <w:rPr>
      <w:noProof/>
      <w:sz w:val="24"/>
      <w:szCs w:val="24"/>
      <w:lang w:val="en-US"/>
    </w:rPr>
  </w:style>
  <w:style w:type="paragraph" w:customStyle="1" w:styleId="bod">
    <w:name w:val="bod"/>
    <w:basedOn w:val="slovanseznam2"/>
    <w:rsid w:val="00B37C99"/>
    <w:pPr>
      <w:numPr>
        <w:numId w:val="2"/>
      </w:numPr>
      <w:tabs>
        <w:tab w:val="num" w:pos="643"/>
      </w:tabs>
      <w:spacing w:after="200" w:line="276" w:lineRule="auto"/>
      <w:ind w:left="643"/>
      <w:contextualSpacing/>
    </w:pPr>
    <w:rPr>
      <w:rFonts w:asciiTheme="minorHAnsi" w:eastAsiaTheme="minorHAnsi" w:hAnsiTheme="minorHAnsi" w:cstheme="minorBidi"/>
      <w:sz w:val="22"/>
      <w:szCs w:val="22"/>
      <w:lang w:eastAsia="en-US"/>
    </w:rPr>
  </w:style>
  <w:style w:type="paragraph" w:customStyle="1" w:styleId="text">
    <w:name w:val="text"/>
    <w:basedOn w:val="Normln"/>
    <w:rsid w:val="00B37C99"/>
    <w:pPr>
      <w:spacing w:before="120" w:line="240" w:lineRule="auto"/>
      <w:ind w:firstLine="357"/>
    </w:pPr>
    <w:rPr>
      <w:rFonts w:ascii="Times New Roman" w:hAnsi="Times New Roman" w:cs="Times New Roman"/>
      <w:noProof/>
      <w:sz w:val="24"/>
      <w:szCs w:val="24"/>
    </w:rPr>
  </w:style>
  <w:style w:type="paragraph" w:customStyle="1" w:styleId="odsazentext0">
    <w:name w:val="odsazený text 0"/>
    <w:basedOn w:val="Normln"/>
    <w:next w:val="Normln"/>
    <w:rsid w:val="00B37C99"/>
    <w:pPr>
      <w:spacing w:before="120" w:line="240" w:lineRule="auto"/>
    </w:pPr>
    <w:rPr>
      <w:rFonts w:ascii="Times New Roman" w:hAnsi="Times New Roman" w:cs="Times New Roman"/>
      <w:noProof/>
      <w:sz w:val="24"/>
      <w:szCs w:val="24"/>
    </w:rPr>
  </w:style>
  <w:style w:type="paragraph" w:customStyle="1" w:styleId="Zkladnodstavec">
    <w:name w:val="[Základní odstavec]"/>
    <w:basedOn w:val="Normln"/>
    <w:uiPriority w:val="99"/>
    <w:rsid w:val="00D75650"/>
    <w:pPr>
      <w:widowControl w:val="0"/>
      <w:autoSpaceDE w:val="0"/>
      <w:autoSpaceDN w:val="0"/>
      <w:adjustRightInd w:val="0"/>
      <w:spacing w:line="288" w:lineRule="auto"/>
      <w:jc w:val="left"/>
      <w:textAlignment w:val="center"/>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3525322">
      <w:bodyDiv w:val="1"/>
      <w:marLeft w:val="0"/>
      <w:marRight w:val="0"/>
      <w:marTop w:val="0"/>
      <w:marBottom w:val="0"/>
      <w:divBdr>
        <w:top w:val="none" w:sz="0" w:space="0" w:color="auto"/>
        <w:left w:val="none" w:sz="0" w:space="0" w:color="auto"/>
        <w:bottom w:val="none" w:sz="0" w:space="0" w:color="auto"/>
        <w:right w:val="none" w:sz="0" w:space="0" w:color="auto"/>
      </w:divBdr>
    </w:div>
    <w:div w:id="452333204">
      <w:bodyDiv w:val="1"/>
      <w:marLeft w:val="0"/>
      <w:marRight w:val="0"/>
      <w:marTop w:val="0"/>
      <w:marBottom w:val="0"/>
      <w:divBdr>
        <w:top w:val="none" w:sz="0" w:space="0" w:color="auto"/>
        <w:left w:val="none" w:sz="0" w:space="0" w:color="auto"/>
        <w:bottom w:val="none" w:sz="0" w:space="0" w:color="auto"/>
        <w:right w:val="none" w:sz="0" w:space="0" w:color="auto"/>
      </w:divBdr>
    </w:div>
    <w:div w:id="609894988">
      <w:bodyDiv w:val="1"/>
      <w:marLeft w:val="0"/>
      <w:marRight w:val="0"/>
      <w:marTop w:val="0"/>
      <w:marBottom w:val="0"/>
      <w:divBdr>
        <w:top w:val="none" w:sz="0" w:space="0" w:color="auto"/>
        <w:left w:val="none" w:sz="0" w:space="0" w:color="auto"/>
        <w:bottom w:val="none" w:sz="0" w:space="0" w:color="auto"/>
        <w:right w:val="none" w:sz="0" w:space="0" w:color="auto"/>
      </w:divBdr>
    </w:div>
    <w:div w:id="633103111">
      <w:bodyDiv w:val="1"/>
      <w:marLeft w:val="0"/>
      <w:marRight w:val="0"/>
      <w:marTop w:val="0"/>
      <w:marBottom w:val="0"/>
      <w:divBdr>
        <w:top w:val="none" w:sz="0" w:space="0" w:color="auto"/>
        <w:left w:val="none" w:sz="0" w:space="0" w:color="auto"/>
        <w:bottom w:val="none" w:sz="0" w:space="0" w:color="auto"/>
        <w:right w:val="none" w:sz="0" w:space="0" w:color="auto"/>
      </w:divBdr>
    </w:div>
    <w:div w:id="958679889">
      <w:bodyDiv w:val="1"/>
      <w:marLeft w:val="0"/>
      <w:marRight w:val="0"/>
      <w:marTop w:val="0"/>
      <w:marBottom w:val="0"/>
      <w:divBdr>
        <w:top w:val="none" w:sz="0" w:space="0" w:color="auto"/>
        <w:left w:val="none" w:sz="0" w:space="0" w:color="auto"/>
        <w:bottom w:val="none" w:sz="0" w:space="0" w:color="auto"/>
        <w:right w:val="none" w:sz="0" w:space="0" w:color="auto"/>
      </w:divBdr>
    </w:div>
    <w:div w:id="1135565385">
      <w:bodyDiv w:val="1"/>
      <w:marLeft w:val="0"/>
      <w:marRight w:val="0"/>
      <w:marTop w:val="0"/>
      <w:marBottom w:val="0"/>
      <w:divBdr>
        <w:top w:val="none" w:sz="0" w:space="0" w:color="auto"/>
        <w:left w:val="none" w:sz="0" w:space="0" w:color="auto"/>
        <w:bottom w:val="none" w:sz="0" w:space="0" w:color="auto"/>
        <w:right w:val="none" w:sz="0" w:space="0" w:color="auto"/>
      </w:divBdr>
    </w:div>
    <w:div w:id="1160581265">
      <w:bodyDiv w:val="1"/>
      <w:marLeft w:val="0"/>
      <w:marRight w:val="0"/>
      <w:marTop w:val="0"/>
      <w:marBottom w:val="0"/>
      <w:divBdr>
        <w:top w:val="none" w:sz="0" w:space="0" w:color="auto"/>
        <w:left w:val="none" w:sz="0" w:space="0" w:color="auto"/>
        <w:bottom w:val="none" w:sz="0" w:space="0" w:color="auto"/>
        <w:right w:val="none" w:sz="0" w:space="0" w:color="auto"/>
      </w:divBdr>
    </w:div>
    <w:div w:id="1207183774">
      <w:bodyDiv w:val="1"/>
      <w:marLeft w:val="0"/>
      <w:marRight w:val="0"/>
      <w:marTop w:val="0"/>
      <w:marBottom w:val="0"/>
      <w:divBdr>
        <w:top w:val="none" w:sz="0" w:space="0" w:color="auto"/>
        <w:left w:val="none" w:sz="0" w:space="0" w:color="auto"/>
        <w:bottom w:val="none" w:sz="0" w:space="0" w:color="auto"/>
        <w:right w:val="none" w:sz="0" w:space="0" w:color="auto"/>
      </w:divBdr>
    </w:div>
    <w:div w:id="1213038465">
      <w:bodyDiv w:val="1"/>
      <w:marLeft w:val="0"/>
      <w:marRight w:val="0"/>
      <w:marTop w:val="0"/>
      <w:marBottom w:val="0"/>
      <w:divBdr>
        <w:top w:val="none" w:sz="0" w:space="0" w:color="auto"/>
        <w:left w:val="none" w:sz="0" w:space="0" w:color="auto"/>
        <w:bottom w:val="none" w:sz="0" w:space="0" w:color="auto"/>
        <w:right w:val="none" w:sz="0" w:space="0" w:color="auto"/>
      </w:divBdr>
    </w:div>
    <w:div w:id="1345477474">
      <w:bodyDiv w:val="1"/>
      <w:marLeft w:val="0"/>
      <w:marRight w:val="0"/>
      <w:marTop w:val="0"/>
      <w:marBottom w:val="0"/>
      <w:divBdr>
        <w:top w:val="none" w:sz="0" w:space="0" w:color="auto"/>
        <w:left w:val="none" w:sz="0" w:space="0" w:color="auto"/>
        <w:bottom w:val="none" w:sz="0" w:space="0" w:color="auto"/>
        <w:right w:val="none" w:sz="0" w:space="0" w:color="auto"/>
      </w:divBdr>
    </w:div>
    <w:div w:id="1365977846">
      <w:bodyDiv w:val="1"/>
      <w:marLeft w:val="0"/>
      <w:marRight w:val="0"/>
      <w:marTop w:val="0"/>
      <w:marBottom w:val="0"/>
      <w:divBdr>
        <w:top w:val="none" w:sz="0" w:space="0" w:color="auto"/>
        <w:left w:val="none" w:sz="0" w:space="0" w:color="auto"/>
        <w:bottom w:val="none" w:sz="0" w:space="0" w:color="auto"/>
        <w:right w:val="none" w:sz="0" w:space="0" w:color="auto"/>
      </w:divBdr>
    </w:div>
    <w:div w:id="1497040100">
      <w:bodyDiv w:val="1"/>
      <w:marLeft w:val="0"/>
      <w:marRight w:val="0"/>
      <w:marTop w:val="0"/>
      <w:marBottom w:val="0"/>
      <w:divBdr>
        <w:top w:val="none" w:sz="0" w:space="0" w:color="auto"/>
        <w:left w:val="none" w:sz="0" w:space="0" w:color="auto"/>
        <w:bottom w:val="none" w:sz="0" w:space="0" w:color="auto"/>
        <w:right w:val="none" w:sz="0" w:space="0" w:color="auto"/>
      </w:divBdr>
    </w:div>
    <w:div w:id="1767923236">
      <w:bodyDiv w:val="1"/>
      <w:marLeft w:val="0"/>
      <w:marRight w:val="0"/>
      <w:marTop w:val="0"/>
      <w:marBottom w:val="0"/>
      <w:divBdr>
        <w:top w:val="none" w:sz="0" w:space="0" w:color="auto"/>
        <w:left w:val="none" w:sz="0" w:space="0" w:color="auto"/>
        <w:bottom w:val="none" w:sz="0" w:space="0" w:color="auto"/>
        <w:right w:val="none" w:sz="0" w:space="0" w:color="auto"/>
      </w:divBdr>
    </w:div>
    <w:div w:id="18075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CDB4A-E841-40CC-AA74-7265D9C64D90}">
  <ds:schemaRefs>
    <ds:schemaRef ds:uri="http://schemas.openxmlformats.org/officeDocument/2006/bibliography"/>
  </ds:schemaRefs>
</ds:datastoreItem>
</file>

<file path=customXml/itemProps2.xml><?xml version="1.0" encoding="utf-8"?>
<ds:datastoreItem xmlns:ds="http://schemas.openxmlformats.org/officeDocument/2006/customXml" ds:itemID="{D015C5F5-02C6-44F2-95D1-345D11412639}">
  <ds:schemaRefs>
    <ds:schemaRef ds:uri="http://schemas.microsoft.com/sharepoint/v3/contenttype/forms"/>
  </ds:schemaRefs>
</ds:datastoreItem>
</file>

<file path=customXml/itemProps3.xml><?xml version="1.0" encoding="utf-8"?>
<ds:datastoreItem xmlns:ds="http://schemas.openxmlformats.org/officeDocument/2006/customXml" ds:itemID="{363CAC1C-CA5C-4A68-9E55-7EAD0F51A24F}">
  <ds:schemaRefs>
    <ds:schemaRef ds:uri="http://schemas.openxmlformats.org/officeDocument/2006/bibliography"/>
  </ds:schemaRefs>
</ds:datastoreItem>
</file>

<file path=customXml/itemProps4.xml><?xml version="1.0" encoding="utf-8"?>
<ds:datastoreItem xmlns:ds="http://schemas.openxmlformats.org/officeDocument/2006/customXml" ds:itemID="{7CE104BF-0C8C-48A2-8C20-B691F4545E6F}">
  <ds:schemaRefs>
    <ds:schemaRef ds:uri="http://schemas.openxmlformats.org/officeDocument/2006/bibliography"/>
  </ds:schemaRefs>
</ds:datastoreItem>
</file>

<file path=customXml/itemProps5.xml><?xml version="1.0" encoding="utf-8"?>
<ds:datastoreItem xmlns:ds="http://schemas.openxmlformats.org/officeDocument/2006/customXml" ds:itemID="{A75D2A57-231B-4FAC-9F16-7E4AC8A44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D49B15-1328-41F3-ADAB-87D58A46F909}">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7.xml><?xml version="1.0" encoding="utf-8"?>
<ds:datastoreItem xmlns:ds="http://schemas.openxmlformats.org/officeDocument/2006/customXml" ds:itemID="{1D777594-3009-48B8-A14E-9F4BFE54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37</Pages>
  <Words>9873</Words>
  <Characters>60135</Characters>
  <Application>Microsoft Office Word</Application>
  <DocSecurity>0</DocSecurity>
  <Lines>501</Lines>
  <Paragraphs>139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Hartmann</dc:creator>
  <cp:lastModifiedBy>Barková Eva</cp:lastModifiedBy>
  <cp:revision>19</cp:revision>
  <cp:lastPrinted>2019-03-06T12:42:00Z</cp:lastPrinted>
  <dcterms:created xsi:type="dcterms:W3CDTF">2022-11-23T14:09:00Z</dcterms:created>
  <dcterms:modified xsi:type="dcterms:W3CDTF">2024-03-18T16:35:00Z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